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E389E" w14:textId="629B688B" w:rsidR="00032B80" w:rsidRPr="009955AA" w:rsidRDefault="00032B80" w:rsidP="00C7548A">
      <w:bookmarkStart w:id="0" w:name="_GoBack"/>
      <w:bookmarkEnd w:id="0"/>
    </w:p>
    <w:p w14:paraId="2C4EDE57" w14:textId="5D2471B5" w:rsidR="00032B80" w:rsidRPr="009955AA" w:rsidRDefault="00032B80" w:rsidP="00C7548A"/>
    <w:p w14:paraId="68B47A62" w14:textId="1B8A06DE" w:rsidR="00032B80" w:rsidRDefault="00032B80" w:rsidP="00C7548A"/>
    <w:p w14:paraId="6EC7E614" w14:textId="5889CD80" w:rsidR="00D351AE" w:rsidRDefault="00D351AE" w:rsidP="00C7548A"/>
    <w:p w14:paraId="05D27D5D" w14:textId="61F7E798" w:rsidR="00D351AE" w:rsidRPr="009955AA" w:rsidRDefault="00D351AE" w:rsidP="00C7548A"/>
    <w:p w14:paraId="77200211" w14:textId="53468286" w:rsidR="00032B80" w:rsidRPr="009955AA" w:rsidRDefault="00032B80" w:rsidP="00C7548A"/>
    <w:p w14:paraId="21FC499A" w14:textId="650FFB2C" w:rsidR="00D60065" w:rsidRDefault="00D60065" w:rsidP="00C7548A"/>
    <w:p w14:paraId="66A0637F" w14:textId="7D081814" w:rsidR="0013133A" w:rsidRDefault="0013133A" w:rsidP="0013133A">
      <w:r>
        <w:t xml:space="preserve">Sous-direction de la préfiguration </w:t>
      </w:r>
    </w:p>
    <w:p w14:paraId="3215F513" w14:textId="25BFE026" w:rsidR="0013133A" w:rsidRPr="00206977" w:rsidRDefault="0013133A" w:rsidP="0013133A">
      <w:proofErr w:type="gramStart"/>
      <w:r>
        <w:t>de</w:t>
      </w:r>
      <w:proofErr w:type="gramEnd"/>
      <w:r>
        <w:t xml:space="preserve"> l’agence ministérielle de gestion</w:t>
      </w:r>
    </w:p>
    <w:p w14:paraId="0F67B000" w14:textId="569F94AD" w:rsidR="0013133A" w:rsidRPr="00206977" w:rsidRDefault="0013133A" w:rsidP="0013133A">
      <w:pPr>
        <w:rPr>
          <w:sz w:val="16"/>
        </w:rPr>
      </w:pPr>
      <w:r w:rsidRPr="00206977">
        <w:rPr>
          <w:sz w:val="16"/>
        </w:rPr>
        <w:t>Burea</w:t>
      </w:r>
      <w:r>
        <w:rPr>
          <w:sz w:val="16"/>
        </w:rPr>
        <w:t xml:space="preserve">u des </w:t>
      </w:r>
      <w:r w:rsidRPr="00564C26">
        <w:rPr>
          <w:color w:val="000000" w:themeColor="text1"/>
          <w:sz w:val="16"/>
        </w:rPr>
        <w:t>achats de prestations</w:t>
      </w:r>
      <w:r w:rsidR="00564C26" w:rsidRPr="00564C26">
        <w:rPr>
          <w:color w:val="000000" w:themeColor="text1"/>
          <w:sz w:val="16"/>
        </w:rPr>
        <w:t xml:space="preserve"> intellectuelles</w:t>
      </w:r>
    </w:p>
    <w:p w14:paraId="17D7982A" w14:textId="47800F75" w:rsidR="00965E92" w:rsidRDefault="00965E92" w:rsidP="00C7548A"/>
    <w:p w14:paraId="44F54485" w14:textId="12B519DC" w:rsidR="00D60065" w:rsidRDefault="00D60065" w:rsidP="00C7548A"/>
    <w:p w14:paraId="1052842D" w14:textId="01E28FA8" w:rsidR="00E85775" w:rsidRPr="00D60065" w:rsidRDefault="00E85775" w:rsidP="003F04FC">
      <w:pPr>
        <w:jc w:val="center"/>
        <w:rPr>
          <w:b/>
          <w:sz w:val="32"/>
          <w:szCs w:val="36"/>
        </w:rPr>
      </w:pPr>
      <w:r w:rsidRPr="00D60065">
        <w:rPr>
          <w:b/>
          <w:sz w:val="32"/>
          <w:szCs w:val="36"/>
        </w:rPr>
        <w:t>Cahier des clauses particulières</w:t>
      </w:r>
      <w:r w:rsidR="00D60065">
        <w:rPr>
          <w:b/>
          <w:sz w:val="32"/>
          <w:szCs w:val="36"/>
        </w:rPr>
        <w:t xml:space="preserve"> valant a</w:t>
      </w:r>
      <w:r w:rsidR="00F324F8" w:rsidRPr="00D60065">
        <w:rPr>
          <w:b/>
          <w:sz w:val="32"/>
          <w:szCs w:val="36"/>
        </w:rPr>
        <w:t>cte d’engagement</w:t>
      </w:r>
    </w:p>
    <w:p w14:paraId="48A56E5D" w14:textId="7FA56BEB" w:rsidR="00E85775" w:rsidRPr="00607864" w:rsidRDefault="00385FAD" w:rsidP="00607864">
      <w:pPr>
        <w:jc w:val="center"/>
        <w:rPr>
          <w:b/>
          <w:sz w:val="28"/>
          <w:szCs w:val="28"/>
        </w:rPr>
      </w:pPr>
      <w:r>
        <w:rPr>
          <w:b/>
          <w:sz w:val="28"/>
          <w:szCs w:val="28"/>
        </w:rPr>
        <w:t>N°</w:t>
      </w:r>
      <w:r w:rsidR="00746EE5">
        <w:rPr>
          <w:b/>
          <w:sz w:val="28"/>
          <w:szCs w:val="28"/>
        </w:rPr>
        <w:t>2025_</w:t>
      </w:r>
      <w:r w:rsidRPr="00746EE5">
        <w:rPr>
          <w:b/>
          <w:sz w:val="28"/>
          <w:szCs w:val="28"/>
        </w:rPr>
        <w:t>000</w:t>
      </w:r>
      <w:r w:rsidR="00E959BD">
        <w:rPr>
          <w:b/>
          <w:sz w:val="28"/>
          <w:szCs w:val="28"/>
        </w:rPr>
        <w:t>458</w:t>
      </w:r>
      <w:r w:rsidR="00607864" w:rsidRPr="00607864">
        <w:rPr>
          <w:b/>
          <w:sz w:val="28"/>
          <w:szCs w:val="28"/>
        </w:rPr>
        <w:t>_SGA_SDPAM</w:t>
      </w:r>
      <w:r w:rsidR="008A6BB9">
        <w:rPr>
          <w:b/>
          <w:sz w:val="28"/>
          <w:szCs w:val="28"/>
        </w:rPr>
        <w:t>G</w:t>
      </w:r>
      <w:r w:rsidR="00607864" w:rsidRPr="00607864">
        <w:rPr>
          <w:b/>
          <w:sz w:val="28"/>
          <w:szCs w:val="28"/>
        </w:rPr>
        <w:t>_BPI</w:t>
      </w:r>
    </w:p>
    <w:p w14:paraId="0D87D296" w14:textId="5DF8AB9A" w:rsidR="00D60065" w:rsidRPr="00607864" w:rsidRDefault="00D60065" w:rsidP="00C7548A">
      <w:pPr>
        <w:rPr>
          <w:b/>
          <w:sz w:val="32"/>
          <w:szCs w:val="36"/>
        </w:rPr>
      </w:pPr>
    </w:p>
    <w:tbl>
      <w:tblPr>
        <w:tblStyle w:val="Grilledutableau"/>
        <w:tblW w:w="0" w:type="auto"/>
        <w:tblLook w:val="04A0" w:firstRow="1" w:lastRow="0" w:firstColumn="1" w:lastColumn="0" w:noHBand="0" w:noVBand="1"/>
      </w:tblPr>
      <w:tblGrid>
        <w:gridCol w:w="9968"/>
      </w:tblGrid>
      <w:tr w:rsidR="00D60065" w14:paraId="0091FB77" w14:textId="77777777" w:rsidTr="00D60065">
        <w:tc>
          <w:tcPr>
            <w:tcW w:w="9968" w:type="dxa"/>
          </w:tcPr>
          <w:p w14:paraId="41D9C7D6" w14:textId="6C48E1FE" w:rsidR="00D60065" w:rsidRPr="00D60065" w:rsidRDefault="00D60065" w:rsidP="00D60065">
            <w:pPr>
              <w:spacing w:before="120" w:after="120"/>
              <w:rPr>
                <w:b/>
              </w:rPr>
            </w:pPr>
            <w:r w:rsidRPr="00D60065">
              <w:rPr>
                <w:b/>
              </w:rPr>
              <w:t>EJ court CHORUS n°</w:t>
            </w:r>
          </w:p>
          <w:p w14:paraId="1B35F8AE" w14:textId="03F7B0D7" w:rsidR="00D60065" w:rsidRPr="00D60065" w:rsidRDefault="00D60065" w:rsidP="00AB0500">
            <w:pPr>
              <w:spacing w:before="120" w:after="120"/>
              <w:rPr>
                <w:b/>
              </w:rPr>
            </w:pPr>
            <w:r w:rsidRPr="00D60065">
              <w:rPr>
                <w:b/>
              </w:rPr>
              <w:t xml:space="preserve">Code nomenclature CPV : </w:t>
            </w:r>
            <w:r w:rsidR="00AB0500">
              <w:rPr>
                <w:b/>
              </w:rPr>
              <w:t>75220000-4</w:t>
            </w:r>
            <w:r w:rsidRPr="00D60065">
              <w:rPr>
                <w:b/>
              </w:rPr>
              <w:t xml:space="preserve"> </w:t>
            </w:r>
            <w:r w:rsidRPr="00AB0500">
              <w:rPr>
                <w:b/>
              </w:rPr>
              <w:t xml:space="preserve">« </w:t>
            </w:r>
            <w:r w:rsidR="00AB0500" w:rsidRPr="00AB0500">
              <w:rPr>
                <w:b/>
              </w:rPr>
              <w:t>Services de défense</w:t>
            </w:r>
            <w:r w:rsidR="00AB0500" w:rsidRPr="00AB0500">
              <w:rPr>
                <w:rStyle w:val="Emphaseintense"/>
                <w:b/>
              </w:rPr>
              <w:t xml:space="preserve"> </w:t>
            </w:r>
            <w:r w:rsidRPr="00AB0500">
              <w:rPr>
                <w:b/>
              </w:rPr>
              <w:t>»</w:t>
            </w:r>
          </w:p>
        </w:tc>
      </w:tr>
    </w:tbl>
    <w:p w14:paraId="7B68A5F2" w14:textId="3F18110C" w:rsidR="00E85775" w:rsidRPr="00E85775" w:rsidRDefault="00E85775" w:rsidP="00C7548A"/>
    <w:p w14:paraId="78B32B13" w14:textId="62E54D08" w:rsidR="00F324F8" w:rsidRPr="00B60116" w:rsidRDefault="00F324F8" w:rsidP="00F324F8">
      <w:pPr>
        <w:tabs>
          <w:tab w:val="left" w:pos="4536"/>
        </w:tabs>
        <w:spacing w:before="120"/>
        <w:rPr>
          <w:szCs w:val="24"/>
        </w:rPr>
      </w:pPr>
      <w:r w:rsidRPr="00B60116">
        <w:rPr>
          <w:szCs w:val="24"/>
        </w:rPr>
        <w:t xml:space="preserve">Passé </w:t>
      </w:r>
      <w:r w:rsidRPr="00AB0500">
        <w:t xml:space="preserve">selon une procédure adaptée en vertu de l’article </w:t>
      </w:r>
      <w:r w:rsidRPr="00EC3006">
        <w:rPr>
          <w:b/>
        </w:rPr>
        <w:t xml:space="preserve">R. 2123-1 </w:t>
      </w:r>
      <w:r w:rsidR="00E04EE3" w:rsidRPr="00EC3006">
        <w:rPr>
          <w:b/>
        </w:rPr>
        <w:t>3°</w:t>
      </w:r>
      <w:r w:rsidR="00E04EE3">
        <w:t xml:space="preserve"> </w:t>
      </w:r>
      <w:r w:rsidRPr="00AB0500">
        <w:t>du code de</w:t>
      </w:r>
      <w:r w:rsidR="00AB0500">
        <w:t xml:space="preserve"> la commande publique</w:t>
      </w:r>
    </w:p>
    <w:p w14:paraId="0C886E84" w14:textId="34006B30" w:rsidR="00F324F8" w:rsidRDefault="00F324F8" w:rsidP="00F324F8">
      <w:pPr>
        <w:spacing w:after="60"/>
        <w:rPr>
          <w:b/>
          <w:bCs/>
          <w:szCs w:val="24"/>
        </w:rPr>
      </w:pPr>
    </w:p>
    <w:p w14:paraId="6904861B" w14:textId="151FACB8" w:rsidR="00564C26" w:rsidRPr="00B60116" w:rsidRDefault="00564C26" w:rsidP="00F324F8">
      <w:pPr>
        <w:spacing w:after="60"/>
        <w:rPr>
          <w:b/>
          <w:bCs/>
          <w:szCs w:val="24"/>
        </w:rPr>
      </w:pPr>
    </w:p>
    <w:p w14:paraId="553CF6D2" w14:textId="00877D63" w:rsidR="00F324F8" w:rsidRDefault="00F324F8" w:rsidP="00E959BD">
      <w:pPr>
        <w:spacing w:after="60"/>
        <w:rPr>
          <w:szCs w:val="24"/>
        </w:rPr>
      </w:pPr>
      <w:r w:rsidRPr="00B60116">
        <w:rPr>
          <w:b/>
          <w:bCs/>
          <w:szCs w:val="24"/>
        </w:rPr>
        <w:t xml:space="preserve">Objet </w:t>
      </w:r>
      <w:r w:rsidR="0037147F">
        <w:rPr>
          <w:b/>
          <w:bCs/>
          <w:szCs w:val="24"/>
        </w:rPr>
        <w:t>de l’accord-cadre</w:t>
      </w:r>
      <w:r w:rsidRPr="00B60116">
        <w:rPr>
          <w:b/>
          <w:bCs/>
          <w:szCs w:val="24"/>
        </w:rPr>
        <w:t> </w:t>
      </w:r>
      <w:r>
        <w:rPr>
          <w:szCs w:val="24"/>
        </w:rPr>
        <w:t>:</w:t>
      </w:r>
      <w:r w:rsidR="00AB0500">
        <w:rPr>
          <w:szCs w:val="24"/>
        </w:rPr>
        <w:t xml:space="preserve"> </w:t>
      </w:r>
      <w:r w:rsidR="00564C26">
        <w:rPr>
          <w:szCs w:val="24"/>
        </w:rPr>
        <w:t xml:space="preserve">Observatoire </w:t>
      </w:r>
      <w:r w:rsidR="009A24B1">
        <w:rPr>
          <w:szCs w:val="24"/>
        </w:rPr>
        <w:t>n°</w:t>
      </w:r>
      <w:r w:rsidR="00E959BD">
        <w:rPr>
          <w:b/>
          <w:szCs w:val="24"/>
        </w:rPr>
        <w:t>2025-04</w:t>
      </w:r>
      <w:r w:rsidR="00EC3006">
        <w:rPr>
          <w:szCs w:val="24"/>
        </w:rPr>
        <w:t xml:space="preserve"> </w:t>
      </w:r>
      <w:r w:rsidR="00AB0500" w:rsidRPr="00AB0500">
        <w:rPr>
          <w:szCs w:val="24"/>
        </w:rPr>
        <w:t xml:space="preserve">intitulé : « </w:t>
      </w:r>
      <w:r w:rsidR="00E959BD">
        <w:rPr>
          <w:b/>
          <w:bCs/>
          <w:szCs w:val="24"/>
        </w:rPr>
        <w:t>Observatoire de la Russie, de l’Europe orientale, du Caucase et de l’Asie centrale</w:t>
      </w:r>
      <w:r w:rsidR="00AB0500" w:rsidRPr="00564C26">
        <w:rPr>
          <w:szCs w:val="24"/>
        </w:rPr>
        <w:t xml:space="preserve"> </w:t>
      </w:r>
      <w:r w:rsidR="00AB0500" w:rsidRPr="00AB0500">
        <w:rPr>
          <w:szCs w:val="24"/>
        </w:rPr>
        <w:t>»</w:t>
      </w:r>
    </w:p>
    <w:p w14:paraId="68E1FEBA" w14:textId="5971EBF2" w:rsidR="00E959BD" w:rsidRDefault="00E959BD" w:rsidP="00E959BD">
      <w:pPr>
        <w:spacing w:after="60"/>
        <w:rPr>
          <w:szCs w:val="24"/>
        </w:rPr>
      </w:pPr>
    </w:p>
    <w:p w14:paraId="02758C31" w14:textId="77777777" w:rsidR="00E959BD" w:rsidRPr="00E959BD" w:rsidRDefault="00E959BD" w:rsidP="00E959BD">
      <w:pPr>
        <w:spacing w:after="60"/>
        <w:rPr>
          <w:szCs w:val="24"/>
        </w:rPr>
      </w:pPr>
    </w:p>
    <w:p w14:paraId="1ED5BF0B" w14:textId="2E7BBF1F" w:rsidR="00D60065" w:rsidRDefault="00D60065" w:rsidP="00D60065">
      <w:pPr>
        <w:pStyle w:val="Corpsdetexte"/>
        <w:jc w:val="both"/>
        <w:rPr>
          <w:bCs w:val="0"/>
          <w:szCs w:val="24"/>
        </w:rPr>
      </w:pPr>
    </w:p>
    <w:p w14:paraId="090EB9EE" w14:textId="0A9F0A9E" w:rsidR="00B57E66" w:rsidRPr="009A32D4" w:rsidRDefault="00B57E66" w:rsidP="00D60065">
      <w:pPr>
        <w:pStyle w:val="Corpsdetexte"/>
        <w:jc w:val="both"/>
        <w:rPr>
          <w:bCs w:val="0"/>
          <w:szCs w:val="24"/>
        </w:rPr>
      </w:pPr>
    </w:p>
    <w:p w14:paraId="14FF8407" w14:textId="7716CFFF" w:rsidR="00F324F8" w:rsidRPr="0075771B" w:rsidRDefault="00F324F8" w:rsidP="0075771B">
      <w:pPr>
        <w:rPr>
          <w:szCs w:val="24"/>
        </w:rPr>
      </w:pPr>
      <w:r w:rsidRPr="0075771B">
        <w:t xml:space="preserve">Entre </w:t>
      </w:r>
      <w:r w:rsidR="00A87FAB">
        <w:t>l’acheteur</w:t>
      </w:r>
      <w:r w:rsidRPr="0075771B">
        <w:t xml:space="preserve">, </w:t>
      </w:r>
      <w:r w:rsidRPr="0075771B">
        <w:rPr>
          <w:szCs w:val="24"/>
        </w:rPr>
        <w:t>d’une part, et</w:t>
      </w:r>
    </w:p>
    <w:p w14:paraId="2978CC99" w14:textId="737548B9" w:rsidR="00D60065" w:rsidRDefault="00D60065" w:rsidP="00D60065">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F324F8" w:rsidRPr="009A32D4" w14:paraId="67863CC3" w14:textId="77777777" w:rsidTr="0075771B">
        <w:trPr>
          <w:trHeight w:val="2381"/>
        </w:trPr>
        <w:tc>
          <w:tcPr>
            <w:tcW w:w="9967" w:type="dxa"/>
            <w:shd w:val="clear" w:color="auto" w:fill="auto"/>
          </w:tcPr>
          <w:p w14:paraId="1A4DCB12" w14:textId="5FB50678" w:rsidR="00F324F8" w:rsidRPr="009A32D4" w:rsidRDefault="00F324F8" w:rsidP="0075771B">
            <w:pPr>
              <w:tabs>
                <w:tab w:val="left" w:pos="-1701"/>
                <w:tab w:val="left" w:pos="1843"/>
                <w:tab w:val="left" w:pos="1985"/>
              </w:tabs>
              <w:spacing w:before="60" w:after="60"/>
              <w:ind w:left="1985" w:hanging="1985"/>
              <w:rPr>
                <w:szCs w:val="24"/>
              </w:rPr>
            </w:pPr>
            <w:r w:rsidRPr="009A32D4">
              <w:rPr>
                <w:szCs w:val="24"/>
              </w:rPr>
              <w:t xml:space="preserve">La société </w:t>
            </w:r>
            <w:r w:rsidRPr="009A32D4">
              <w:rPr>
                <w:szCs w:val="24"/>
              </w:rPr>
              <w:tab/>
              <w:t>:</w:t>
            </w:r>
            <w:r w:rsidRPr="009A32D4">
              <w:rPr>
                <w:szCs w:val="24"/>
              </w:rPr>
              <w:tab/>
              <w:t>………………...,</w:t>
            </w:r>
          </w:p>
          <w:p w14:paraId="357441F0" w14:textId="463B1A17"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t>………………...,</w:t>
            </w:r>
          </w:p>
          <w:p w14:paraId="48126A34" w14:textId="27EA4AAB"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sidRPr="009A32D4">
              <w:rPr>
                <w:szCs w:val="24"/>
              </w:rPr>
              <w:t>:</w:t>
            </w:r>
            <w:r w:rsidRPr="009A32D4">
              <w:rPr>
                <w:szCs w:val="24"/>
              </w:rPr>
              <w:tab/>
              <w:t>………………...,</w:t>
            </w:r>
          </w:p>
          <w:p w14:paraId="05813AD0" w14:textId="27E9AAB4" w:rsidR="00F324F8" w:rsidRPr="009A32D4" w:rsidRDefault="00F324F8" w:rsidP="0075771B">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t>………………...,</w:t>
            </w:r>
          </w:p>
          <w:p w14:paraId="49BA02F2" w14:textId="77777777" w:rsidR="00F324F8" w:rsidRDefault="00F324F8" w:rsidP="0075771B">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sidRPr="009A32D4">
              <w:rPr>
                <w:szCs w:val="24"/>
              </w:rPr>
              <w:t>:</w:t>
            </w:r>
            <w:r w:rsidRPr="009A32D4">
              <w:rPr>
                <w:szCs w:val="24"/>
              </w:rPr>
              <w:tab/>
              <w:t>………………...,</w:t>
            </w:r>
          </w:p>
          <w:p w14:paraId="000FDF66" w14:textId="77777777" w:rsidR="0075771B" w:rsidRDefault="0075771B" w:rsidP="0075771B">
            <w:pPr>
              <w:tabs>
                <w:tab w:val="left" w:pos="-1701"/>
                <w:tab w:val="left" w:pos="1843"/>
                <w:tab w:val="left" w:pos="1985"/>
                <w:tab w:val="left" w:pos="3400"/>
              </w:tabs>
              <w:spacing w:before="60" w:after="60"/>
              <w:rPr>
                <w:szCs w:val="24"/>
              </w:rPr>
            </w:pPr>
            <w:r>
              <w:t>Représentée par</w:t>
            </w:r>
            <w:r>
              <w:tab/>
              <w:t>: …………………,</w:t>
            </w:r>
          </w:p>
          <w:p w14:paraId="7BFA0B97" w14:textId="77777777" w:rsidR="00F324F8" w:rsidRDefault="0075771B" w:rsidP="0075771B">
            <w:pPr>
              <w:spacing w:before="60" w:after="60"/>
            </w:pPr>
            <w:r w:rsidRPr="009A32D4">
              <w:t>A</w:t>
            </w:r>
            <w:r>
              <w:t xml:space="preserve">gissant </w:t>
            </w:r>
            <w:r w:rsidR="00F324F8">
              <w:t>en qualité de ………………...</w:t>
            </w:r>
          </w:p>
          <w:p w14:paraId="429BA142" w14:textId="77777777" w:rsidR="00F324F8" w:rsidRPr="008555F8" w:rsidRDefault="0075771B" w:rsidP="0075771B">
            <w:pPr>
              <w:spacing w:before="60" w:after="60"/>
            </w:pPr>
            <w:r>
              <w:t xml:space="preserve">Adresse </w:t>
            </w:r>
            <w:r w:rsidR="00F324F8">
              <w:t>de messagerie électronique :</w:t>
            </w:r>
          </w:p>
        </w:tc>
      </w:tr>
    </w:tbl>
    <w:p w14:paraId="23D5F23D" w14:textId="2229F46D" w:rsidR="00F324F8" w:rsidRPr="0075771B" w:rsidRDefault="00F324F8" w:rsidP="0075771B">
      <w:pPr>
        <w:spacing w:before="120"/>
        <w:jc w:val="left"/>
        <w:rPr>
          <w:szCs w:val="24"/>
        </w:rPr>
      </w:pPr>
      <w:proofErr w:type="gramStart"/>
      <w:r w:rsidRPr="0075771B">
        <w:rPr>
          <w:szCs w:val="24"/>
        </w:rPr>
        <w:t>d’autre</w:t>
      </w:r>
      <w:proofErr w:type="gramEnd"/>
      <w:r w:rsidRPr="0075771B">
        <w:rPr>
          <w:szCs w:val="24"/>
        </w:rPr>
        <w:t xml:space="preserve"> part,</w:t>
      </w:r>
    </w:p>
    <w:p w14:paraId="61BAC921" w14:textId="07C6A6B6" w:rsidR="0075771B" w:rsidRPr="0075771B" w:rsidRDefault="0075771B" w:rsidP="0075771B">
      <w:pPr>
        <w:spacing w:before="120"/>
        <w:jc w:val="left"/>
        <w:rPr>
          <w:b/>
          <w:szCs w:val="24"/>
        </w:rPr>
      </w:pPr>
    </w:p>
    <w:p w14:paraId="55C2CEF4" w14:textId="422FB6C5" w:rsidR="00F324F8" w:rsidRPr="009A32D4" w:rsidRDefault="00F324F8" w:rsidP="0075771B">
      <w:r w:rsidRPr="009A32D4">
        <w:t xml:space="preserve">La société précitée est dénommée </w:t>
      </w:r>
      <w:r>
        <w:t>« </w:t>
      </w:r>
      <w:r w:rsidRPr="009A32D4">
        <w:t>le titulaire</w:t>
      </w:r>
      <w:r>
        <w:t> »</w:t>
      </w:r>
      <w:r w:rsidRPr="009A32D4">
        <w:t xml:space="preserve"> dans les clauses qui vont suivre.</w:t>
      </w:r>
    </w:p>
    <w:p w14:paraId="2D8A49EC" w14:textId="73E9739C" w:rsidR="00F324F8" w:rsidRPr="009A32D4" w:rsidRDefault="00F324F8" w:rsidP="0075771B">
      <w:pPr>
        <w:spacing w:before="120"/>
        <w:rPr>
          <w:szCs w:val="24"/>
        </w:rPr>
      </w:pPr>
      <w:r w:rsidRPr="009A32D4">
        <w:rPr>
          <w:szCs w:val="24"/>
        </w:rPr>
        <w:t xml:space="preserve">Le titulaire, après avoir pris connaissance de toutes les pièces </w:t>
      </w:r>
      <w:r w:rsidR="0037147F">
        <w:rPr>
          <w:szCs w:val="24"/>
        </w:rPr>
        <w:t>de l’accord-cadre</w:t>
      </w:r>
      <w:r w:rsidRPr="009A32D4">
        <w:rPr>
          <w:szCs w:val="24"/>
        </w:rPr>
        <w:t xml:space="preserve"> et après avoir apprécié la nature et l’importance des prestations à réaliser, s’engage envers la personne publique, qui accepte, à les exécuter conformément aux </w:t>
      </w:r>
      <w:r w:rsidR="00B616B4">
        <w:rPr>
          <w:szCs w:val="24"/>
        </w:rPr>
        <w:t>stipulations</w:t>
      </w:r>
      <w:r w:rsidR="00B616B4" w:rsidRPr="009A32D4">
        <w:rPr>
          <w:szCs w:val="24"/>
        </w:rPr>
        <w:t xml:space="preserve"> </w:t>
      </w:r>
      <w:r w:rsidRPr="009A32D4">
        <w:rPr>
          <w:szCs w:val="24"/>
        </w:rPr>
        <w:t xml:space="preserve">du présent </w:t>
      </w:r>
      <w:r w:rsidR="003F3865">
        <w:rPr>
          <w:szCs w:val="24"/>
        </w:rPr>
        <w:t>accord-cadre</w:t>
      </w:r>
      <w:r w:rsidRPr="009A32D4">
        <w:rPr>
          <w:szCs w:val="24"/>
        </w:rPr>
        <w:t>.</w:t>
      </w:r>
    </w:p>
    <w:p w14:paraId="2D42B010" w14:textId="6B448054" w:rsidR="00F324F8" w:rsidRDefault="00F324F8" w:rsidP="00F324F8">
      <w:pPr>
        <w:tabs>
          <w:tab w:val="left" w:pos="-1701"/>
          <w:tab w:val="left" w:pos="1800"/>
          <w:tab w:val="left" w:pos="1985"/>
          <w:tab w:val="left" w:pos="3400"/>
        </w:tabs>
        <w:spacing w:before="120"/>
        <w:ind w:left="1985" w:hanging="1985"/>
        <w:jc w:val="center"/>
        <w:rPr>
          <w:b/>
          <w:szCs w:val="24"/>
        </w:rPr>
      </w:pPr>
    </w:p>
    <w:p w14:paraId="72691AAB" w14:textId="19D1356A" w:rsidR="00B57E66" w:rsidRDefault="00B57E66" w:rsidP="00F324F8">
      <w:pPr>
        <w:tabs>
          <w:tab w:val="left" w:pos="-1701"/>
          <w:tab w:val="left" w:pos="1800"/>
          <w:tab w:val="left" w:pos="1985"/>
          <w:tab w:val="left" w:pos="3400"/>
        </w:tabs>
        <w:spacing w:before="120"/>
        <w:ind w:left="1985" w:hanging="1985"/>
        <w:jc w:val="center"/>
        <w:rPr>
          <w:b/>
          <w:szCs w:val="24"/>
        </w:rPr>
      </w:pPr>
    </w:p>
    <w:p w14:paraId="09FAD989" w14:textId="77777777" w:rsidR="00D60E5B" w:rsidRDefault="00D60E5B" w:rsidP="00F324F8">
      <w:pPr>
        <w:tabs>
          <w:tab w:val="left" w:pos="-1701"/>
          <w:tab w:val="left" w:pos="1800"/>
          <w:tab w:val="left" w:pos="1985"/>
          <w:tab w:val="left" w:pos="3400"/>
        </w:tabs>
        <w:spacing w:before="120"/>
        <w:ind w:left="1985" w:hanging="1985"/>
        <w:jc w:val="center"/>
        <w:rPr>
          <w:b/>
          <w:szCs w:val="24"/>
        </w:rPr>
      </w:pPr>
    </w:p>
    <w:p w14:paraId="45310F8D" w14:textId="617E2B13" w:rsidR="00B57E66" w:rsidRDefault="00B57E66" w:rsidP="00F324F8">
      <w:pPr>
        <w:tabs>
          <w:tab w:val="left" w:pos="-1701"/>
          <w:tab w:val="left" w:pos="1800"/>
          <w:tab w:val="left" w:pos="1985"/>
          <w:tab w:val="left" w:pos="3400"/>
        </w:tabs>
        <w:spacing w:before="120"/>
        <w:ind w:left="1985" w:hanging="1985"/>
        <w:jc w:val="center"/>
        <w:rPr>
          <w:b/>
          <w:szCs w:val="24"/>
        </w:rPr>
      </w:pPr>
    </w:p>
    <w:p w14:paraId="40476A05" w14:textId="02FC8670" w:rsidR="00891E40" w:rsidRDefault="00891E40" w:rsidP="00F324F8">
      <w:pPr>
        <w:tabs>
          <w:tab w:val="left" w:pos="-1701"/>
          <w:tab w:val="left" w:pos="1800"/>
          <w:tab w:val="left" w:pos="1985"/>
          <w:tab w:val="left" w:pos="3400"/>
        </w:tabs>
        <w:spacing w:before="120"/>
        <w:ind w:left="1985" w:hanging="1985"/>
        <w:jc w:val="center"/>
        <w:rPr>
          <w:b/>
          <w:szCs w:val="24"/>
        </w:rPr>
      </w:pPr>
    </w:p>
    <w:p w14:paraId="2CBE35C7" w14:textId="77777777" w:rsidR="00891E40" w:rsidRPr="009A32D4" w:rsidRDefault="00891E40" w:rsidP="00F324F8">
      <w:pPr>
        <w:tabs>
          <w:tab w:val="left" w:pos="-1701"/>
          <w:tab w:val="left" w:pos="1800"/>
          <w:tab w:val="left" w:pos="1985"/>
          <w:tab w:val="left" w:pos="3400"/>
        </w:tabs>
        <w:spacing w:before="120"/>
        <w:ind w:left="1985" w:hanging="1985"/>
        <w:jc w:val="center"/>
        <w:rPr>
          <w:b/>
          <w:szCs w:val="24"/>
        </w:rPr>
      </w:pPr>
    </w:p>
    <w:p w14:paraId="062E70C3" w14:textId="3CAAB266" w:rsidR="00F324F8" w:rsidRPr="009A32D4" w:rsidRDefault="00F324F8" w:rsidP="00F324F8">
      <w:pPr>
        <w:tabs>
          <w:tab w:val="left" w:pos="-1701"/>
          <w:tab w:val="left" w:pos="1800"/>
          <w:tab w:val="left" w:pos="1985"/>
          <w:tab w:val="left" w:pos="3400"/>
        </w:tabs>
        <w:spacing w:before="120"/>
        <w:ind w:left="1985" w:hanging="1985"/>
        <w:jc w:val="center"/>
        <w:rPr>
          <w:b/>
          <w:szCs w:val="24"/>
        </w:rPr>
      </w:pPr>
      <w:r w:rsidRPr="009A32D4">
        <w:rPr>
          <w:b/>
          <w:szCs w:val="24"/>
        </w:rPr>
        <w:lastRenderedPageBreak/>
        <w:t>OU DANS LE CAS D’UN GROUPEMENT TEMPORAIRE (</w:t>
      </w:r>
      <w:r w:rsidR="009949CF">
        <w:rPr>
          <w:b/>
          <w:szCs w:val="24"/>
        </w:rPr>
        <w:t>groupement d’opérateurs économiques</w:t>
      </w:r>
      <w:r w:rsidRPr="009A32D4">
        <w:rPr>
          <w:b/>
          <w:szCs w:val="24"/>
        </w:rPr>
        <w:t>)</w:t>
      </w:r>
    </w:p>
    <w:p w14:paraId="3EA8A8D4" w14:textId="77777777" w:rsidR="00F324F8" w:rsidRPr="009A32D4" w:rsidRDefault="00F324F8" w:rsidP="00F324F8">
      <w:pPr>
        <w:tabs>
          <w:tab w:val="left" w:pos="-1701"/>
          <w:tab w:val="left" w:pos="1800"/>
          <w:tab w:val="left" w:pos="1985"/>
          <w:tab w:val="left" w:pos="3400"/>
        </w:tabs>
        <w:spacing w:before="120"/>
        <w:ind w:left="1985" w:hanging="1985"/>
        <w:jc w:val="center"/>
        <w:rPr>
          <w:b/>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F324F8" w:rsidRPr="009A32D4" w14:paraId="44E0239F" w14:textId="77777777" w:rsidTr="0075771B">
        <w:tc>
          <w:tcPr>
            <w:tcW w:w="9782" w:type="dxa"/>
            <w:shd w:val="clear" w:color="auto" w:fill="auto"/>
          </w:tcPr>
          <w:p w14:paraId="6761AB80"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28FD2937"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1322E30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A32D4">
              <w:rPr>
                <w:b/>
                <w:bCs/>
                <w:szCs w:val="24"/>
              </w:rPr>
              <w:tab/>
            </w:r>
            <w:r w:rsidRPr="009A32D4">
              <w:rPr>
                <w:szCs w:val="24"/>
              </w:rPr>
              <w:t>:</w:t>
            </w:r>
            <w:r w:rsidRPr="009A32D4">
              <w:rPr>
                <w:szCs w:val="24"/>
              </w:rPr>
              <w:tab/>
              <w:t>………………...,</w:t>
            </w:r>
          </w:p>
          <w:p w14:paraId="3C6D0273"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A32D4">
              <w:rPr>
                <w:b/>
                <w:bCs/>
                <w:szCs w:val="24"/>
              </w:rPr>
              <w:tab/>
            </w:r>
            <w:r w:rsidRPr="009A32D4">
              <w:rPr>
                <w:szCs w:val="24"/>
              </w:rPr>
              <w:t>:</w:t>
            </w:r>
            <w:r w:rsidRPr="009A32D4">
              <w:rPr>
                <w:szCs w:val="24"/>
              </w:rPr>
              <w:tab/>
              <w:t>………………...,</w:t>
            </w:r>
          </w:p>
          <w:p w14:paraId="3D03CD5E"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A32D4">
              <w:rPr>
                <w:b/>
                <w:bCs/>
                <w:szCs w:val="24"/>
              </w:rPr>
              <w:tab/>
            </w:r>
            <w:r w:rsidRPr="009A32D4">
              <w:rPr>
                <w:szCs w:val="24"/>
              </w:rPr>
              <w:t>:</w:t>
            </w:r>
            <w:r w:rsidRPr="009A32D4">
              <w:rPr>
                <w:szCs w:val="24"/>
              </w:rPr>
              <w:tab/>
              <w:t>………………...,</w:t>
            </w:r>
          </w:p>
          <w:p w14:paraId="55EA75F3"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1EBBCD36"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proofErr w:type="gramStart"/>
            <w:r w:rsidRPr="00834559">
              <w:rPr>
                <w:rFonts w:ascii="Arial" w:eastAsia="Times" w:hAnsi="Arial"/>
                <w:sz w:val="20"/>
                <w:szCs w:val="24"/>
              </w:rPr>
              <w:t>agissant</w:t>
            </w:r>
            <w:proofErr w:type="gramEnd"/>
            <w:r w:rsidRPr="00834559">
              <w:rPr>
                <w:rFonts w:ascii="Arial" w:eastAsia="Times" w:hAnsi="Arial"/>
                <w:sz w:val="20"/>
                <w:szCs w:val="24"/>
              </w:rPr>
              <w:t xml:space="preserve"> en qualité de ………………...</w:t>
            </w:r>
          </w:p>
          <w:p w14:paraId="25BC539B"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65C35B15" w14:textId="77777777" w:rsidR="00F324F8" w:rsidRPr="009A32D4" w:rsidRDefault="00F324F8" w:rsidP="00F324F8">
      <w:pPr>
        <w:tabs>
          <w:tab w:val="left" w:pos="-1701"/>
          <w:tab w:val="left" w:pos="1800"/>
          <w:tab w:val="left" w:pos="1985"/>
          <w:tab w:val="left" w:pos="3400"/>
        </w:tabs>
        <w:ind w:left="1985" w:hanging="1985"/>
        <w:rPr>
          <w:szCs w:val="24"/>
        </w:rPr>
      </w:pP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F324F8" w:rsidRPr="009A32D4" w14:paraId="2855737F" w14:textId="77777777" w:rsidTr="0075771B">
        <w:tc>
          <w:tcPr>
            <w:tcW w:w="9747" w:type="dxa"/>
            <w:shd w:val="clear" w:color="auto" w:fill="auto"/>
          </w:tcPr>
          <w:p w14:paraId="128A2A0B" w14:textId="77777777" w:rsidR="00F324F8" w:rsidRPr="009A32D4" w:rsidRDefault="00F324F8" w:rsidP="007904F0">
            <w:pPr>
              <w:tabs>
                <w:tab w:val="left" w:pos="-1701"/>
                <w:tab w:val="left" w:pos="1800"/>
                <w:tab w:val="left" w:pos="1985"/>
                <w:tab w:val="left" w:pos="3400"/>
              </w:tabs>
              <w:spacing w:before="120"/>
              <w:ind w:left="1985" w:hanging="1985"/>
              <w:rPr>
                <w:szCs w:val="24"/>
              </w:rPr>
            </w:pPr>
            <w:r w:rsidRPr="009A32D4">
              <w:rPr>
                <w:szCs w:val="24"/>
              </w:rPr>
              <w:t xml:space="preserve">La société </w:t>
            </w:r>
            <w:r w:rsidRPr="009A32D4">
              <w:rPr>
                <w:szCs w:val="24"/>
              </w:rPr>
              <w:tab/>
              <w:t>:</w:t>
            </w:r>
            <w:r w:rsidRPr="009A32D4">
              <w:rPr>
                <w:szCs w:val="24"/>
              </w:rPr>
              <w:tab/>
              <w:t>………………...,</w:t>
            </w:r>
          </w:p>
          <w:p w14:paraId="597BB3AC"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Forme sociale</w:t>
            </w:r>
            <w:r w:rsidRPr="009A32D4">
              <w:rPr>
                <w:b/>
                <w:bCs/>
                <w:szCs w:val="24"/>
              </w:rPr>
              <w:tab/>
            </w:r>
            <w:r w:rsidRPr="009A32D4">
              <w:rPr>
                <w:szCs w:val="24"/>
              </w:rPr>
              <w:t>:</w:t>
            </w:r>
            <w:r w:rsidRPr="009A32D4">
              <w:rPr>
                <w:szCs w:val="24"/>
              </w:rPr>
              <w:tab/>
              <w:t>………………...,</w:t>
            </w:r>
          </w:p>
          <w:p w14:paraId="79A8B8DA"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Capital social</w:t>
            </w:r>
            <w:r w:rsidRPr="009C2FCB">
              <w:rPr>
                <w:szCs w:val="24"/>
              </w:rPr>
              <w:tab/>
            </w:r>
            <w:r w:rsidRPr="009A32D4">
              <w:rPr>
                <w:szCs w:val="24"/>
              </w:rPr>
              <w:t>:</w:t>
            </w:r>
            <w:r w:rsidRPr="009A32D4">
              <w:rPr>
                <w:szCs w:val="24"/>
              </w:rPr>
              <w:tab/>
              <w:t>………………...,</w:t>
            </w:r>
          </w:p>
          <w:p w14:paraId="58C88E90"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Siège social</w:t>
            </w:r>
            <w:r w:rsidRPr="009C2FCB">
              <w:rPr>
                <w:szCs w:val="24"/>
              </w:rPr>
              <w:tab/>
            </w:r>
            <w:r w:rsidRPr="009A32D4">
              <w:rPr>
                <w:szCs w:val="24"/>
              </w:rPr>
              <w:t>:</w:t>
            </w:r>
            <w:r w:rsidRPr="009A32D4">
              <w:rPr>
                <w:szCs w:val="24"/>
              </w:rPr>
              <w:tab/>
              <w:t>………………...,</w:t>
            </w:r>
          </w:p>
          <w:p w14:paraId="2111FE76" w14:textId="77777777" w:rsidR="00F324F8" w:rsidRPr="009A32D4" w:rsidRDefault="00F324F8" w:rsidP="007904F0">
            <w:pPr>
              <w:tabs>
                <w:tab w:val="left" w:pos="-1701"/>
                <w:tab w:val="left" w:pos="1800"/>
                <w:tab w:val="left" w:pos="1985"/>
                <w:tab w:val="left" w:pos="3400"/>
              </w:tabs>
              <w:spacing w:before="120"/>
              <w:rPr>
                <w:szCs w:val="24"/>
              </w:rPr>
            </w:pPr>
            <w:r w:rsidRPr="009A32D4">
              <w:rPr>
                <w:szCs w:val="24"/>
              </w:rPr>
              <w:t>N° SIRET</w:t>
            </w:r>
            <w:r w:rsidRPr="009C2FCB">
              <w:rPr>
                <w:szCs w:val="24"/>
              </w:rPr>
              <w:tab/>
            </w:r>
            <w:r w:rsidRPr="009A32D4">
              <w:rPr>
                <w:szCs w:val="24"/>
              </w:rPr>
              <w:t>:</w:t>
            </w:r>
            <w:r w:rsidRPr="009A32D4">
              <w:rPr>
                <w:szCs w:val="24"/>
              </w:rPr>
              <w:tab/>
              <w:t>………………...,</w:t>
            </w:r>
          </w:p>
          <w:p w14:paraId="4A5BA7AB"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r w:rsidRPr="00834559">
              <w:rPr>
                <w:rFonts w:ascii="Arial" w:eastAsia="Times" w:hAnsi="Arial"/>
                <w:sz w:val="20"/>
                <w:szCs w:val="24"/>
              </w:rPr>
              <w:t>Représentée par</w:t>
            </w:r>
            <w:r w:rsidRPr="00834559">
              <w:rPr>
                <w:rFonts w:ascii="Arial" w:eastAsia="Times" w:hAnsi="Arial"/>
                <w:sz w:val="20"/>
                <w:szCs w:val="24"/>
              </w:rPr>
              <w:tab/>
              <w:t>:</w:t>
            </w:r>
            <w:r w:rsidRPr="00834559">
              <w:rPr>
                <w:rFonts w:ascii="Arial" w:eastAsia="Times" w:hAnsi="Arial"/>
                <w:sz w:val="20"/>
                <w:szCs w:val="24"/>
              </w:rPr>
              <w:tab/>
              <w:t xml:space="preserve">………………..., </w:t>
            </w:r>
          </w:p>
          <w:p w14:paraId="393C2ACE" w14:textId="77777777" w:rsidR="00F324F8" w:rsidRPr="00834559" w:rsidRDefault="00F324F8" w:rsidP="007904F0">
            <w:pPr>
              <w:pStyle w:val="Retraitcorpsdetexte3"/>
              <w:tabs>
                <w:tab w:val="left" w:pos="1843"/>
                <w:tab w:val="left" w:pos="1985"/>
              </w:tabs>
              <w:spacing w:before="120" w:after="0"/>
              <w:ind w:left="1985" w:hanging="1985"/>
              <w:rPr>
                <w:rFonts w:ascii="Arial" w:eastAsia="Times" w:hAnsi="Arial"/>
                <w:sz w:val="20"/>
                <w:szCs w:val="24"/>
              </w:rPr>
            </w:pPr>
            <w:proofErr w:type="gramStart"/>
            <w:r w:rsidRPr="00834559">
              <w:rPr>
                <w:rFonts w:ascii="Arial" w:eastAsia="Times" w:hAnsi="Arial"/>
                <w:sz w:val="20"/>
                <w:szCs w:val="24"/>
              </w:rPr>
              <w:t>agissant</w:t>
            </w:r>
            <w:proofErr w:type="gramEnd"/>
            <w:r w:rsidRPr="00834559">
              <w:rPr>
                <w:rFonts w:ascii="Arial" w:eastAsia="Times" w:hAnsi="Arial"/>
                <w:sz w:val="20"/>
                <w:szCs w:val="24"/>
              </w:rPr>
              <w:t xml:space="preserve"> en qualité de ………………...</w:t>
            </w:r>
          </w:p>
          <w:p w14:paraId="5442F8F3" w14:textId="77777777" w:rsidR="00F324F8" w:rsidRPr="008555F8" w:rsidRDefault="00F324F8" w:rsidP="007904F0">
            <w:pPr>
              <w:pStyle w:val="Retraitcorpsdetexte3"/>
              <w:tabs>
                <w:tab w:val="left" w:pos="1843"/>
                <w:tab w:val="left" w:pos="1985"/>
              </w:tabs>
              <w:spacing w:before="120" w:after="60"/>
              <w:ind w:left="1985" w:hanging="1985"/>
              <w:rPr>
                <w:sz w:val="24"/>
                <w:szCs w:val="24"/>
              </w:rPr>
            </w:pPr>
            <w:r w:rsidRPr="00834559">
              <w:rPr>
                <w:rFonts w:ascii="Arial" w:eastAsia="Times" w:hAnsi="Arial"/>
                <w:sz w:val="20"/>
                <w:szCs w:val="24"/>
              </w:rPr>
              <w:t>adresse de messagerie électronique :</w:t>
            </w:r>
          </w:p>
        </w:tc>
      </w:tr>
    </w:tbl>
    <w:p w14:paraId="713C9438" w14:textId="77777777" w:rsidR="0075771B" w:rsidRDefault="0075771B" w:rsidP="0075771B">
      <w:pPr>
        <w:rPr>
          <w:b/>
        </w:rPr>
      </w:pPr>
    </w:p>
    <w:p w14:paraId="3C0F1451" w14:textId="77777777" w:rsidR="00F324F8" w:rsidRPr="0075771B" w:rsidRDefault="00F324F8" w:rsidP="0075771B">
      <w:proofErr w:type="gramStart"/>
      <w:r w:rsidRPr="0075771B">
        <w:t>d’autre</w:t>
      </w:r>
      <w:proofErr w:type="gramEnd"/>
      <w:r w:rsidRPr="0075771B">
        <w:t xml:space="preserve"> part,</w:t>
      </w:r>
    </w:p>
    <w:p w14:paraId="298B3787" w14:textId="77777777" w:rsidR="0075771B" w:rsidRPr="009A32D4" w:rsidRDefault="0075771B" w:rsidP="0075771B"/>
    <w:p w14:paraId="5CDDF030" w14:textId="4C3BBD75" w:rsidR="00F324F8" w:rsidRPr="0075771B" w:rsidRDefault="00F324F8" w:rsidP="0075771B">
      <w:proofErr w:type="gramStart"/>
      <w:r w:rsidRPr="0075771B">
        <w:t>les</w:t>
      </w:r>
      <w:proofErr w:type="gramEnd"/>
      <w:r w:rsidRPr="0075771B">
        <w:t xml:space="preserve"> sociétés ci-dessus, dénommées « le titulaire » dans les clauses qui vont suivre, la société </w:t>
      </w:r>
      <w:r w:rsidR="009949CF" w:rsidRPr="009949CF">
        <w:rPr>
          <w:i/>
        </w:rPr>
        <w:t>(à renseigner)</w:t>
      </w:r>
      <w:r w:rsidRPr="0075771B">
        <w:t>…………</w:t>
      </w:r>
      <w:r w:rsidR="00D60E5B">
        <w:t>……………………</w:t>
      </w:r>
      <w:r w:rsidRPr="0075771B">
        <w:t>…….., étant désignée comme « mandataire ».</w:t>
      </w:r>
    </w:p>
    <w:p w14:paraId="4954397A" w14:textId="41105BC1" w:rsidR="0075771B" w:rsidRDefault="0075771B" w:rsidP="0075771B"/>
    <w:p w14:paraId="3BBA69DF" w14:textId="77777777" w:rsidR="009949CF" w:rsidRPr="002B649C" w:rsidRDefault="009949CF" w:rsidP="009949CF">
      <w:pPr>
        <w:tabs>
          <w:tab w:val="left" w:pos="426"/>
          <w:tab w:val="left" w:pos="851"/>
        </w:tabs>
        <w:suppressAutoHyphens/>
        <w:rPr>
          <w:rFonts w:eastAsia="Times New Roman" w:cs="Arial"/>
          <w:b/>
          <w:lang w:eastAsia="zh-CN"/>
        </w:rPr>
      </w:pPr>
      <w:r w:rsidRPr="002B649C">
        <w:rPr>
          <w:rFonts w:eastAsia="Times New Roman" w:cs="Arial"/>
          <w:b/>
          <w:lang w:eastAsia="zh-CN"/>
        </w:rPr>
        <w:t xml:space="preserve">Pour </w:t>
      </w:r>
      <w:r w:rsidRPr="002B649C">
        <w:rPr>
          <w:rFonts w:eastAsia="Times New Roman" w:cs="Arial"/>
          <w:b/>
          <w:color w:val="000000" w:themeColor="text1"/>
          <w:lang w:eastAsia="zh-CN"/>
        </w:rPr>
        <w:t xml:space="preserve">l’exécution de l’accord-cadre, </w:t>
      </w:r>
      <w:r w:rsidRPr="002B649C">
        <w:rPr>
          <w:rFonts w:eastAsia="Times New Roman" w:cs="Arial"/>
          <w:b/>
          <w:lang w:eastAsia="zh-CN"/>
        </w:rPr>
        <w:t xml:space="preserve">le groupement d’opérateurs économiques est : </w:t>
      </w:r>
    </w:p>
    <w:p w14:paraId="797C614E" w14:textId="77777777" w:rsidR="009949CF" w:rsidRPr="002B649C" w:rsidRDefault="009949CF" w:rsidP="009949CF">
      <w:pPr>
        <w:tabs>
          <w:tab w:val="left" w:pos="426"/>
          <w:tab w:val="left" w:pos="851"/>
        </w:tabs>
        <w:suppressAutoHyphens/>
        <w:rPr>
          <w:rFonts w:eastAsia="Times New Roman" w:cs="Arial"/>
          <w:b/>
          <w:lang w:eastAsia="zh-CN"/>
        </w:rPr>
      </w:pPr>
    </w:p>
    <w:p w14:paraId="33ADF09D" w14:textId="77777777" w:rsidR="009949CF" w:rsidRPr="002B649C" w:rsidRDefault="009949CF" w:rsidP="009949CF">
      <w:pPr>
        <w:tabs>
          <w:tab w:val="left" w:pos="426"/>
        </w:tabs>
        <w:suppressAutoHyphens/>
        <w:ind w:left="709"/>
        <w:rPr>
          <w:rFonts w:eastAsia="Times New Roman" w:cs="Arial"/>
          <w:b/>
          <w:lang w:eastAsia="zh-CN"/>
        </w:rPr>
      </w:pP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CA186A">
        <w:rPr>
          <w:rFonts w:eastAsia="Times New Roman" w:cs="Arial"/>
          <w:b/>
          <w:lang w:eastAsia="zh-CN"/>
        </w:rPr>
      </w:r>
      <w:r w:rsidR="00CA186A">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
          <w:iCs/>
          <w:lang w:eastAsia="zh-CN"/>
        </w:rPr>
        <w:t xml:space="preserve"> </w:t>
      </w:r>
      <w:r w:rsidRPr="002B649C">
        <w:rPr>
          <w:rFonts w:eastAsia="Times New Roman" w:cs="Arial"/>
          <w:b/>
          <w:lang w:eastAsia="zh-CN"/>
        </w:rPr>
        <w:t>conjoint</w:t>
      </w:r>
      <w:r w:rsidRPr="002B649C">
        <w:rPr>
          <w:rFonts w:eastAsia="Times New Roman" w:cs="Arial"/>
          <w:b/>
          <w:lang w:eastAsia="zh-CN"/>
        </w:rPr>
        <w:tab/>
      </w:r>
      <w:r w:rsidRPr="002B649C">
        <w:rPr>
          <w:rFonts w:eastAsia="Times New Roman" w:cs="Arial"/>
          <w:b/>
          <w:lang w:eastAsia="zh-CN"/>
        </w:rPr>
        <w:tab/>
        <w:t>OU</w:t>
      </w:r>
      <w:r w:rsidRPr="002B649C">
        <w:rPr>
          <w:rFonts w:eastAsia="Times New Roman" w:cs="Arial"/>
          <w:b/>
          <w:lang w:eastAsia="zh-CN"/>
        </w:rPr>
        <w:tab/>
      </w:r>
      <w:r w:rsidRPr="002B649C">
        <w:rPr>
          <w:rFonts w:eastAsia="Times New Roman" w:cs="Arial"/>
          <w:b/>
          <w:lang w:eastAsia="zh-CN"/>
        </w:rPr>
        <w:tab/>
      </w:r>
      <w:r w:rsidRPr="002B649C">
        <w:rPr>
          <w:rFonts w:eastAsia="Times New Roman" w:cs="Arial"/>
          <w:b/>
          <w:lang w:eastAsia="zh-CN"/>
        </w:rPr>
        <w:fldChar w:fldCharType="begin">
          <w:ffData>
            <w:name w:val=""/>
            <w:enabled/>
            <w:calcOnExit w:val="0"/>
            <w:checkBox>
              <w:size w:val="20"/>
              <w:default w:val="0"/>
            </w:checkBox>
          </w:ffData>
        </w:fldChar>
      </w:r>
      <w:r w:rsidRPr="002B649C">
        <w:rPr>
          <w:rFonts w:eastAsia="Times New Roman" w:cs="Arial"/>
          <w:b/>
          <w:lang w:eastAsia="zh-CN"/>
        </w:rPr>
        <w:instrText xml:space="preserve"> FORMCHECKBOX </w:instrText>
      </w:r>
      <w:r w:rsidR="00CA186A">
        <w:rPr>
          <w:rFonts w:eastAsia="Times New Roman" w:cs="Arial"/>
          <w:b/>
          <w:lang w:eastAsia="zh-CN"/>
        </w:rPr>
      </w:r>
      <w:r w:rsidR="00CA186A">
        <w:rPr>
          <w:rFonts w:eastAsia="Times New Roman" w:cs="Arial"/>
          <w:b/>
          <w:lang w:eastAsia="zh-CN"/>
        </w:rPr>
        <w:fldChar w:fldCharType="separate"/>
      </w:r>
      <w:r w:rsidRPr="002B649C">
        <w:rPr>
          <w:rFonts w:eastAsia="Times New Roman" w:cs="Arial"/>
          <w:b/>
          <w:lang w:eastAsia="zh-CN"/>
        </w:rPr>
        <w:fldChar w:fldCharType="end"/>
      </w:r>
      <w:r w:rsidRPr="002B649C">
        <w:rPr>
          <w:rFonts w:eastAsia="Times New Roman" w:cs="Arial"/>
          <w:b/>
          <w:iCs/>
          <w:lang w:eastAsia="zh-CN"/>
        </w:rPr>
        <w:t xml:space="preserve"> </w:t>
      </w:r>
      <w:r w:rsidRPr="002B649C">
        <w:rPr>
          <w:rFonts w:eastAsia="Times New Roman" w:cs="Arial"/>
          <w:b/>
          <w:lang w:eastAsia="zh-CN"/>
        </w:rPr>
        <w:t>solidaire</w:t>
      </w:r>
    </w:p>
    <w:p w14:paraId="7F5BAE73" w14:textId="05DC44B3" w:rsidR="009949CF" w:rsidRDefault="009949CF" w:rsidP="0075771B"/>
    <w:p w14:paraId="6E444930" w14:textId="77777777" w:rsidR="009949CF" w:rsidRPr="0075771B" w:rsidRDefault="009949CF" w:rsidP="0075771B"/>
    <w:p w14:paraId="3F2DE792" w14:textId="3CB14273" w:rsidR="00F324F8" w:rsidRDefault="00F324F8" w:rsidP="0075771B">
      <w:r w:rsidRPr="0075771B">
        <w:t xml:space="preserve">Les </w:t>
      </w:r>
      <w:r w:rsidR="00E04EE3">
        <w:t>membres du groupement</w:t>
      </w:r>
      <w:r w:rsidRPr="0075771B">
        <w:t xml:space="preserve">, après avoir pris connaissance de toutes les pièces </w:t>
      </w:r>
      <w:r w:rsidR="0037147F">
        <w:t>de l’accord-cadre</w:t>
      </w:r>
      <w:r w:rsidRPr="0075771B">
        <w:t xml:space="preserve"> et après avoir apprécié la nature et l’importance des prestations à réaliser, s’engagent envers la personne publique, qui les accepte, à les exécuter conformément aux stipulations du présent </w:t>
      </w:r>
      <w:r w:rsidR="004735BC">
        <w:t>accord-cadre</w:t>
      </w:r>
      <w:r w:rsidRPr="0075771B">
        <w:t>.</w:t>
      </w:r>
    </w:p>
    <w:p w14:paraId="5F19953E" w14:textId="77777777" w:rsidR="0075771B" w:rsidRDefault="0075771B" w:rsidP="0075771B"/>
    <w:tbl>
      <w:tblPr>
        <w:tblStyle w:val="Grilledutableau"/>
        <w:tblW w:w="0" w:type="auto"/>
        <w:tblLook w:val="04A0" w:firstRow="1" w:lastRow="0" w:firstColumn="1" w:lastColumn="0" w:noHBand="0" w:noVBand="1"/>
      </w:tblPr>
      <w:tblGrid>
        <w:gridCol w:w="9968"/>
      </w:tblGrid>
      <w:tr w:rsidR="0075771B" w14:paraId="773E13CE" w14:textId="77777777" w:rsidTr="0075771B">
        <w:trPr>
          <w:trHeight w:val="5669"/>
        </w:trPr>
        <w:tc>
          <w:tcPr>
            <w:tcW w:w="9968" w:type="dxa"/>
          </w:tcPr>
          <w:p w14:paraId="737F571E" w14:textId="77777777" w:rsidR="0075771B" w:rsidRDefault="0075771B" w:rsidP="0075771B">
            <w:r w:rsidRPr="0075771B">
              <w:lastRenderedPageBreak/>
              <w:t>(Relevé d’identité bancaire –RIB - ou postal – RIP- à coller ci-dessous pour le titulaire / mandataire)</w:t>
            </w:r>
          </w:p>
        </w:tc>
      </w:tr>
    </w:tbl>
    <w:p w14:paraId="238AB40F" w14:textId="77777777" w:rsidR="0075771B" w:rsidRPr="0075771B" w:rsidRDefault="0075771B" w:rsidP="0075771B"/>
    <w:p w14:paraId="1B2A5E6C" w14:textId="77777777" w:rsidR="00F324F8" w:rsidRDefault="00F324F8" w:rsidP="0075771B">
      <w:pPr>
        <w:rPr>
          <w:b/>
        </w:rPr>
      </w:pPr>
    </w:p>
    <w:tbl>
      <w:tblPr>
        <w:tblStyle w:val="Grilledutableau"/>
        <w:tblW w:w="0" w:type="auto"/>
        <w:tblLook w:val="04A0" w:firstRow="1" w:lastRow="0" w:firstColumn="1" w:lastColumn="0" w:noHBand="0" w:noVBand="1"/>
      </w:tblPr>
      <w:tblGrid>
        <w:gridCol w:w="9968"/>
      </w:tblGrid>
      <w:tr w:rsidR="0075771B" w14:paraId="7B942305" w14:textId="77777777" w:rsidTr="0075771B">
        <w:trPr>
          <w:trHeight w:val="5669"/>
        </w:trPr>
        <w:tc>
          <w:tcPr>
            <w:tcW w:w="9968" w:type="dxa"/>
          </w:tcPr>
          <w:p w14:paraId="437506D6" w14:textId="65FDDF00" w:rsidR="0075771B" w:rsidRDefault="0075771B" w:rsidP="00B616B4">
            <w:r w:rsidRPr="0075771B">
              <w:t xml:space="preserve">(Relevé d’identité bancaire –RIB - ou postal – RIP- à coller ci-dessous pour le </w:t>
            </w:r>
            <w:r w:rsidR="00B616B4">
              <w:t>membre du groupement</w:t>
            </w:r>
            <w:r w:rsidRPr="0075771B">
              <w:t>)</w:t>
            </w:r>
          </w:p>
        </w:tc>
      </w:tr>
    </w:tbl>
    <w:p w14:paraId="7D106A81" w14:textId="77777777" w:rsidR="00E85775" w:rsidRDefault="00E85775" w:rsidP="00C7548A"/>
    <w:p w14:paraId="79D2C215" w14:textId="77777777" w:rsidR="00E85775" w:rsidRDefault="00E85775" w:rsidP="00C7548A"/>
    <w:p w14:paraId="256C9D23" w14:textId="77777777" w:rsidR="00965E92" w:rsidRDefault="00965E92" w:rsidP="00C7548A"/>
    <w:p w14:paraId="52D504C8" w14:textId="77777777" w:rsidR="00965E92" w:rsidRDefault="00965E92" w:rsidP="00C7548A"/>
    <w:p w14:paraId="512547EB" w14:textId="77777777" w:rsidR="00965E92" w:rsidRDefault="00965E92" w:rsidP="00C7548A"/>
    <w:p w14:paraId="1E44E55B" w14:textId="77777777" w:rsidR="00965E92" w:rsidRDefault="00965E92" w:rsidP="00C7548A"/>
    <w:p w14:paraId="541F8583" w14:textId="77777777" w:rsidR="00965E92" w:rsidRDefault="00965E92" w:rsidP="00C7548A"/>
    <w:p w14:paraId="5851C7EF" w14:textId="77777777" w:rsidR="00965E92" w:rsidRDefault="00965E92" w:rsidP="00C7548A"/>
    <w:p w14:paraId="546FF164" w14:textId="77777777" w:rsidR="00965E92" w:rsidRDefault="00965E92" w:rsidP="00C7548A"/>
    <w:p w14:paraId="658C73CD" w14:textId="77777777" w:rsidR="0075771B" w:rsidRDefault="0075771B">
      <w:pPr>
        <w:jc w:val="left"/>
        <w:rPr>
          <w:b/>
          <w:sz w:val="32"/>
          <w:szCs w:val="32"/>
        </w:rPr>
      </w:pPr>
      <w:bookmarkStart w:id="1" w:name="_Toc293670162"/>
      <w:r>
        <w:rPr>
          <w:b/>
          <w:sz w:val="32"/>
          <w:szCs w:val="32"/>
        </w:rPr>
        <w:br w:type="page"/>
      </w:r>
    </w:p>
    <w:sdt>
      <w:sdtPr>
        <w:rPr>
          <w:rFonts w:ascii="Arial" w:eastAsia="Times" w:hAnsi="Arial"/>
          <w:b w:val="0"/>
          <w:bCs w:val="0"/>
          <w:color w:val="auto"/>
          <w:sz w:val="20"/>
          <w:szCs w:val="20"/>
        </w:rPr>
        <w:id w:val="643860156"/>
        <w:docPartObj>
          <w:docPartGallery w:val="Table of Contents"/>
          <w:docPartUnique/>
        </w:docPartObj>
      </w:sdtPr>
      <w:sdtEndPr/>
      <w:sdtContent>
        <w:p w14:paraId="7CDF09FE" w14:textId="77DA77BC" w:rsidR="00D60E5B" w:rsidRDefault="00D60E5B" w:rsidP="00221B9E">
          <w:pPr>
            <w:pStyle w:val="En-ttedetabledesmatires"/>
            <w:jc w:val="center"/>
          </w:pPr>
          <w:r>
            <w:t>Table des matières</w:t>
          </w:r>
        </w:p>
        <w:p w14:paraId="3F838B5D" w14:textId="7938F53F" w:rsidR="00503CA4" w:rsidRDefault="00D60E5B">
          <w:pPr>
            <w:pStyle w:val="TM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2194302" w:history="1">
            <w:r w:rsidR="00503CA4" w:rsidRPr="005155B7">
              <w:rPr>
                <w:rStyle w:val="Lienhypertexte"/>
                <w:rFonts w:ascii="Arial" w:hAnsi="Arial" w:cs="Arial"/>
                <w:noProof/>
              </w:rPr>
              <w:t>ARTICLE 1 – PIÈCES CONTRACTUELLES.</w:t>
            </w:r>
            <w:r w:rsidR="00503CA4">
              <w:rPr>
                <w:noProof/>
                <w:webHidden/>
              </w:rPr>
              <w:tab/>
            </w:r>
            <w:r w:rsidR="00503CA4">
              <w:rPr>
                <w:noProof/>
                <w:webHidden/>
              </w:rPr>
              <w:fldChar w:fldCharType="begin"/>
            </w:r>
            <w:r w:rsidR="00503CA4">
              <w:rPr>
                <w:noProof/>
                <w:webHidden/>
              </w:rPr>
              <w:instrText xml:space="preserve"> PAGEREF _Toc202194302 \h </w:instrText>
            </w:r>
            <w:r w:rsidR="00503CA4">
              <w:rPr>
                <w:noProof/>
                <w:webHidden/>
              </w:rPr>
            </w:r>
            <w:r w:rsidR="00503CA4">
              <w:rPr>
                <w:noProof/>
                <w:webHidden/>
              </w:rPr>
              <w:fldChar w:fldCharType="separate"/>
            </w:r>
            <w:r w:rsidR="00CA186A">
              <w:rPr>
                <w:noProof/>
                <w:webHidden/>
              </w:rPr>
              <w:t>6</w:t>
            </w:r>
            <w:r w:rsidR="00503CA4">
              <w:rPr>
                <w:noProof/>
                <w:webHidden/>
              </w:rPr>
              <w:fldChar w:fldCharType="end"/>
            </w:r>
          </w:hyperlink>
        </w:p>
        <w:p w14:paraId="3486330C" w14:textId="4C2F32C2" w:rsidR="00503CA4" w:rsidRDefault="00CA186A">
          <w:pPr>
            <w:pStyle w:val="TM1"/>
            <w:rPr>
              <w:rFonts w:asciiTheme="minorHAnsi" w:eastAsiaTheme="minorEastAsia" w:hAnsiTheme="minorHAnsi" w:cstheme="minorBidi"/>
              <w:b w:val="0"/>
              <w:bCs w:val="0"/>
              <w:caps w:val="0"/>
              <w:noProof/>
              <w:sz w:val="22"/>
              <w:szCs w:val="22"/>
            </w:rPr>
          </w:pPr>
          <w:hyperlink w:anchor="_Toc202194303" w:history="1">
            <w:r w:rsidR="00503CA4" w:rsidRPr="005155B7">
              <w:rPr>
                <w:rStyle w:val="Lienhypertexte"/>
                <w:rFonts w:ascii="Arial" w:hAnsi="Arial" w:cs="Arial"/>
                <w:noProof/>
              </w:rPr>
              <w:t>ARTICLE 2 - OBJET DE L’ACCORD-CADRE.</w:t>
            </w:r>
            <w:r w:rsidR="00503CA4">
              <w:rPr>
                <w:noProof/>
                <w:webHidden/>
              </w:rPr>
              <w:tab/>
            </w:r>
            <w:r w:rsidR="00503CA4">
              <w:rPr>
                <w:noProof/>
                <w:webHidden/>
              </w:rPr>
              <w:fldChar w:fldCharType="begin"/>
            </w:r>
            <w:r w:rsidR="00503CA4">
              <w:rPr>
                <w:noProof/>
                <w:webHidden/>
              </w:rPr>
              <w:instrText xml:space="preserve"> PAGEREF _Toc202194303 \h </w:instrText>
            </w:r>
            <w:r w:rsidR="00503CA4">
              <w:rPr>
                <w:noProof/>
                <w:webHidden/>
              </w:rPr>
            </w:r>
            <w:r w:rsidR="00503CA4">
              <w:rPr>
                <w:noProof/>
                <w:webHidden/>
              </w:rPr>
              <w:fldChar w:fldCharType="separate"/>
            </w:r>
            <w:r>
              <w:rPr>
                <w:noProof/>
                <w:webHidden/>
              </w:rPr>
              <w:t>6</w:t>
            </w:r>
            <w:r w:rsidR="00503CA4">
              <w:rPr>
                <w:noProof/>
                <w:webHidden/>
              </w:rPr>
              <w:fldChar w:fldCharType="end"/>
            </w:r>
          </w:hyperlink>
        </w:p>
        <w:p w14:paraId="1B61190C" w14:textId="298A90A4" w:rsidR="00503CA4" w:rsidRDefault="00CA186A">
          <w:pPr>
            <w:pStyle w:val="TM1"/>
            <w:rPr>
              <w:rFonts w:asciiTheme="minorHAnsi" w:eastAsiaTheme="minorEastAsia" w:hAnsiTheme="minorHAnsi" w:cstheme="minorBidi"/>
              <w:b w:val="0"/>
              <w:bCs w:val="0"/>
              <w:caps w:val="0"/>
              <w:noProof/>
              <w:sz w:val="22"/>
              <w:szCs w:val="22"/>
            </w:rPr>
          </w:pPr>
          <w:hyperlink w:anchor="_Toc202194304" w:history="1">
            <w:r w:rsidR="00503CA4" w:rsidRPr="005155B7">
              <w:rPr>
                <w:rStyle w:val="Lienhypertexte"/>
                <w:rFonts w:ascii="Arial" w:hAnsi="Arial" w:cs="Arial"/>
                <w:noProof/>
              </w:rPr>
              <w:t>ARTICLE 3 – FORME ET DUREE  D’EXÉCUTION DE L’ACCORD-CADRE</w:t>
            </w:r>
            <w:r w:rsidR="00503CA4">
              <w:rPr>
                <w:noProof/>
                <w:webHidden/>
              </w:rPr>
              <w:tab/>
            </w:r>
            <w:r w:rsidR="00503CA4">
              <w:rPr>
                <w:noProof/>
                <w:webHidden/>
              </w:rPr>
              <w:fldChar w:fldCharType="begin"/>
            </w:r>
            <w:r w:rsidR="00503CA4">
              <w:rPr>
                <w:noProof/>
                <w:webHidden/>
              </w:rPr>
              <w:instrText xml:space="preserve"> PAGEREF _Toc202194304 \h </w:instrText>
            </w:r>
            <w:r w:rsidR="00503CA4">
              <w:rPr>
                <w:noProof/>
                <w:webHidden/>
              </w:rPr>
            </w:r>
            <w:r w:rsidR="00503CA4">
              <w:rPr>
                <w:noProof/>
                <w:webHidden/>
              </w:rPr>
              <w:fldChar w:fldCharType="separate"/>
            </w:r>
            <w:r>
              <w:rPr>
                <w:noProof/>
                <w:webHidden/>
              </w:rPr>
              <w:t>6</w:t>
            </w:r>
            <w:r w:rsidR="00503CA4">
              <w:rPr>
                <w:noProof/>
                <w:webHidden/>
              </w:rPr>
              <w:fldChar w:fldCharType="end"/>
            </w:r>
          </w:hyperlink>
        </w:p>
        <w:p w14:paraId="770A91FC" w14:textId="5FB0E708" w:rsidR="00503CA4" w:rsidRDefault="00CA186A">
          <w:pPr>
            <w:pStyle w:val="TM2"/>
            <w:rPr>
              <w:rFonts w:eastAsiaTheme="minorEastAsia" w:cstheme="minorBidi"/>
              <w:b w:val="0"/>
              <w:bCs w:val="0"/>
              <w:noProof/>
              <w:sz w:val="22"/>
              <w:szCs w:val="22"/>
            </w:rPr>
          </w:pPr>
          <w:hyperlink w:anchor="_Toc202194305" w:history="1">
            <w:r w:rsidR="00503CA4" w:rsidRPr="005155B7">
              <w:rPr>
                <w:rStyle w:val="Lienhypertexte"/>
                <w:noProof/>
              </w:rPr>
              <w:t>3.1. Durée de validité de l’accord-cadre.</w:t>
            </w:r>
            <w:r w:rsidR="00503CA4">
              <w:rPr>
                <w:noProof/>
                <w:webHidden/>
              </w:rPr>
              <w:tab/>
            </w:r>
            <w:r w:rsidR="00503CA4">
              <w:rPr>
                <w:noProof/>
                <w:webHidden/>
              </w:rPr>
              <w:fldChar w:fldCharType="begin"/>
            </w:r>
            <w:r w:rsidR="00503CA4">
              <w:rPr>
                <w:noProof/>
                <w:webHidden/>
              </w:rPr>
              <w:instrText xml:space="preserve"> PAGEREF _Toc202194305 \h </w:instrText>
            </w:r>
            <w:r w:rsidR="00503CA4">
              <w:rPr>
                <w:noProof/>
                <w:webHidden/>
              </w:rPr>
            </w:r>
            <w:r w:rsidR="00503CA4">
              <w:rPr>
                <w:noProof/>
                <w:webHidden/>
              </w:rPr>
              <w:fldChar w:fldCharType="separate"/>
            </w:r>
            <w:r>
              <w:rPr>
                <w:noProof/>
                <w:webHidden/>
              </w:rPr>
              <w:t>6</w:t>
            </w:r>
            <w:r w:rsidR="00503CA4">
              <w:rPr>
                <w:noProof/>
                <w:webHidden/>
              </w:rPr>
              <w:fldChar w:fldCharType="end"/>
            </w:r>
          </w:hyperlink>
        </w:p>
        <w:p w14:paraId="6B8F6C53" w14:textId="1F981138" w:rsidR="00503CA4" w:rsidRDefault="00CA186A">
          <w:pPr>
            <w:pStyle w:val="TM2"/>
            <w:rPr>
              <w:rFonts w:eastAsiaTheme="minorEastAsia" w:cstheme="minorBidi"/>
              <w:b w:val="0"/>
              <w:bCs w:val="0"/>
              <w:noProof/>
              <w:sz w:val="22"/>
              <w:szCs w:val="22"/>
            </w:rPr>
          </w:pPr>
          <w:hyperlink w:anchor="_Toc202194306" w:history="1">
            <w:r w:rsidR="00503CA4" w:rsidRPr="005155B7">
              <w:rPr>
                <w:rStyle w:val="Lienhypertexte"/>
                <w:noProof/>
              </w:rPr>
              <w:t>3.2. Durée maximum d’exécution des bons de commande.</w:t>
            </w:r>
            <w:r w:rsidR="00503CA4">
              <w:rPr>
                <w:noProof/>
                <w:webHidden/>
              </w:rPr>
              <w:tab/>
            </w:r>
            <w:r w:rsidR="00503CA4">
              <w:rPr>
                <w:noProof/>
                <w:webHidden/>
              </w:rPr>
              <w:fldChar w:fldCharType="begin"/>
            </w:r>
            <w:r w:rsidR="00503CA4">
              <w:rPr>
                <w:noProof/>
                <w:webHidden/>
              </w:rPr>
              <w:instrText xml:space="preserve"> PAGEREF _Toc202194306 \h </w:instrText>
            </w:r>
            <w:r w:rsidR="00503CA4">
              <w:rPr>
                <w:noProof/>
                <w:webHidden/>
              </w:rPr>
            </w:r>
            <w:r w:rsidR="00503CA4">
              <w:rPr>
                <w:noProof/>
                <w:webHidden/>
              </w:rPr>
              <w:fldChar w:fldCharType="separate"/>
            </w:r>
            <w:r>
              <w:rPr>
                <w:noProof/>
                <w:webHidden/>
              </w:rPr>
              <w:t>6</w:t>
            </w:r>
            <w:r w:rsidR="00503CA4">
              <w:rPr>
                <w:noProof/>
                <w:webHidden/>
              </w:rPr>
              <w:fldChar w:fldCharType="end"/>
            </w:r>
          </w:hyperlink>
        </w:p>
        <w:p w14:paraId="783BAF0D" w14:textId="55D5D697" w:rsidR="00503CA4" w:rsidRDefault="00CA186A">
          <w:pPr>
            <w:pStyle w:val="TM2"/>
            <w:rPr>
              <w:rFonts w:eastAsiaTheme="minorEastAsia" w:cstheme="minorBidi"/>
              <w:b w:val="0"/>
              <w:bCs w:val="0"/>
              <w:noProof/>
              <w:sz w:val="22"/>
              <w:szCs w:val="22"/>
            </w:rPr>
          </w:pPr>
          <w:hyperlink w:anchor="_Toc202194307" w:history="1">
            <w:r w:rsidR="00503CA4" w:rsidRPr="005155B7">
              <w:rPr>
                <w:rStyle w:val="Lienhypertexte"/>
                <w:noProof/>
              </w:rPr>
              <w:t>3.3. Modalité d'émission des bons de commande.</w:t>
            </w:r>
            <w:r w:rsidR="00503CA4">
              <w:rPr>
                <w:noProof/>
                <w:webHidden/>
              </w:rPr>
              <w:tab/>
            </w:r>
            <w:r w:rsidR="00503CA4">
              <w:rPr>
                <w:noProof/>
                <w:webHidden/>
              </w:rPr>
              <w:fldChar w:fldCharType="begin"/>
            </w:r>
            <w:r w:rsidR="00503CA4">
              <w:rPr>
                <w:noProof/>
                <w:webHidden/>
              </w:rPr>
              <w:instrText xml:space="preserve"> PAGEREF _Toc202194307 \h </w:instrText>
            </w:r>
            <w:r w:rsidR="00503CA4">
              <w:rPr>
                <w:noProof/>
                <w:webHidden/>
              </w:rPr>
            </w:r>
            <w:r w:rsidR="00503CA4">
              <w:rPr>
                <w:noProof/>
                <w:webHidden/>
              </w:rPr>
              <w:fldChar w:fldCharType="separate"/>
            </w:r>
            <w:r>
              <w:rPr>
                <w:noProof/>
                <w:webHidden/>
              </w:rPr>
              <w:t>6</w:t>
            </w:r>
            <w:r w:rsidR="00503CA4">
              <w:rPr>
                <w:noProof/>
                <w:webHidden/>
              </w:rPr>
              <w:fldChar w:fldCharType="end"/>
            </w:r>
          </w:hyperlink>
        </w:p>
        <w:p w14:paraId="24B76C27" w14:textId="28437F43" w:rsidR="00503CA4" w:rsidRDefault="00CA186A">
          <w:pPr>
            <w:pStyle w:val="TM2"/>
            <w:rPr>
              <w:rFonts w:eastAsiaTheme="minorEastAsia" w:cstheme="minorBidi"/>
              <w:b w:val="0"/>
              <w:bCs w:val="0"/>
              <w:noProof/>
              <w:sz w:val="22"/>
              <w:szCs w:val="22"/>
            </w:rPr>
          </w:pPr>
          <w:hyperlink w:anchor="_Toc202194308" w:history="1">
            <w:r w:rsidR="00503CA4" w:rsidRPr="005155B7">
              <w:rPr>
                <w:rStyle w:val="Lienhypertexte"/>
                <w:noProof/>
              </w:rPr>
              <w:t>3.5. Délai de remise des livrables.</w:t>
            </w:r>
            <w:r w:rsidR="00503CA4">
              <w:rPr>
                <w:noProof/>
                <w:webHidden/>
              </w:rPr>
              <w:tab/>
            </w:r>
            <w:r w:rsidR="00503CA4">
              <w:rPr>
                <w:noProof/>
                <w:webHidden/>
              </w:rPr>
              <w:fldChar w:fldCharType="begin"/>
            </w:r>
            <w:r w:rsidR="00503CA4">
              <w:rPr>
                <w:noProof/>
                <w:webHidden/>
              </w:rPr>
              <w:instrText xml:space="preserve"> PAGEREF _Toc202194308 \h </w:instrText>
            </w:r>
            <w:r w:rsidR="00503CA4">
              <w:rPr>
                <w:noProof/>
                <w:webHidden/>
              </w:rPr>
            </w:r>
            <w:r w:rsidR="00503CA4">
              <w:rPr>
                <w:noProof/>
                <w:webHidden/>
              </w:rPr>
              <w:fldChar w:fldCharType="separate"/>
            </w:r>
            <w:r>
              <w:rPr>
                <w:noProof/>
                <w:webHidden/>
              </w:rPr>
              <w:t>7</w:t>
            </w:r>
            <w:r w:rsidR="00503CA4">
              <w:rPr>
                <w:noProof/>
                <w:webHidden/>
              </w:rPr>
              <w:fldChar w:fldCharType="end"/>
            </w:r>
          </w:hyperlink>
        </w:p>
        <w:p w14:paraId="2BBCD356" w14:textId="078BC917" w:rsidR="00503CA4" w:rsidRDefault="00CA186A">
          <w:pPr>
            <w:pStyle w:val="TM2"/>
            <w:rPr>
              <w:rFonts w:eastAsiaTheme="minorEastAsia" w:cstheme="minorBidi"/>
              <w:b w:val="0"/>
              <w:bCs w:val="0"/>
              <w:noProof/>
              <w:sz w:val="22"/>
              <w:szCs w:val="22"/>
            </w:rPr>
          </w:pPr>
          <w:hyperlink w:anchor="_Toc202194309" w:history="1">
            <w:r w:rsidR="00503CA4" w:rsidRPr="005155B7">
              <w:rPr>
                <w:rStyle w:val="Lienhypertexte"/>
                <w:noProof/>
              </w:rPr>
              <w:t>3.6. Neutralisation de périodes.</w:t>
            </w:r>
            <w:r w:rsidR="00503CA4">
              <w:rPr>
                <w:noProof/>
                <w:webHidden/>
              </w:rPr>
              <w:tab/>
            </w:r>
            <w:r w:rsidR="00503CA4">
              <w:rPr>
                <w:noProof/>
                <w:webHidden/>
              </w:rPr>
              <w:fldChar w:fldCharType="begin"/>
            </w:r>
            <w:r w:rsidR="00503CA4">
              <w:rPr>
                <w:noProof/>
                <w:webHidden/>
              </w:rPr>
              <w:instrText xml:space="preserve"> PAGEREF _Toc202194309 \h </w:instrText>
            </w:r>
            <w:r w:rsidR="00503CA4">
              <w:rPr>
                <w:noProof/>
                <w:webHidden/>
              </w:rPr>
            </w:r>
            <w:r w:rsidR="00503CA4">
              <w:rPr>
                <w:noProof/>
                <w:webHidden/>
              </w:rPr>
              <w:fldChar w:fldCharType="separate"/>
            </w:r>
            <w:r>
              <w:rPr>
                <w:noProof/>
                <w:webHidden/>
              </w:rPr>
              <w:t>7</w:t>
            </w:r>
            <w:r w:rsidR="00503CA4">
              <w:rPr>
                <w:noProof/>
                <w:webHidden/>
              </w:rPr>
              <w:fldChar w:fldCharType="end"/>
            </w:r>
          </w:hyperlink>
        </w:p>
        <w:p w14:paraId="06044271" w14:textId="6C7D213F" w:rsidR="00503CA4" w:rsidRDefault="00CA186A">
          <w:pPr>
            <w:pStyle w:val="TM1"/>
            <w:rPr>
              <w:rFonts w:asciiTheme="minorHAnsi" w:eastAsiaTheme="minorEastAsia" w:hAnsiTheme="minorHAnsi" w:cstheme="minorBidi"/>
              <w:b w:val="0"/>
              <w:bCs w:val="0"/>
              <w:caps w:val="0"/>
              <w:noProof/>
              <w:sz w:val="22"/>
              <w:szCs w:val="22"/>
            </w:rPr>
          </w:pPr>
          <w:hyperlink w:anchor="_Toc202194310" w:history="1">
            <w:r w:rsidR="00503CA4" w:rsidRPr="005155B7">
              <w:rPr>
                <w:rStyle w:val="Lienhypertexte"/>
                <w:rFonts w:ascii="Arial" w:hAnsi="Arial" w:cs="Arial"/>
                <w:noProof/>
              </w:rPr>
              <w:t>ARTICLE 4 – MONTANTS DE L’ACCORD-CADRE ET DÉLAIS D’EXÉCUTION.</w:t>
            </w:r>
            <w:r w:rsidR="00503CA4">
              <w:rPr>
                <w:noProof/>
                <w:webHidden/>
              </w:rPr>
              <w:tab/>
            </w:r>
            <w:r w:rsidR="00503CA4">
              <w:rPr>
                <w:noProof/>
                <w:webHidden/>
              </w:rPr>
              <w:fldChar w:fldCharType="begin"/>
            </w:r>
            <w:r w:rsidR="00503CA4">
              <w:rPr>
                <w:noProof/>
                <w:webHidden/>
              </w:rPr>
              <w:instrText xml:space="preserve"> PAGEREF _Toc202194310 \h </w:instrText>
            </w:r>
            <w:r w:rsidR="00503CA4">
              <w:rPr>
                <w:noProof/>
                <w:webHidden/>
              </w:rPr>
            </w:r>
            <w:r w:rsidR="00503CA4">
              <w:rPr>
                <w:noProof/>
                <w:webHidden/>
              </w:rPr>
              <w:fldChar w:fldCharType="separate"/>
            </w:r>
            <w:r>
              <w:rPr>
                <w:noProof/>
                <w:webHidden/>
              </w:rPr>
              <w:t>7</w:t>
            </w:r>
            <w:r w:rsidR="00503CA4">
              <w:rPr>
                <w:noProof/>
                <w:webHidden/>
              </w:rPr>
              <w:fldChar w:fldCharType="end"/>
            </w:r>
          </w:hyperlink>
        </w:p>
        <w:p w14:paraId="6C75A55E" w14:textId="7488264F" w:rsidR="00503CA4" w:rsidRDefault="00CA186A">
          <w:pPr>
            <w:pStyle w:val="TM1"/>
            <w:rPr>
              <w:rFonts w:asciiTheme="minorHAnsi" w:eastAsiaTheme="minorEastAsia" w:hAnsiTheme="minorHAnsi" w:cstheme="minorBidi"/>
              <w:b w:val="0"/>
              <w:bCs w:val="0"/>
              <w:caps w:val="0"/>
              <w:noProof/>
              <w:sz w:val="22"/>
              <w:szCs w:val="22"/>
            </w:rPr>
          </w:pPr>
          <w:hyperlink w:anchor="_Toc202194311" w:history="1">
            <w:r w:rsidR="00503CA4" w:rsidRPr="005155B7">
              <w:rPr>
                <w:rStyle w:val="Lienhypertexte"/>
                <w:rFonts w:ascii="Arial" w:hAnsi="Arial" w:cs="Arial"/>
                <w:noProof/>
              </w:rPr>
              <w:t>ARTICLE 5 – CORRESPONDANTS DES PARTIES.</w:t>
            </w:r>
            <w:r w:rsidR="00503CA4">
              <w:rPr>
                <w:noProof/>
                <w:webHidden/>
              </w:rPr>
              <w:tab/>
            </w:r>
            <w:r w:rsidR="00503CA4">
              <w:rPr>
                <w:noProof/>
                <w:webHidden/>
              </w:rPr>
              <w:fldChar w:fldCharType="begin"/>
            </w:r>
            <w:r w:rsidR="00503CA4">
              <w:rPr>
                <w:noProof/>
                <w:webHidden/>
              </w:rPr>
              <w:instrText xml:space="preserve"> PAGEREF _Toc202194311 \h </w:instrText>
            </w:r>
            <w:r w:rsidR="00503CA4">
              <w:rPr>
                <w:noProof/>
                <w:webHidden/>
              </w:rPr>
            </w:r>
            <w:r w:rsidR="00503CA4">
              <w:rPr>
                <w:noProof/>
                <w:webHidden/>
              </w:rPr>
              <w:fldChar w:fldCharType="separate"/>
            </w:r>
            <w:r>
              <w:rPr>
                <w:noProof/>
                <w:webHidden/>
              </w:rPr>
              <w:t>8</w:t>
            </w:r>
            <w:r w:rsidR="00503CA4">
              <w:rPr>
                <w:noProof/>
                <w:webHidden/>
              </w:rPr>
              <w:fldChar w:fldCharType="end"/>
            </w:r>
          </w:hyperlink>
        </w:p>
        <w:p w14:paraId="7855E974" w14:textId="010996F1" w:rsidR="00503CA4" w:rsidRDefault="00CA186A">
          <w:pPr>
            <w:pStyle w:val="TM2"/>
            <w:rPr>
              <w:rFonts w:eastAsiaTheme="minorEastAsia" w:cstheme="minorBidi"/>
              <w:b w:val="0"/>
              <w:bCs w:val="0"/>
              <w:noProof/>
              <w:sz w:val="22"/>
              <w:szCs w:val="22"/>
            </w:rPr>
          </w:pPr>
          <w:hyperlink w:anchor="_Toc202194312" w:history="1">
            <w:r w:rsidR="00503CA4" w:rsidRPr="005155B7">
              <w:rPr>
                <w:rStyle w:val="Lienhypertexte"/>
                <w:noProof/>
              </w:rPr>
              <w:t>5.1. Représentation de la personne publique.</w:t>
            </w:r>
            <w:r w:rsidR="00503CA4">
              <w:rPr>
                <w:noProof/>
                <w:webHidden/>
              </w:rPr>
              <w:tab/>
            </w:r>
            <w:r w:rsidR="00503CA4">
              <w:rPr>
                <w:noProof/>
                <w:webHidden/>
              </w:rPr>
              <w:fldChar w:fldCharType="begin"/>
            </w:r>
            <w:r w:rsidR="00503CA4">
              <w:rPr>
                <w:noProof/>
                <w:webHidden/>
              </w:rPr>
              <w:instrText xml:space="preserve"> PAGEREF _Toc202194312 \h </w:instrText>
            </w:r>
            <w:r w:rsidR="00503CA4">
              <w:rPr>
                <w:noProof/>
                <w:webHidden/>
              </w:rPr>
            </w:r>
            <w:r w:rsidR="00503CA4">
              <w:rPr>
                <w:noProof/>
                <w:webHidden/>
              </w:rPr>
              <w:fldChar w:fldCharType="separate"/>
            </w:r>
            <w:r>
              <w:rPr>
                <w:noProof/>
                <w:webHidden/>
              </w:rPr>
              <w:t>8</w:t>
            </w:r>
            <w:r w:rsidR="00503CA4">
              <w:rPr>
                <w:noProof/>
                <w:webHidden/>
              </w:rPr>
              <w:fldChar w:fldCharType="end"/>
            </w:r>
          </w:hyperlink>
        </w:p>
        <w:p w14:paraId="12E9ECF9" w14:textId="0773C3F9" w:rsidR="00503CA4" w:rsidRDefault="00CA186A">
          <w:pPr>
            <w:pStyle w:val="TM2"/>
            <w:rPr>
              <w:rFonts w:eastAsiaTheme="minorEastAsia" w:cstheme="minorBidi"/>
              <w:b w:val="0"/>
              <w:bCs w:val="0"/>
              <w:noProof/>
              <w:sz w:val="22"/>
              <w:szCs w:val="22"/>
            </w:rPr>
          </w:pPr>
          <w:hyperlink w:anchor="_Toc202194313" w:history="1">
            <w:r w:rsidR="00503CA4" w:rsidRPr="005155B7">
              <w:rPr>
                <w:rStyle w:val="Lienhypertexte"/>
                <w:noProof/>
              </w:rPr>
              <w:t>5.2. Représentant du titulaire.</w:t>
            </w:r>
            <w:r w:rsidR="00503CA4">
              <w:rPr>
                <w:noProof/>
                <w:webHidden/>
              </w:rPr>
              <w:tab/>
            </w:r>
            <w:r w:rsidR="00503CA4">
              <w:rPr>
                <w:noProof/>
                <w:webHidden/>
              </w:rPr>
              <w:fldChar w:fldCharType="begin"/>
            </w:r>
            <w:r w:rsidR="00503CA4">
              <w:rPr>
                <w:noProof/>
                <w:webHidden/>
              </w:rPr>
              <w:instrText xml:space="preserve"> PAGEREF _Toc202194313 \h </w:instrText>
            </w:r>
            <w:r w:rsidR="00503CA4">
              <w:rPr>
                <w:noProof/>
                <w:webHidden/>
              </w:rPr>
            </w:r>
            <w:r w:rsidR="00503CA4">
              <w:rPr>
                <w:noProof/>
                <w:webHidden/>
              </w:rPr>
              <w:fldChar w:fldCharType="separate"/>
            </w:r>
            <w:r>
              <w:rPr>
                <w:noProof/>
                <w:webHidden/>
              </w:rPr>
              <w:t>9</w:t>
            </w:r>
            <w:r w:rsidR="00503CA4">
              <w:rPr>
                <w:noProof/>
                <w:webHidden/>
              </w:rPr>
              <w:fldChar w:fldCharType="end"/>
            </w:r>
          </w:hyperlink>
        </w:p>
        <w:p w14:paraId="3334BA3D" w14:textId="35DF9D8D" w:rsidR="00503CA4" w:rsidRDefault="00CA186A">
          <w:pPr>
            <w:pStyle w:val="TM1"/>
            <w:rPr>
              <w:rFonts w:asciiTheme="minorHAnsi" w:eastAsiaTheme="minorEastAsia" w:hAnsiTheme="minorHAnsi" w:cstheme="minorBidi"/>
              <w:b w:val="0"/>
              <w:bCs w:val="0"/>
              <w:caps w:val="0"/>
              <w:noProof/>
              <w:sz w:val="22"/>
              <w:szCs w:val="22"/>
            </w:rPr>
          </w:pPr>
          <w:hyperlink w:anchor="_Toc202194314" w:history="1">
            <w:r w:rsidR="00503CA4" w:rsidRPr="005155B7">
              <w:rPr>
                <w:rStyle w:val="Lienhypertexte"/>
                <w:rFonts w:ascii="Arial" w:hAnsi="Arial" w:cs="Arial"/>
                <w:noProof/>
              </w:rPr>
              <w:t>ARTICLE 6 - CONDITIONS D’EXÉCUTION.</w:t>
            </w:r>
            <w:r w:rsidR="00503CA4">
              <w:rPr>
                <w:noProof/>
                <w:webHidden/>
              </w:rPr>
              <w:tab/>
            </w:r>
            <w:r w:rsidR="00503CA4">
              <w:rPr>
                <w:noProof/>
                <w:webHidden/>
              </w:rPr>
              <w:fldChar w:fldCharType="begin"/>
            </w:r>
            <w:r w:rsidR="00503CA4">
              <w:rPr>
                <w:noProof/>
                <w:webHidden/>
              </w:rPr>
              <w:instrText xml:space="preserve"> PAGEREF _Toc202194314 \h </w:instrText>
            </w:r>
            <w:r w:rsidR="00503CA4">
              <w:rPr>
                <w:noProof/>
                <w:webHidden/>
              </w:rPr>
            </w:r>
            <w:r w:rsidR="00503CA4">
              <w:rPr>
                <w:noProof/>
                <w:webHidden/>
              </w:rPr>
              <w:fldChar w:fldCharType="separate"/>
            </w:r>
            <w:r>
              <w:rPr>
                <w:noProof/>
                <w:webHidden/>
              </w:rPr>
              <w:t>9</w:t>
            </w:r>
            <w:r w:rsidR="00503CA4">
              <w:rPr>
                <w:noProof/>
                <w:webHidden/>
              </w:rPr>
              <w:fldChar w:fldCharType="end"/>
            </w:r>
          </w:hyperlink>
        </w:p>
        <w:p w14:paraId="08D98F54" w14:textId="05504C14" w:rsidR="00503CA4" w:rsidRDefault="00CA186A">
          <w:pPr>
            <w:pStyle w:val="TM2"/>
            <w:rPr>
              <w:rFonts w:eastAsiaTheme="minorEastAsia" w:cstheme="minorBidi"/>
              <w:b w:val="0"/>
              <w:bCs w:val="0"/>
              <w:noProof/>
              <w:sz w:val="22"/>
              <w:szCs w:val="22"/>
            </w:rPr>
          </w:pPr>
          <w:hyperlink w:anchor="_Toc202194315" w:history="1">
            <w:r w:rsidR="00503CA4" w:rsidRPr="005155B7">
              <w:rPr>
                <w:rStyle w:val="Lienhypertexte"/>
                <w:noProof/>
              </w:rPr>
              <w:t>6.1 Conditions générales d'exécution.</w:t>
            </w:r>
            <w:r w:rsidR="00503CA4">
              <w:rPr>
                <w:noProof/>
                <w:webHidden/>
              </w:rPr>
              <w:tab/>
            </w:r>
            <w:r w:rsidR="00503CA4">
              <w:rPr>
                <w:noProof/>
                <w:webHidden/>
              </w:rPr>
              <w:fldChar w:fldCharType="begin"/>
            </w:r>
            <w:r w:rsidR="00503CA4">
              <w:rPr>
                <w:noProof/>
                <w:webHidden/>
              </w:rPr>
              <w:instrText xml:space="preserve"> PAGEREF _Toc202194315 \h </w:instrText>
            </w:r>
            <w:r w:rsidR="00503CA4">
              <w:rPr>
                <w:noProof/>
                <w:webHidden/>
              </w:rPr>
            </w:r>
            <w:r w:rsidR="00503CA4">
              <w:rPr>
                <w:noProof/>
                <w:webHidden/>
              </w:rPr>
              <w:fldChar w:fldCharType="separate"/>
            </w:r>
            <w:r>
              <w:rPr>
                <w:noProof/>
                <w:webHidden/>
              </w:rPr>
              <w:t>9</w:t>
            </w:r>
            <w:r w:rsidR="00503CA4">
              <w:rPr>
                <w:noProof/>
                <w:webHidden/>
              </w:rPr>
              <w:fldChar w:fldCharType="end"/>
            </w:r>
          </w:hyperlink>
        </w:p>
        <w:p w14:paraId="1D5C42D7" w14:textId="6CC6DCD0" w:rsidR="00503CA4" w:rsidRDefault="00CA186A">
          <w:pPr>
            <w:pStyle w:val="TM2"/>
            <w:rPr>
              <w:rFonts w:eastAsiaTheme="minorEastAsia" w:cstheme="minorBidi"/>
              <w:b w:val="0"/>
              <w:bCs w:val="0"/>
              <w:noProof/>
              <w:sz w:val="22"/>
              <w:szCs w:val="22"/>
            </w:rPr>
          </w:pPr>
          <w:hyperlink w:anchor="_Toc202194316" w:history="1">
            <w:r w:rsidR="00503CA4" w:rsidRPr="005155B7">
              <w:rPr>
                <w:rStyle w:val="Lienhypertexte"/>
                <w:noProof/>
              </w:rPr>
              <w:t>6.2. Dispositions particulières concernant le personnel du titulaire.</w:t>
            </w:r>
            <w:r w:rsidR="00503CA4">
              <w:rPr>
                <w:noProof/>
                <w:webHidden/>
              </w:rPr>
              <w:tab/>
            </w:r>
            <w:r w:rsidR="00503CA4">
              <w:rPr>
                <w:noProof/>
                <w:webHidden/>
              </w:rPr>
              <w:fldChar w:fldCharType="begin"/>
            </w:r>
            <w:r w:rsidR="00503CA4">
              <w:rPr>
                <w:noProof/>
                <w:webHidden/>
              </w:rPr>
              <w:instrText xml:space="preserve"> PAGEREF _Toc202194316 \h </w:instrText>
            </w:r>
            <w:r w:rsidR="00503CA4">
              <w:rPr>
                <w:noProof/>
                <w:webHidden/>
              </w:rPr>
            </w:r>
            <w:r w:rsidR="00503CA4">
              <w:rPr>
                <w:noProof/>
                <w:webHidden/>
              </w:rPr>
              <w:fldChar w:fldCharType="separate"/>
            </w:r>
            <w:r>
              <w:rPr>
                <w:noProof/>
                <w:webHidden/>
              </w:rPr>
              <w:t>10</w:t>
            </w:r>
            <w:r w:rsidR="00503CA4">
              <w:rPr>
                <w:noProof/>
                <w:webHidden/>
              </w:rPr>
              <w:fldChar w:fldCharType="end"/>
            </w:r>
          </w:hyperlink>
        </w:p>
        <w:p w14:paraId="777CE3DB" w14:textId="63CD9B78" w:rsidR="00503CA4" w:rsidRDefault="00CA186A">
          <w:pPr>
            <w:pStyle w:val="TM2"/>
            <w:rPr>
              <w:rFonts w:eastAsiaTheme="minorEastAsia" w:cstheme="minorBidi"/>
              <w:b w:val="0"/>
              <w:bCs w:val="0"/>
              <w:noProof/>
              <w:sz w:val="22"/>
              <w:szCs w:val="22"/>
            </w:rPr>
          </w:pPr>
          <w:hyperlink w:anchor="_Toc202194317" w:history="1">
            <w:r w:rsidR="00503CA4" w:rsidRPr="005155B7">
              <w:rPr>
                <w:rStyle w:val="Lienhypertexte"/>
                <w:noProof/>
              </w:rPr>
              <w:t>6.3. Clauses environnementales.</w:t>
            </w:r>
            <w:r w:rsidR="00503CA4">
              <w:rPr>
                <w:noProof/>
                <w:webHidden/>
              </w:rPr>
              <w:tab/>
            </w:r>
            <w:r w:rsidR="00503CA4">
              <w:rPr>
                <w:noProof/>
                <w:webHidden/>
              </w:rPr>
              <w:fldChar w:fldCharType="begin"/>
            </w:r>
            <w:r w:rsidR="00503CA4">
              <w:rPr>
                <w:noProof/>
                <w:webHidden/>
              </w:rPr>
              <w:instrText xml:space="preserve"> PAGEREF _Toc202194317 \h </w:instrText>
            </w:r>
            <w:r w:rsidR="00503CA4">
              <w:rPr>
                <w:noProof/>
                <w:webHidden/>
              </w:rPr>
            </w:r>
            <w:r w:rsidR="00503CA4">
              <w:rPr>
                <w:noProof/>
                <w:webHidden/>
              </w:rPr>
              <w:fldChar w:fldCharType="separate"/>
            </w:r>
            <w:r>
              <w:rPr>
                <w:noProof/>
                <w:webHidden/>
              </w:rPr>
              <w:t>11</w:t>
            </w:r>
            <w:r w:rsidR="00503CA4">
              <w:rPr>
                <w:noProof/>
                <w:webHidden/>
              </w:rPr>
              <w:fldChar w:fldCharType="end"/>
            </w:r>
          </w:hyperlink>
        </w:p>
        <w:p w14:paraId="0D3E39C7" w14:textId="5625A3FC" w:rsidR="00503CA4" w:rsidRDefault="00CA186A">
          <w:pPr>
            <w:pStyle w:val="TM2"/>
            <w:rPr>
              <w:rFonts w:eastAsiaTheme="minorEastAsia" w:cstheme="minorBidi"/>
              <w:b w:val="0"/>
              <w:bCs w:val="0"/>
              <w:noProof/>
              <w:sz w:val="22"/>
              <w:szCs w:val="22"/>
            </w:rPr>
          </w:pPr>
          <w:hyperlink w:anchor="_Toc202194318" w:history="1">
            <w:r w:rsidR="00503CA4" w:rsidRPr="005155B7">
              <w:rPr>
                <w:rStyle w:val="Lienhypertexte"/>
                <w:noProof/>
              </w:rPr>
              <w:t>6.4. Dispositif social du militaire blessé</w:t>
            </w:r>
            <w:r w:rsidR="00503CA4">
              <w:rPr>
                <w:noProof/>
                <w:webHidden/>
              </w:rPr>
              <w:tab/>
            </w:r>
            <w:r w:rsidR="00503CA4">
              <w:rPr>
                <w:noProof/>
                <w:webHidden/>
              </w:rPr>
              <w:fldChar w:fldCharType="begin"/>
            </w:r>
            <w:r w:rsidR="00503CA4">
              <w:rPr>
                <w:noProof/>
                <w:webHidden/>
              </w:rPr>
              <w:instrText xml:space="preserve"> PAGEREF _Toc202194318 \h </w:instrText>
            </w:r>
            <w:r w:rsidR="00503CA4">
              <w:rPr>
                <w:noProof/>
                <w:webHidden/>
              </w:rPr>
            </w:r>
            <w:r w:rsidR="00503CA4">
              <w:rPr>
                <w:noProof/>
                <w:webHidden/>
              </w:rPr>
              <w:fldChar w:fldCharType="separate"/>
            </w:r>
            <w:r>
              <w:rPr>
                <w:noProof/>
                <w:webHidden/>
              </w:rPr>
              <w:t>11</w:t>
            </w:r>
            <w:r w:rsidR="00503CA4">
              <w:rPr>
                <w:noProof/>
                <w:webHidden/>
              </w:rPr>
              <w:fldChar w:fldCharType="end"/>
            </w:r>
          </w:hyperlink>
        </w:p>
        <w:p w14:paraId="273B4C74" w14:textId="0D79600F" w:rsidR="00503CA4" w:rsidRDefault="00CA186A">
          <w:pPr>
            <w:pStyle w:val="TM2"/>
            <w:rPr>
              <w:rFonts w:eastAsiaTheme="minorEastAsia" w:cstheme="minorBidi"/>
              <w:b w:val="0"/>
              <w:bCs w:val="0"/>
              <w:noProof/>
              <w:sz w:val="22"/>
              <w:szCs w:val="22"/>
            </w:rPr>
          </w:pPr>
          <w:hyperlink w:anchor="_Toc202194319" w:history="1">
            <w:r w:rsidR="00503CA4" w:rsidRPr="005155B7">
              <w:rPr>
                <w:rStyle w:val="Lienhypertexte"/>
                <w:noProof/>
              </w:rPr>
              <w:t>6.4.1. Publics éligibles</w:t>
            </w:r>
            <w:r w:rsidR="00503CA4">
              <w:rPr>
                <w:noProof/>
                <w:webHidden/>
              </w:rPr>
              <w:tab/>
            </w:r>
            <w:r w:rsidR="00503CA4">
              <w:rPr>
                <w:noProof/>
                <w:webHidden/>
              </w:rPr>
              <w:fldChar w:fldCharType="begin"/>
            </w:r>
            <w:r w:rsidR="00503CA4">
              <w:rPr>
                <w:noProof/>
                <w:webHidden/>
              </w:rPr>
              <w:instrText xml:space="preserve"> PAGEREF _Toc202194319 \h </w:instrText>
            </w:r>
            <w:r w:rsidR="00503CA4">
              <w:rPr>
                <w:noProof/>
                <w:webHidden/>
              </w:rPr>
            </w:r>
            <w:r w:rsidR="00503CA4">
              <w:rPr>
                <w:noProof/>
                <w:webHidden/>
              </w:rPr>
              <w:fldChar w:fldCharType="separate"/>
            </w:r>
            <w:r>
              <w:rPr>
                <w:noProof/>
                <w:webHidden/>
              </w:rPr>
              <w:t>11</w:t>
            </w:r>
            <w:r w:rsidR="00503CA4">
              <w:rPr>
                <w:noProof/>
                <w:webHidden/>
              </w:rPr>
              <w:fldChar w:fldCharType="end"/>
            </w:r>
          </w:hyperlink>
        </w:p>
        <w:p w14:paraId="28F0CAB8" w14:textId="76802DBC" w:rsidR="00503CA4" w:rsidRDefault="00CA186A">
          <w:pPr>
            <w:pStyle w:val="TM2"/>
            <w:rPr>
              <w:rFonts w:eastAsiaTheme="minorEastAsia" w:cstheme="minorBidi"/>
              <w:b w:val="0"/>
              <w:bCs w:val="0"/>
              <w:noProof/>
              <w:sz w:val="22"/>
              <w:szCs w:val="22"/>
            </w:rPr>
          </w:pPr>
          <w:hyperlink w:anchor="_Toc202194320" w:history="1">
            <w:r w:rsidR="00503CA4" w:rsidRPr="005155B7">
              <w:rPr>
                <w:rStyle w:val="Lienhypertexte"/>
                <w:noProof/>
              </w:rPr>
              <w:t>6.4.2 Modalités de mise en œuvre du dispositif social</w:t>
            </w:r>
            <w:r w:rsidR="00503CA4">
              <w:rPr>
                <w:noProof/>
                <w:webHidden/>
              </w:rPr>
              <w:tab/>
            </w:r>
            <w:r w:rsidR="00503CA4">
              <w:rPr>
                <w:noProof/>
                <w:webHidden/>
              </w:rPr>
              <w:fldChar w:fldCharType="begin"/>
            </w:r>
            <w:r w:rsidR="00503CA4">
              <w:rPr>
                <w:noProof/>
                <w:webHidden/>
              </w:rPr>
              <w:instrText xml:space="preserve"> PAGEREF _Toc202194320 \h </w:instrText>
            </w:r>
            <w:r w:rsidR="00503CA4">
              <w:rPr>
                <w:noProof/>
                <w:webHidden/>
              </w:rPr>
            </w:r>
            <w:r w:rsidR="00503CA4">
              <w:rPr>
                <w:noProof/>
                <w:webHidden/>
              </w:rPr>
              <w:fldChar w:fldCharType="separate"/>
            </w:r>
            <w:r>
              <w:rPr>
                <w:noProof/>
                <w:webHidden/>
              </w:rPr>
              <w:t>11</w:t>
            </w:r>
            <w:r w:rsidR="00503CA4">
              <w:rPr>
                <w:noProof/>
                <w:webHidden/>
              </w:rPr>
              <w:fldChar w:fldCharType="end"/>
            </w:r>
          </w:hyperlink>
        </w:p>
        <w:p w14:paraId="389DC0BF" w14:textId="521DAC68" w:rsidR="00503CA4" w:rsidRDefault="00CA186A">
          <w:pPr>
            <w:pStyle w:val="TM2"/>
            <w:rPr>
              <w:rFonts w:eastAsiaTheme="minorEastAsia" w:cstheme="minorBidi"/>
              <w:b w:val="0"/>
              <w:bCs w:val="0"/>
              <w:noProof/>
              <w:sz w:val="22"/>
              <w:szCs w:val="22"/>
            </w:rPr>
          </w:pPr>
          <w:hyperlink w:anchor="_Toc202194321" w:history="1">
            <w:r w:rsidR="00503CA4" w:rsidRPr="005155B7">
              <w:rPr>
                <w:rStyle w:val="Lienhypertexte"/>
                <w:noProof/>
              </w:rPr>
              <w:t>6.4.3. Intervention de Défense mobilité</w:t>
            </w:r>
            <w:r w:rsidR="00503CA4">
              <w:rPr>
                <w:noProof/>
                <w:webHidden/>
              </w:rPr>
              <w:tab/>
            </w:r>
            <w:r w:rsidR="00503CA4">
              <w:rPr>
                <w:noProof/>
                <w:webHidden/>
              </w:rPr>
              <w:fldChar w:fldCharType="begin"/>
            </w:r>
            <w:r w:rsidR="00503CA4">
              <w:rPr>
                <w:noProof/>
                <w:webHidden/>
              </w:rPr>
              <w:instrText xml:space="preserve"> PAGEREF _Toc202194321 \h </w:instrText>
            </w:r>
            <w:r w:rsidR="00503CA4">
              <w:rPr>
                <w:noProof/>
                <w:webHidden/>
              </w:rPr>
            </w:r>
            <w:r w:rsidR="00503CA4">
              <w:rPr>
                <w:noProof/>
                <w:webHidden/>
              </w:rPr>
              <w:fldChar w:fldCharType="separate"/>
            </w:r>
            <w:r>
              <w:rPr>
                <w:noProof/>
                <w:webHidden/>
              </w:rPr>
              <w:t>12</w:t>
            </w:r>
            <w:r w:rsidR="00503CA4">
              <w:rPr>
                <w:noProof/>
                <w:webHidden/>
              </w:rPr>
              <w:fldChar w:fldCharType="end"/>
            </w:r>
          </w:hyperlink>
        </w:p>
        <w:p w14:paraId="16F8394E" w14:textId="60AB7668" w:rsidR="00503CA4" w:rsidRDefault="00CA186A">
          <w:pPr>
            <w:pStyle w:val="TM2"/>
            <w:rPr>
              <w:rFonts w:eastAsiaTheme="minorEastAsia" w:cstheme="minorBidi"/>
              <w:b w:val="0"/>
              <w:bCs w:val="0"/>
              <w:noProof/>
              <w:sz w:val="22"/>
              <w:szCs w:val="22"/>
            </w:rPr>
          </w:pPr>
          <w:hyperlink w:anchor="_Toc202194322" w:history="1">
            <w:r w:rsidR="00503CA4" w:rsidRPr="005155B7">
              <w:rPr>
                <w:rStyle w:val="Lienhypertexte"/>
                <w:noProof/>
              </w:rPr>
              <w:t>6.5. Modifications à caractère technique en cours d’exécution</w:t>
            </w:r>
            <w:r w:rsidR="00503CA4">
              <w:rPr>
                <w:noProof/>
                <w:webHidden/>
              </w:rPr>
              <w:tab/>
            </w:r>
            <w:r w:rsidR="00503CA4">
              <w:rPr>
                <w:noProof/>
                <w:webHidden/>
              </w:rPr>
              <w:fldChar w:fldCharType="begin"/>
            </w:r>
            <w:r w:rsidR="00503CA4">
              <w:rPr>
                <w:noProof/>
                <w:webHidden/>
              </w:rPr>
              <w:instrText xml:space="preserve"> PAGEREF _Toc202194322 \h </w:instrText>
            </w:r>
            <w:r w:rsidR="00503CA4">
              <w:rPr>
                <w:noProof/>
                <w:webHidden/>
              </w:rPr>
            </w:r>
            <w:r w:rsidR="00503CA4">
              <w:rPr>
                <w:noProof/>
                <w:webHidden/>
              </w:rPr>
              <w:fldChar w:fldCharType="separate"/>
            </w:r>
            <w:r>
              <w:rPr>
                <w:noProof/>
                <w:webHidden/>
              </w:rPr>
              <w:t>12</w:t>
            </w:r>
            <w:r w:rsidR="00503CA4">
              <w:rPr>
                <w:noProof/>
                <w:webHidden/>
              </w:rPr>
              <w:fldChar w:fldCharType="end"/>
            </w:r>
          </w:hyperlink>
        </w:p>
        <w:p w14:paraId="4BBB179D" w14:textId="38FA8186" w:rsidR="00503CA4" w:rsidRDefault="00CA186A">
          <w:pPr>
            <w:pStyle w:val="TM2"/>
            <w:rPr>
              <w:rFonts w:eastAsiaTheme="minorEastAsia" w:cstheme="minorBidi"/>
              <w:b w:val="0"/>
              <w:bCs w:val="0"/>
              <w:noProof/>
              <w:sz w:val="22"/>
              <w:szCs w:val="22"/>
            </w:rPr>
          </w:pPr>
          <w:hyperlink w:anchor="_Toc202194323" w:history="1">
            <w:r w:rsidR="00503CA4" w:rsidRPr="005155B7">
              <w:rPr>
                <w:rStyle w:val="Lienhypertexte"/>
                <w:noProof/>
              </w:rPr>
              <w:t>6.6. Documents à produire en cours d'exécution de l’accord-cadre.</w:t>
            </w:r>
            <w:r w:rsidR="00503CA4">
              <w:rPr>
                <w:noProof/>
                <w:webHidden/>
              </w:rPr>
              <w:tab/>
            </w:r>
            <w:r w:rsidR="00503CA4">
              <w:rPr>
                <w:noProof/>
                <w:webHidden/>
              </w:rPr>
              <w:fldChar w:fldCharType="begin"/>
            </w:r>
            <w:r w:rsidR="00503CA4">
              <w:rPr>
                <w:noProof/>
                <w:webHidden/>
              </w:rPr>
              <w:instrText xml:space="preserve"> PAGEREF _Toc202194323 \h </w:instrText>
            </w:r>
            <w:r w:rsidR="00503CA4">
              <w:rPr>
                <w:noProof/>
                <w:webHidden/>
              </w:rPr>
            </w:r>
            <w:r w:rsidR="00503CA4">
              <w:rPr>
                <w:noProof/>
                <w:webHidden/>
              </w:rPr>
              <w:fldChar w:fldCharType="separate"/>
            </w:r>
            <w:r>
              <w:rPr>
                <w:noProof/>
                <w:webHidden/>
              </w:rPr>
              <w:t>12</w:t>
            </w:r>
            <w:r w:rsidR="00503CA4">
              <w:rPr>
                <w:noProof/>
                <w:webHidden/>
              </w:rPr>
              <w:fldChar w:fldCharType="end"/>
            </w:r>
          </w:hyperlink>
        </w:p>
        <w:p w14:paraId="6385B74D" w14:textId="42D98735" w:rsidR="00503CA4" w:rsidRDefault="00CA186A">
          <w:pPr>
            <w:pStyle w:val="TM2"/>
            <w:rPr>
              <w:rFonts w:eastAsiaTheme="minorEastAsia" w:cstheme="minorBidi"/>
              <w:b w:val="0"/>
              <w:bCs w:val="0"/>
              <w:noProof/>
              <w:sz w:val="22"/>
              <w:szCs w:val="22"/>
            </w:rPr>
          </w:pPr>
          <w:hyperlink w:anchor="_Toc202194324" w:history="1">
            <w:r w:rsidR="00503CA4" w:rsidRPr="005155B7">
              <w:rPr>
                <w:rStyle w:val="Lienhypertexte"/>
                <w:noProof/>
              </w:rPr>
              <w:t>6.7. Droits de propriété / utilisation des résultats / Concession du droit d'usage.</w:t>
            </w:r>
            <w:r w:rsidR="00503CA4">
              <w:rPr>
                <w:noProof/>
                <w:webHidden/>
              </w:rPr>
              <w:tab/>
            </w:r>
            <w:r w:rsidR="00503CA4">
              <w:rPr>
                <w:noProof/>
                <w:webHidden/>
              </w:rPr>
              <w:fldChar w:fldCharType="begin"/>
            </w:r>
            <w:r w:rsidR="00503CA4">
              <w:rPr>
                <w:noProof/>
                <w:webHidden/>
              </w:rPr>
              <w:instrText xml:space="preserve"> PAGEREF _Toc202194324 \h </w:instrText>
            </w:r>
            <w:r w:rsidR="00503CA4">
              <w:rPr>
                <w:noProof/>
                <w:webHidden/>
              </w:rPr>
            </w:r>
            <w:r w:rsidR="00503CA4">
              <w:rPr>
                <w:noProof/>
                <w:webHidden/>
              </w:rPr>
              <w:fldChar w:fldCharType="separate"/>
            </w:r>
            <w:r>
              <w:rPr>
                <w:noProof/>
                <w:webHidden/>
              </w:rPr>
              <w:t>13</w:t>
            </w:r>
            <w:r w:rsidR="00503CA4">
              <w:rPr>
                <w:noProof/>
                <w:webHidden/>
              </w:rPr>
              <w:fldChar w:fldCharType="end"/>
            </w:r>
          </w:hyperlink>
        </w:p>
        <w:p w14:paraId="1BD5F9F0" w14:textId="58808E02" w:rsidR="00503CA4" w:rsidRDefault="00CA186A">
          <w:pPr>
            <w:pStyle w:val="TM2"/>
            <w:rPr>
              <w:rFonts w:eastAsiaTheme="minorEastAsia" w:cstheme="minorBidi"/>
              <w:b w:val="0"/>
              <w:bCs w:val="0"/>
              <w:noProof/>
              <w:sz w:val="22"/>
              <w:szCs w:val="22"/>
            </w:rPr>
          </w:pPr>
          <w:hyperlink w:anchor="_Toc202194325" w:history="1">
            <w:r w:rsidR="00503CA4" w:rsidRPr="005155B7">
              <w:rPr>
                <w:rStyle w:val="Lienhypertexte"/>
                <w:noProof/>
              </w:rPr>
              <w:t>6.8. Réparation des dommages.</w:t>
            </w:r>
            <w:r w:rsidR="00503CA4">
              <w:rPr>
                <w:noProof/>
                <w:webHidden/>
              </w:rPr>
              <w:tab/>
            </w:r>
            <w:r w:rsidR="00503CA4">
              <w:rPr>
                <w:noProof/>
                <w:webHidden/>
              </w:rPr>
              <w:fldChar w:fldCharType="begin"/>
            </w:r>
            <w:r w:rsidR="00503CA4">
              <w:rPr>
                <w:noProof/>
                <w:webHidden/>
              </w:rPr>
              <w:instrText xml:space="preserve"> PAGEREF _Toc202194325 \h </w:instrText>
            </w:r>
            <w:r w:rsidR="00503CA4">
              <w:rPr>
                <w:noProof/>
                <w:webHidden/>
              </w:rPr>
            </w:r>
            <w:r w:rsidR="00503CA4">
              <w:rPr>
                <w:noProof/>
                <w:webHidden/>
              </w:rPr>
              <w:fldChar w:fldCharType="separate"/>
            </w:r>
            <w:r>
              <w:rPr>
                <w:noProof/>
                <w:webHidden/>
              </w:rPr>
              <w:t>15</w:t>
            </w:r>
            <w:r w:rsidR="00503CA4">
              <w:rPr>
                <w:noProof/>
                <w:webHidden/>
              </w:rPr>
              <w:fldChar w:fldCharType="end"/>
            </w:r>
          </w:hyperlink>
        </w:p>
        <w:p w14:paraId="7AE2346A" w14:textId="3AC0136F" w:rsidR="00503CA4" w:rsidRDefault="00CA186A">
          <w:pPr>
            <w:pStyle w:val="TM2"/>
            <w:rPr>
              <w:rFonts w:eastAsiaTheme="minorEastAsia" w:cstheme="minorBidi"/>
              <w:b w:val="0"/>
              <w:bCs w:val="0"/>
              <w:noProof/>
              <w:sz w:val="22"/>
              <w:szCs w:val="22"/>
            </w:rPr>
          </w:pPr>
          <w:hyperlink w:anchor="_Toc202194326" w:history="1">
            <w:r w:rsidR="00503CA4" w:rsidRPr="005155B7">
              <w:rPr>
                <w:rStyle w:val="Lienhypertexte"/>
                <w:noProof/>
              </w:rPr>
              <w:t>6.9. Assurance.</w:t>
            </w:r>
            <w:r w:rsidR="00503CA4">
              <w:rPr>
                <w:noProof/>
                <w:webHidden/>
              </w:rPr>
              <w:tab/>
            </w:r>
            <w:r w:rsidR="00503CA4">
              <w:rPr>
                <w:noProof/>
                <w:webHidden/>
              </w:rPr>
              <w:fldChar w:fldCharType="begin"/>
            </w:r>
            <w:r w:rsidR="00503CA4">
              <w:rPr>
                <w:noProof/>
                <w:webHidden/>
              </w:rPr>
              <w:instrText xml:space="preserve"> PAGEREF _Toc202194326 \h </w:instrText>
            </w:r>
            <w:r w:rsidR="00503CA4">
              <w:rPr>
                <w:noProof/>
                <w:webHidden/>
              </w:rPr>
            </w:r>
            <w:r w:rsidR="00503CA4">
              <w:rPr>
                <w:noProof/>
                <w:webHidden/>
              </w:rPr>
              <w:fldChar w:fldCharType="separate"/>
            </w:r>
            <w:r>
              <w:rPr>
                <w:noProof/>
                <w:webHidden/>
              </w:rPr>
              <w:t>15</w:t>
            </w:r>
            <w:r w:rsidR="00503CA4">
              <w:rPr>
                <w:noProof/>
                <w:webHidden/>
              </w:rPr>
              <w:fldChar w:fldCharType="end"/>
            </w:r>
          </w:hyperlink>
        </w:p>
        <w:p w14:paraId="5301CA9B" w14:textId="707D1A22" w:rsidR="00503CA4" w:rsidRDefault="00CA186A">
          <w:pPr>
            <w:pStyle w:val="TM1"/>
            <w:rPr>
              <w:rFonts w:asciiTheme="minorHAnsi" w:eastAsiaTheme="minorEastAsia" w:hAnsiTheme="minorHAnsi" w:cstheme="minorBidi"/>
              <w:b w:val="0"/>
              <w:bCs w:val="0"/>
              <w:caps w:val="0"/>
              <w:noProof/>
              <w:sz w:val="22"/>
              <w:szCs w:val="22"/>
            </w:rPr>
          </w:pPr>
          <w:hyperlink w:anchor="_Toc202194327" w:history="1">
            <w:r w:rsidR="00503CA4" w:rsidRPr="005155B7">
              <w:rPr>
                <w:rStyle w:val="Lienhypertexte"/>
                <w:rFonts w:ascii="Arial" w:hAnsi="Arial" w:cs="Arial"/>
                <w:noProof/>
              </w:rPr>
              <w:t>ARTICLE 7 - SOUS-TRAITANCE DE PRESTATIONS.</w:t>
            </w:r>
            <w:r w:rsidR="00503CA4">
              <w:rPr>
                <w:noProof/>
                <w:webHidden/>
              </w:rPr>
              <w:tab/>
            </w:r>
            <w:r w:rsidR="00503CA4">
              <w:rPr>
                <w:noProof/>
                <w:webHidden/>
              </w:rPr>
              <w:fldChar w:fldCharType="begin"/>
            </w:r>
            <w:r w:rsidR="00503CA4">
              <w:rPr>
                <w:noProof/>
                <w:webHidden/>
              </w:rPr>
              <w:instrText xml:space="preserve"> PAGEREF _Toc202194327 \h </w:instrText>
            </w:r>
            <w:r w:rsidR="00503CA4">
              <w:rPr>
                <w:noProof/>
                <w:webHidden/>
              </w:rPr>
            </w:r>
            <w:r w:rsidR="00503CA4">
              <w:rPr>
                <w:noProof/>
                <w:webHidden/>
              </w:rPr>
              <w:fldChar w:fldCharType="separate"/>
            </w:r>
            <w:r>
              <w:rPr>
                <w:noProof/>
                <w:webHidden/>
              </w:rPr>
              <w:t>15</w:t>
            </w:r>
            <w:r w:rsidR="00503CA4">
              <w:rPr>
                <w:noProof/>
                <w:webHidden/>
              </w:rPr>
              <w:fldChar w:fldCharType="end"/>
            </w:r>
          </w:hyperlink>
        </w:p>
        <w:p w14:paraId="06C67F25" w14:textId="358AB181" w:rsidR="00503CA4" w:rsidRDefault="00CA186A">
          <w:pPr>
            <w:pStyle w:val="TM2"/>
            <w:rPr>
              <w:rFonts w:eastAsiaTheme="minorEastAsia" w:cstheme="minorBidi"/>
              <w:b w:val="0"/>
              <w:bCs w:val="0"/>
              <w:noProof/>
              <w:sz w:val="22"/>
              <w:szCs w:val="22"/>
            </w:rPr>
          </w:pPr>
          <w:hyperlink w:anchor="_Toc202194328" w:history="1">
            <w:r w:rsidR="00503CA4" w:rsidRPr="005155B7">
              <w:rPr>
                <w:rStyle w:val="Lienhypertexte"/>
                <w:noProof/>
              </w:rPr>
              <w:t>7.1. Généralités.</w:t>
            </w:r>
            <w:r w:rsidR="00503CA4">
              <w:rPr>
                <w:noProof/>
                <w:webHidden/>
              </w:rPr>
              <w:tab/>
            </w:r>
            <w:r w:rsidR="00503CA4">
              <w:rPr>
                <w:noProof/>
                <w:webHidden/>
              </w:rPr>
              <w:fldChar w:fldCharType="begin"/>
            </w:r>
            <w:r w:rsidR="00503CA4">
              <w:rPr>
                <w:noProof/>
                <w:webHidden/>
              </w:rPr>
              <w:instrText xml:space="preserve"> PAGEREF _Toc202194328 \h </w:instrText>
            </w:r>
            <w:r w:rsidR="00503CA4">
              <w:rPr>
                <w:noProof/>
                <w:webHidden/>
              </w:rPr>
            </w:r>
            <w:r w:rsidR="00503CA4">
              <w:rPr>
                <w:noProof/>
                <w:webHidden/>
              </w:rPr>
              <w:fldChar w:fldCharType="separate"/>
            </w:r>
            <w:r>
              <w:rPr>
                <w:noProof/>
                <w:webHidden/>
              </w:rPr>
              <w:t>15</w:t>
            </w:r>
            <w:r w:rsidR="00503CA4">
              <w:rPr>
                <w:noProof/>
                <w:webHidden/>
              </w:rPr>
              <w:fldChar w:fldCharType="end"/>
            </w:r>
          </w:hyperlink>
        </w:p>
        <w:p w14:paraId="080851F6" w14:textId="3A4719AD" w:rsidR="00503CA4" w:rsidRDefault="00CA186A">
          <w:pPr>
            <w:pStyle w:val="TM2"/>
            <w:rPr>
              <w:rFonts w:eastAsiaTheme="minorEastAsia" w:cstheme="minorBidi"/>
              <w:b w:val="0"/>
              <w:bCs w:val="0"/>
              <w:noProof/>
              <w:sz w:val="22"/>
              <w:szCs w:val="22"/>
            </w:rPr>
          </w:pPr>
          <w:hyperlink w:anchor="_Toc202194329" w:history="1">
            <w:r w:rsidR="00503CA4" w:rsidRPr="005155B7">
              <w:rPr>
                <w:rStyle w:val="Lienhypertexte"/>
                <w:noProof/>
              </w:rPr>
              <w:t>7.2. Déclaration de sous-traitance avant notification de l’accord-cadre.</w:t>
            </w:r>
            <w:r w:rsidR="00503CA4">
              <w:rPr>
                <w:noProof/>
                <w:webHidden/>
              </w:rPr>
              <w:tab/>
            </w:r>
            <w:r w:rsidR="00503CA4">
              <w:rPr>
                <w:noProof/>
                <w:webHidden/>
              </w:rPr>
              <w:fldChar w:fldCharType="begin"/>
            </w:r>
            <w:r w:rsidR="00503CA4">
              <w:rPr>
                <w:noProof/>
                <w:webHidden/>
              </w:rPr>
              <w:instrText xml:space="preserve"> PAGEREF _Toc202194329 \h </w:instrText>
            </w:r>
            <w:r w:rsidR="00503CA4">
              <w:rPr>
                <w:noProof/>
                <w:webHidden/>
              </w:rPr>
            </w:r>
            <w:r w:rsidR="00503CA4">
              <w:rPr>
                <w:noProof/>
                <w:webHidden/>
              </w:rPr>
              <w:fldChar w:fldCharType="separate"/>
            </w:r>
            <w:r>
              <w:rPr>
                <w:noProof/>
                <w:webHidden/>
              </w:rPr>
              <w:t>16</w:t>
            </w:r>
            <w:r w:rsidR="00503CA4">
              <w:rPr>
                <w:noProof/>
                <w:webHidden/>
              </w:rPr>
              <w:fldChar w:fldCharType="end"/>
            </w:r>
          </w:hyperlink>
        </w:p>
        <w:p w14:paraId="423D0197" w14:textId="1DFD36BA" w:rsidR="00503CA4" w:rsidRDefault="00CA186A">
          <w:pPr>
            <w:pStyle w:val="TM2"/>
            <w:rPr>
              <w:rFonts w:eastAsiaTheme="minorEastAsia" w:cstheme="minorBidi"/>
              <w:b w:val="0"/>
              <w:bCs w:val="0"/>
              <w:noProof/>
              <w:sz w:val="22"/>
              <w:szCs w:val="22"/>
            </w:rPr>
          </w:pPr>
          <w:hyperlink w:anchor="_Toc202194330" w:history="1">
            <w:r w:rsidR="00503CA4" w:rsidRPr="005155B7">
              <w:rPr>
                <w:rStyle w:val="Lienhypertexte"/>
                <w:noProof/>
              </w:rPr>
              <w:t>7.3. Déclaration de sous-traitance après notification de l’accord-cadre.</w:t>
            </w:r>
            <w:r w:rsidR="00503CA4">
              <w:rPr>
                <w:noProof/>
                <w:webHidden/>
              </w:rPr>
              <w:tab/>
            </w:r>
            <w:r w:rsidR="00503CA4">
              <w:rPr>
                <w:noProof/>
                <w:webHidden/>
              </w:rPr>
              <w:fldChar w:fldCharType="begin"/>
            </w:r>
            <w:r w:rsidR="00503CA4">
              <w:rPr>
                <w:noProof/>
                <w:webHidden/>
              </w:rPr>
              <w:instrText xml:space="preserve"> PAGEREF _Toc202194330 \h </w:instrText>
            </w:r>
            <w:r w:rsidR="00503CA4">
              <w:rPr>
                <w:noProof/>
                <w:webHidden/>
              </w:rPr>
            </w:r>
            <w:r w:rsidR="00503CA4">
              <w:rPr>
                <w:noProof/>
                <w:webHidden/>
              </w:rPr>
              <w:fldChar w:fldCharType="separate"/>
            </w:r>
            <w:r>
              <w:rPr>
                <w:noProof/>
                <w:webHidden/>
              </w:rPr>
              <w:t>16</w:t>
            </w:r>
            <w:r w:rsidR="00503CA4">
              <w:rPr>
                <w:noProof/>
                <w:webHidden/>
              </w:rPr>
              <w:fldChar w:fldCharType="end"/>
            </w:r>
          </w:hyperlink>
        </w:p>
        <w:p w14:paraId="3972D2AD" w14:textId="4759735D" w:rsidR="00503CA4" w:rsidRDefault="00CA186A">
          <w:pPr>
            <w:pStyle w:val="TM2"/>
            <w:rPr>
              <w:rFonts w:eastAsiaTheme="minorEastAsia" w:cstheme="minorBidi"/>
              <w:b w:val="0"/>
              <w:bCs w:val="0"/>
              <w:noProof/>
              <w:sz w:val="22"/>
              <w:szCs w:val="22"/>
            </w:rPr>
          </w:pPr>
          <w:hyperlink w:anchor="_Toc202194331" w:history="1">
            <w:r w:rsidR="00503CA4" w:rsidRPr="005155B7">
              <w:rPr>
                <w:rStyle w:val="Lienhypertexte"/>
                <w:noProof/>
              </w:rPr>
              <w:t>7.4. Responsabilité du titulaire envers l’acheteur et le sous-traitant.</w:t>
            </w:r>
            <w:r w:rsidR="00503CA4">
              <w:rPr>
                <w:noProof/>
                <w:webHidden/>
              </w:rPr>
              <w:tab/>
            </w:r>
            <w:r w:rsidR="00503CA4">
              <w:rPr>
                <w:noProof/>
                <w:webHidden/>
              </w:rPr>
              <w:fldChar w:fldCharType="begin"/>
            </w:r>
            <w:r w:rsidR="00503CA4">
              <w:rPr>
                <w:noProof/>
                <w:webHidden/>
              </w:rPr>
              <w:instrText xml:space="preserve"> PAGEREF _Toc202194331 \h </w:instrText>
            </w:r>
            <w:r w:rsidR="00503CA4">
              <w:rPr>
                <w:noProof/>
                <w:webHidden/>
              </w:rPr>
            </w:r>
            <w:r w:rsidR="00503CA4">
              <w:rPr>
                <w:noProof/>
                <w:webHidden/>
              </w:rPr>
              <w:fldChar w:fldCharType="separate"/>
            </w:r>
            <w:r>
              <w:rPr>
                <w:noProof/>
                <w:webHidden/>
              </w:rPr>
              <w:t>16</w:t>
            </w:r>
            <w:r w:rsidR="00503CA4">
              <w:rPr>
                <w:noProof/>
                <w:webHidden/>
              </w:rPr>
              <w:fldChar w:fldCharType="end"/>
            </w:r>
          </w:hyperlink>
        </w:p>
        <w:p w14:paraId="05090201" w14:textId="4BBDE5F1" w:rsidR="00503CA4" w:rsidRDefault="00CA186A">
          <w:pPr>
            <w:pStyle w:val="TM2"/>
            <w:rPr>
              <w:rFonts w:eastAsiaTheme="minorEastAsia" w:cstheme="minorBidi"/>
              <w:b w:val="0"/>
              <w:bCs w:val="0"/>
              <w:noProof/>
              <w:sz w:val="22"/>
              <w:szCs w:val="22"/>
            </w:rPr>
          </w:pPr>
          <w:hyperlink w:anchor="_Toc202194332" w:history="1">
            <w:r w:rsidR="00503CA4" w:rsidRPr="005155B7">
              <w:rPr>
                <w:rStyle w:val="Lienhypertexte"/>
                <w:noProof/>
              </w:rPr>
              <w:t>7.5. Modification dans la répartition entre titulaire et sous-traitant.</w:t>
            </w:r>
            <w:r w:rsidR="00503CA4">
              <w:rPr>
                <w:noProof/>
                <w:webHidden/>
              </w:rPr>
              <w:tab/>
            </w:r>
            <w:r w:rsidR="00503CA4">
              <w:rPr>
                <w:noProof/>
                <w:webHidden/>
              </w:rPr>
              <w:fldChar w:fldCharType="begin"/>
            </w:r>
            <w:r w:rsidR="00503CA4">
              <w:rPr>
                <w:noProof/>
                <w:webHidden/>
              </w:rPr>
              <w:instrText xml:space="preserve"> PAGEREF _Toc202194332 \h </w:instrText>
            </w:r>
            <w:r w:rsidR="00503CA4">
              <w:rPr>
                <w:noProof/>
                <w:webHidden/>
              </w:rPr>
            </w:r>
            <w:r w:rsidR="00503CA4">
              <w:rPr>
                <w:noProof/>
                <w:webHidden/>
              </w:rPr>
              <w:fldChar w:fldCharType="separate"/>
            </w:r>
            <w:r>
              <w:rPr>
                <w:noProof/>
                <w:webHidden/>
              </w:rPr>
              <w:t>16</w:t>
            </w:r>
            <w:r w:rsidR="00503CA4">
              <w:rPr>
                <w:noProof/>
                <w:webHidden/>
              </w:rPr>
              <w:fldChar w:fldCharType="end"/>
            </w:r>
          </w:hyperlink>
        </w:p>
        <w:p w14:paraId="459E9AF5" w14:textId="44C500FE" w:rsidR="00503CA4" w:rsidRDefault="00CA186A">
          <w:pPr>
            <w:pStyle w:val="TM1"/>
            <w:rPr>
              <w:rFonts w:asciiTheme="minorHAnsi" w:eastAsiaTheme="minorEastAsia" w:hAnsiTheme="minorHAnsi" w:cstheme="minorBidi"/>
              <w:b w:val="0"/>
              <w:bCs w:val="0"/>
              <w:caps w:val="0"/>
              <w:noProof/>
              <w:sz w:val="22"/>
              <w:szCs w:val="22"/>
            </w:rPr>
          </w:pPr>
          <w:hyperlink w:anchor="_Toc202194333" w:history="1">
            <w:r w:rsidR="00503CA4" w:rsidRPr="005155B7">
              <w:rPr>
                <w:rStyle w:val="Lienhypertexte"/>
                <w:rFonts w:ascii="Arial" w:hAnsi="Arial" w:cs="Arial"/>
                <w:noProof/>
              </w:rPr>
              <w:t>ARTICLE 8 – LIVRABLES.</w:t>
            </w:r>
            <w:r w:rsidR="00503CA4">
              <w:rPr>
                <w:noProof/>
                <w:webHidden/>
              </w:rPr>
              <w:tab/>
            </w:r>
            <w:r w:rsidR="00503CA4">
              <w:rPr>
                <w:noProof/>
                <w:webHidden/>
              </w:rPr>
              <w:fldChar w:fldCharType="begin"/>
            </w:r>
            <w:r w:rsidR="00503CA4">
              <w:rPr>
                <w:noProof/>
                <w:webHidden/>
              </w:rPr>
              <w:instrText xml:space="preserve"> PAGEREF _Toc202194333 \h </w:instrText>
            </w:r>
            <w:r w:rsidR="00503CA4">
              <w:rPr>
                <w:noProof/>
                <w:webHidden/>
              </w:rPr>
            </w:r>
            <w:r w:rsidR="00503CA4">
              <w:rPr>
                <w:noProof/>
                <w:webHidden/>
              </w:rPr>
              <w:fldChar w:fldCharType="separate"/>
            </w:r>
            <w:r>
              <w:rPr>
                <w:noProof/>
                <w:webHidden/>
              </w:rPr>
              <w:t>16</w:t>
            </w:r>
            <w:r w:rsidR="00503CA4">
              <w:rPr>
                <w:noProof/>
                <w:webHidden/>
              </w:rPr>
              <w:fldChar w:fldCharType="end"/>
            </w:r>
          </w:hyperlink>
        </w:p>
        <w:p w14:paraId="70AB847D" w14:textId="7BA88451" w:rsidR="00503CA4" w:rsidRDefault="00CA186A">
          <w:pPr>
            <w:pStyle w:val="TM1"/>
            <w:rPr>
              <w:rFonts w:asciiTheme="minorHAnsi" w:eastAsiaTheme="minorEastAsia" w:hAnsiTheme="minorHAnsi" w:cstheme="minorBidi"/>
              <w:b w:val="0"/>
              <w:bCs w:val="0"/>
              <w:caps w:val="0"/>
              <w:noProof/>
              <w:sz w:val="22"/>
              <w:szCs w:val="22"/>
            </w:rPr>
          </w:pPr>
          <w:hyperlink w:anchor="_Toc202194334" w:history="1">
            <w:r w:rsidR="00503CA4" w:rsidRPr="005155B7">
              <w:rPr>
                <w:rStyle w:val="Lienhypertexte"/>
                <w:rFonts w:ascii="Arial" w:hAnsi="Arial" w:cs="Arial"/>
                <w:noProof/>
              </w:rPr>
              <w:t>ARTICLE 9 - OPÉRATION DE VÉRIFICATION – ADMISSION.</w:t>
            </w:r>
            <w:r w:rsidR="00503CA4">
              <w:rPr>
                <w:noProof/>
                <w:webHidden/>
              </w:rPr>
              <w:tab/>
            </w:r>
            <w:r w:rsidR="00503CA4">
              <w:rPr>
                <w:noProof/>
                <w:webHidden/>
              </w:rPr>
              <w:fldChar w:fldCharType="begin"/>
            </w:r>
            <w:r w:rsidR="00503CA4">
              <w:rPr>
                <w:noProof/>
                <w:webHidden/>
              </w:rPr>
              <w:instrText xml:space="preserve"> PAGEREF _Toc202194334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7F06A74B" w14:textId="27FD92B0" w:rsidR="00503CA4" w:rsidRDefault="00CA186A">
          <w:pPr>
            <w:pStyle w:val="TM2"/>
            <w:rPr>
              <w:rFonts w:eastAsiaTheme="minorEastAsia" w:cstheme="minorBidi"/>
              <w:b w:val="0"/>
              <w:bCs w:val="0"/>
              <w:noProof/>
              <w:sz w:val="22"/>
              <w:szCs w:val="22"/>
            </w:rPr>
          </w:pPr>
          <w:hyperlink w:anchor="_Toc202194335" w:history="1">
            <w:r w:rsidR="00503CA4" w:rsidRPr="005155B7">
              <w:rPr>
                <w:rStyle w:val="Lienhypertexte"/>
                <w:noProof/>
              </w:rPr>
              <w:t>9.1. Opérations de vérification.</w:t>
            </w:r>
            <w:r w:rsidR="00503CA4">
              <w:rPr>
                <w:noProof/>
                <w:webHidden/>
              </w:rPr>
              <w:tab/>
            </w:r>
            <w:r w:rsidR="00503CA4">
              <w:rPr>
                <w:noProof/>
                <w:webHidden/>
              </w:rPr>
              <w:fldChar w:fldCharType="begin"/>
            </w:r>
            <w:r w:rsidR="00503CA4">
              <w:rPr>
                <w:noProof/>
                <w:webHidden/>
              </w:rPr>
              <w:instrText xml:space="preserve"> PAGEREF _Toc202194335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3D4CDA10" w14:textId="5049C2ED" w:rsidR="00503CA4" w:rsidRDefault="00CA186A">
          <w:pPr>
            <w:pStyle w:val="TM2"/>
            <w:rPr>
              <w:rFonts w:eastAsiaTheme="minorEastAsia" w:cstheme="minorBidi"/>
              <w:b w:val="0"/>
              <w:bCs w:val="0"/>
              <w:noProof/>
              <w:sz w:val="22"/>
              <w:szCs w:val="22"/>
            </w:rPr>
          </w:pPr>
          <w:hyperlink w:anchor="_Toc202194336" w:history="1">
            <w:r w:rsidR="00503CA4" w:rsidRPr="005155B7">
              <w:rPr>
                <w:rStyle w:val="Lienhypertexte"/>
                <w:noProof/>
              </w:rPr>
              <w:t>9.2. Admission.</w:t>
            </w:r>
            <w:r w:rsidR="00503CA4">
              <w:rPr>
                <w:noProof/>
                <w:webHidden/>
              </w:rPr>
              <w:tab/>
            </w:r>
            <w:r w:rsidR="00503CA4">
              <w:rPr>
                <w:noProof/>
                <w:webHidden/>
              </w:rPr>
              <w:fldChar w:fldCharType="begin"/>
            </w:r>
            <w:r w:rsidR="00503CA4">
              <w:rPr>
                <w:noProof/>
                <w:webHidden/>
              </w:rPr>
              <w:instrText xml:space="preserve"> PAGEREF _Toc202194336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48566E5B" w14:textId="66BF37D4" w:rsidR="00503CA4" w:rsidRDefault="00CA186A">
          <w:pPr>
            <w:pStyle w:val="TM2"/>
            <w:rPr>
              <w:rFonts w:eastAsiaTheme="minorEastAsia" w:cstheme="minorBidi"/>
              <w:b w:val="0"/>
              <w:bCs w:val="0"/>
              <w:noProof/>
              <w:sz w:val="22"/>
              <w:szCs w:val="22"/>
            </w:rPr>
          </w:pPr>
          <w:hyperlink w:anchor="_Toc202194337" w:history="1">
            <w:r w:rsidR="00503CA4" w:rsidRPr="005155B7">
              <w:rPr>
                <w:rStyle w:val="Lienhypertexte"/>
                <w:noProof/>
              </w:rPr>
              <w:t>9.3. Ajournement.</w:t>
            </w:r>
            <w:r w:rsidR="00503CA4">
              <w:rPr>
                <w:noProof/>
                <w:webHidden/>
              </w:rPr>
              <w:tab/>
            </w:r>
            <w:r w:rsidR="00503CA4">
              <w:rPr>
                <w:noProof/>
                <w:webHidden/>
              </w:rPr>
              <w:fldChar w:fldCharType="begin"/>
            </w:r>
            <w:r w:rsidR="00503CA4">
              <w:rPr>
                <w:noProof/>
                <w:webHidden/>
              </w:rPr>
              <w:instrText xml:space="preserve"> PAGEREF _Toc202194337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36D46B08" w14:textId="00511626" w:rsidR="00503CA4" w:rsidRDefault="00CA186A">
          <w:pPr>
            <w:pStyle w:val="TM2"/>
            <w:rPr>
              <w:rFonts w:eastAsiaTheme="minorEastAsia" w:cstheme="minorBidi"/>
              <w:b w:val="0"/>
              <w:bCs w:val="0"/>
              <w:noProof/>
              <w:sz w:val="22"/>
              <w:szCs w:val="22"/>
            </w:rPr>
          </w:pPr>
          <w:hyperlink w:anchor="_Toc202194338" w:history="1">
            <w:r w:rsidR="00503CA4" w:rsidRPr="005155B7">
              <w:rPr>
                <w:rStyle w:val="Lienhypertexte"/>
                <w:noProof/>
              </w:rPr>
              <w:t>9.4. Réfaction.</w:t>
            </w:r>
            <w:r w:rsidR="00503CA4">
              <w:rPr>
                <w:noProof/>
                <w:webHidden/>
              </w:rPr>
              <w:tab/>
            </w:r>
            <w:r w:rsidR="00503CA4">
              <w:rPr>
                <w:noProof/>
                <w:webHidden/>
              </w:rPr>
              <w:fldChar w:fldCharType="begin"/>
            </w:r>
            <w:r w:rsidR="00503CA4">
              <w:rPr>
                <w:noProof/>
                <w:webHidden/>
              </w:rPr>
              <w:instrText xml:space="preserve"> PAGEREF _Toc202194338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0E1AE0CF" w14:textId="33396C7E" w:rsidR="00503CA4" w:rsidRDefault="00CA186A">
          <w:pPr>
            <w:pStyle w:val="TM2"/>
            <w:rPr>
              <w:rFonts w:eastAsiaTheme="minorEastAsia" w:cstheme="minorBidi"/>
              <w:b w:val="0"/>
              <w:bCs w:val="0"/>
              <w:noProof/>
              <w:sz w:val="22"/>
              <w:szCs w:val="22"/>
            </w:rPr>
          </w:pPr>
          <w:hyperlink w:anchor="_Toc202194339" w:history="1">
            <w:r w:rsidR="00503CA4" w:rsidRPr="005155B7">
              <w:rPr>
                <w:rStyle w:val="Lienhypertexte"/>
                <w:noProof/>
              </w:rPr>
              <w:t>9.5. Rejet</w:t>
            </w:r>
            <w:r w:rsidR="00503CA4">
              <w:rPr>
                <w:noProof/>
                <w:webHidden/>
              </w:rPr>
              <w:tab/>
            </w:r>
            <w:r w:rsidR="00503CA4">
              <w:rPr>
                <w:noProof/>
                <w:webHidden/>
              </w:rPr>
              <w:fldChar w:fldCharType="begin"/>
            </w:r>
            <w:r w:rsidR="00503CA4">
              <w:rPr>
                <w:noProof/>
                <w:webHidden/>
              </w:rPr>
              <w:instrText xml:space="preserve"> PAGEREF _Toc202194339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382F22F1" w14:textId="5CD1AD1C" w:rsidR="00503CA4" w:rsidRDefault="00CA186A">
          <w:pPr>
            <w:pStyle w:val="TM1"/>
            <w:rPr>
              <w:rFonts w:asciiTheme="minorHAnsi" w:eastAsiaTheme="minorEastAsia" w:hAnsiTheme="minorHAnsi" w:cstheme="minorBidi"/>
              <w:b w:val="0"/>
              <w:bCs w:val="0"/>
              <w:caps w:val="0"/>
              <w:noProof/>
              <w:sz w:val="22"/>
              <w:szCs w:val="22"/>
            </w:rPr>
          </w:pPr>
          <w:hyperlink w:anchor="_Toc202194340" w:history="1">
            <w:r w:rsidR="00503CA4" w:rsidRPr="005155B7">
              <w:rPr>
                <w:rStyle w:val="Lienhypertexte"/>
                <w:rFonts w:ascii="Arial" w:hAnsi="Arial" w:cs="Arial"/>
                <w:noProof/>
              </w:rPr>
              <w:t>ARTICLE 10 - MODALITÉS DE DÉTERMINATION DES PRIX DE L’ACCORD-CADRE.</w:t>
            </w:r>
            <w:r w:rsidR="00503CA4">
              <w:rPr>
                <w:noProof/>
                <w:webHidden/>
              </w:rPr>
              <w:tab/>
            </w:r>
            <w:r w:rsidR="00503CA4">
              <w:rPr>
                <w:noProof/>
                <w:webHidden/>
              </w:rPr>
              <w:fldChar w:fldCharType="begin"/>
            </w:r>
            <w:r w:rsidR="00503CA4">
              <w:rPr>
                <w:noProof/>
                <w:webHidden/>
              </w:rPr>
              <w:instrText xml:space="preserve"> PAGEREF _Toc202194340 \h </w:instrText>
            </w:r>
            <w:r w:rsidR="00503CA4">
              <w:rPr>
                <w:noProof/>
                <w:webHidden/>
              </w:rPr>
            </w:r>
            <w:r w:rsidR="00503CA4">
              <w:rPr>
                <w:noProof/>
                <w:webHidden/>
              </w:rPr>
              <w:fldChar w:fldCharType="separate"/>
            </w:r>
            <w:r>
              <w:rPr>
                <w:noProof/>
                <w:webHidden/>
              </w:rPr>
              <w:t>18</w:t>
            </w:r>
            <w:r w:rsidR="00503CA4">
              <w:rPr>
                <w:noProof/>
                <w:webHidden/>
              </w:rPr>
              <w:fldChar w:fldCharType="end"/>
            </w:r>
          </w:hyperlink>
        </w:p>
        <w:p w14:paraId="035C44CE" w14:textId="3B4EB402" w:rsidR="00503CA4" w:rsidRDefault="00CA186A">
          <w:pPr>
            <w:pStyle w:val="TM2"/>
            <w:rPr>
              <w:rFonts w:eastAsiaTheme="minorEastAsia" w:cstheme="minorBidi"/>
              <w:b w:val="0"/>
              <w:bCs w:val="0"/>
              <w:noProof/>
              <w:sz w:val="22"/>
              <w:szCs w:val="22"/>
            </w:rPr>
          </w:pPr>
          <w:hyperlink w:anchor="_Toc202194341" w:history="1">
            <w:r w:rsidR="00503CA4" w:rsidRPr="005155B7">
              <w:rPr>
                <w:rStyle w:val="Lienhypertexte"/>
                <w:noProof/>
              </w:rPr>
              <w:t>10.1. Contenu des prix.</w:t>
            </w:r>
            <w:r w:rsidR="00503CA4">
              <w:rPr>
                <w:noProof/>
                <w:webHidden/>
              </w:rPr>
              <w:tab/>
            </w:r>
            <w:r w:rsidR="00503CA4">
              <w:rPr>
                <w:noProof/>
                <w:webHidden/>
              </w:rPr>
              <w:fldChar w:fldCharType="begin"/>
            </w:r>
            <w:r w:rsidR="00503CA4">
              <w:rPr>
                <w:noProof/>
                <w:webHidden/>
              </w:rPr>
              <w:instrText xml:space="preserve"> PAGEREF _Toc202194341 \h </w:instrText>
            </w:r>
            <w:r w:rsidR="00503CA4">
              <w:rPr>
                <w:noProof/>
                <w:webHidden/>
              </w:rPr>
            </w:r>
            <w:r w:rsidR="00503CA4">
              <w:rPr>
                <w:noProof/>
                <w:webHidden/>
              </w:rPr>
              <w:fldChar w:fldCharType="separate"/>
            </w:r>
            <w:r>
              <w:rPr>
                <w:noProof/>
                <w:webHidden/>
              </w:rPr>
              <w:t>19</w:t>
            </w:r>
            <w:r w:rsidR="00503CA4">
              <w:rPr>
                <w:noProof/>
                <w:webHidden/>
              </w:rPr>
              <w:fldChar w:fldCharType="end"/>
            </w:r>
          </w:hyperlink>
        </w:p>
        <w:p w14:paraId="05C850BB" w14:textId="59F7B173" w:rsidR="00503CA4" w:rsidRDefault="00CA186A">
          <w:pPr>
            <w:pStyle w:val="TM2"/>
            <w:rPr>
              <w:rFonts w:eastAsiaTheme="minorEastAsia" w:cstheme="minorBidi"/>
              <w:b w:val="0"/>
              <w:bCs w:val="0"/>
              <w:noProof/>
              <w:sz w:val="22"/>
              <w:szCs w:val="22"/>
            </w:rPr>
          </w:pPr>
          <w:hyperlink w:anchor="_Toc202194342" w:history="1">
            <w:r w:rsidR="00503CA4" w:rsidRPr="005155B7">
              <w:rPr>
                <w:rStyle w:val="Lienhypertexte"/>
                <w:noProof/>
              </w:rPr>
              <w:t>10.2. Type des prix.</w:t>
            </w:r>
            <w:r w:rsidR="00503CA4">
              <w:rPr>
                <w:noProof/>
                <w:webHidden/>
              </w:rPr>
              <w:tab/>
            </w:r>
            <w:r w:rsidR="00503CA4">
              <w:rPr>
                <w:noProof/>
                <w:webHidden/>
              </w:rPr>
              <w:fldChar w:fldCharType="begin"/>
            </w:r>
            <w:r w:rsidR="00503CA4">
              <w:rPr>
                <w:noProof/>
                <w:webHidden/>
              </w:rPr>
              <w:instrText xml:space="preserve"> PAGEREF _Toc202194342 \h </w:instrText>
            </w:r>
            <w:r w:rsidR="00503CA4">
              <w:rPr>
                <w:noProof/>
                <w:webHidden/>
              </w:rPr>
            </w:r>
            <w:r w:rsidR="00503CA4">
              <w:rPr>
                <w:noProof/>
                <w:webHidden/>
              </w:rPr>
              <w:fldChar w:fldCharType="separate"/>
            </w:r>
            <w:r>
              <w:rPr>
                <w:noProof/>
                <w:webHidden/>
              </w:rPr>
              <w:t>19</w:t>
            </w:r>
            <w:r w:rsidR="00503CA4">
              <w:rPr>
                <w:noProof/>
                <w:webHidden/>
              </w:rPr>
              <w:fldChar w:fldCharType="end"/>
            </w:r>
          </w:hyperlink>
        </w:p>
        <w:p w14:paraId="70CDCAC1" w14:textId="7F98B390" w:rsidR="00503CA4" w:rsidRDefault="00CA186A">
          <w:pPr>
            <w:pStyle w:val="TM2"/>
            <w:rPr>
              <w:rFonts w:eastAsiaTheme="minorEastAsia" w:cstheme="minorBidi"/>
              <w:b w:val="0"/>
              <w:bCs w:val="0"/>
              <w:noProof/>
              <w:sz w:val="22"/>
              <w:szCs w:val="22"/>
            </w:rPr>
          </w:pPr>
          <w:hyperlink w:anchor="_Toc202194343" w:history="1">
            <w:r w:rsidR="00503CA4" w:rsidRPr="005155B7">
              <w:rPr>
                <w:rStyle w:val="Lienhypertexte"/>
                <w:noProof/>
              </w:rPr>
              <w:t>10.3. Variation des prix.</w:t>
            </w:r>
            <w:r w:rsidR="00503CA4">
              <w:rPr>
                <w:noProof/>
                <w:webHidden/>
              </w:rPr>
              <w:tab/>
            </w:r>
            <w:r w:rsidR="00503CA4">
              <w:rPr>
                <w:noProof/>
                <w:webHidden/>
              </w:rPr>
              <w:fldChar w:fldCharType="begin"/>
            </w:r>
            <w:r w:rsidR="00503CA4">
              <w:rPr>
                <w:noProof/>
                <w:webHidden/>
              </w:rPr>
              <w:instrText xml:space="preserve"> PAGEREF _Toc202194343 \h </w:instrText>
            </w:r>
            <w:r w:rsidR="00503CA4">
              <w:rPr>
                <w:noProof/>
                <w:webHidden/>
              </w:rPr>
            </w:r>
            <w:r w:rsidR="00503CA4">
              <w:rPr>
                <w:noProof/>
                <w:webHidden/>
              </w:rPr>
              <w:fldChar w:fldCharType="separate"/>
            </w:r>
            <w:r>
              <w:rPr>
                <w:noProof/>
                <w:webHidden/>
              </w:rPr>
              <w:t>19</w:t>
            </w:r>
            <w:r w:rsidR="00503CA4">
              <w:rPr>
                <w:noProof/>
                <w:webHidden/>
              </w:rPr>
              <w:fldChar w:fldCharType="end"/>
            </w:r>
          </w:hyperlink>
        </w:p>
        <w:p w14:paraId="21E8507E" w14:textId="0FC27391" w:rsidR="00503CA4" w:rsidRDefault="00CA186A">
          <w:pPr>
            <w:pStyle w:val="TM2"/>
            <w:rPr>
              <w:rFonts w:eastAsiaTheme="minorEastAsia" w:cstheme="minorBidi"/>
              <w:b w:val="0"/>
              <w:bCs w:val="0"/>
              <w:noProof/>
              <w:sz w:val="22"/>
              <w:szCs w:val="22"/>
            </w:rPr>
          </w:pPr>
          <w:hyperlink w:anchor="_Toc202194344" w:history="1">
            <w:r w:rsidR="00503CA4" w:rsidRPr="005155B7">
              <w:rPr>
                <w:rStyle w:val="Lienhypertexte"/>
                <w:noProof/>
              </w:rPr>
              <w:t>10.4. Révision des prix.</w:t>
            </w:r>
            <w:r w:rsidR="00503CA4">
              <w:rPr>
                <w:noProof/>
                <w:webHidden/>
              </w:rPr>
              <w:tab/>
            </w:r>
            <w:r w:rsidR="00503CA4">
              <w:rPr>
                <w:noProof/>
                <w:webHidden/>
              </w:rPr>
              <w:fldChar w:fldCharType="begin"/>
            </w:r>
            <w:r w:rsidR="00503CA4">
              <w:rPr>
                <w:noProof/>
                <w:webHidden/>
              </w:rPr>
              <w:instrText xml:space="preserve"> PAGEREF _Toc202194344 \h </w:instrText>
            </w:r>
            <w:r w:rsidR="00503CA4">
              <w:rPr>
                <w:noProof/>
                <w:webHidden/>
              </w:rPr>
            </w:r>
            <w:r w:rsidR="00503CA4">
              <w:rPr>
                <w:noProof/>
                <w:webHidden/>
              </w:rPr>
              <w:fldChar w:fldCharType="separate"/>
            </w:r>
            <w:r>
              <w:rPr>
                <w:noProof/>
                <w:webHidden/>
              </w:rPr>
              <w:t>19</w:t>
            </w:r>
            <w:r w:rsidR="00503CA4">
              <w:rPr>
                <w:noProof/>
                <w:webHidden/>
              </w:rPr>
              <w:fldChar w:fldCharType="end"/>
            </w:r>
          </w:hyperlink>
        </w:p>
        <w:p w14:paraId="6864A758" w14:textId="4F987E09" w:rsidR="00503CA4" w:rsidRDefault="00CA186A">
          <w:pPr>
            <w:pStyle w:val="TM2"/>
            <w:rPr>
              <w:rFonts w:eastAsiaTheme="minorEastAsia" w:cstheme="minorBidi"/>
              <w:b w:val="0"/>
              <w:bCs w:val="0"/>
              <w:noProof/>
              <w:sz w:val="22"/>
              <w:szCs w:val="22"/>
            </w:rPr>
          </w:pPr>
          <w:hyperlink w:anchor="_Toc202194345" w:history="1">
            <w:r w:rsidR="00503CA4" w:rsidRPr="005155B7">
              <w:rPr>
                <w:rStyle w:val="Lienhypertexte"/>
                <w:noProof/>
              </w:rPr>
              <w:t>10.5. Unité monétaire – TVA.</w:t>
            </w:r>
            <w:r w:rsidR="00503CA4">
              <w:rPr>
                <w:noProof/>
                <w:webHidden/>
              </w:rPr>
              <w:tab/>
            </w:r>
            <w:r w:rsidR="00503CA4">
              <w:rPr>
                <w:noProof/>
                <w:webHidden/>
              </w:rPr>
              <w:fldChar w:fldCharType="begin"/>
            </w:r>
            <w:r w:rsidR="00503CA4">
              <w:rPr>
                <w:noProof/>
                <w:webHidden/>
              </w:rPr>
              <w:instrText xml:space="preserve"> PAGEREF _Toc202194345 \h </w:instrText>
            </w:r>
            <w:r w:rsidR="00503CA4">
              <w:rPr>
                <w:noProof/>
                <w:webHidden/>
              </w:rPr>
            </w:r>
            <w:r w:rsidR="00503CA4">
              <w:rPr>
                <w:noProof/>
                <w:webHidden/>
              </w:rPr>
              <w:fldChar w:fldCharType="separate"/>
            </w:r>
            <w:r>
              <w:rPr>
                <w:noProof/>
                <w:webHidden/>
              </w:rPr>
              <w:t>20</w:t>
            </w:r>
            <w:r w:rsidR="00503CA4">
              <w:rPr>
                <w:noProof/>
                <w:webHidden/>
              </w:rPr>
              <w:fldChar w:fldCharType="end"/>
            </w:r>
          </w:hyperlink>
        </w:p>
        <w:p w14:paraId="7874D64C" w14:textId="2294C170" w:rsidR="00503CA4" w:rsidRDefault="00CA186A">
          <w:pPr>
            <w:pStyle w:val="TM1"/>
            <w:rPr>
              <w:rFonts w:asciiTheme="minorHAnsi" w:eastAsiaTheme="minorEastAsia" w:hAnsiTheme="minorHAnsi" w:cstheme="minorBidi"/>
              <w:b w:val="0"/>
              <w:bCs w:val="0"/>
              <w:caps w:val="0"/>
              <w:noProof/>
              <w:sz w:val="22"/>
              <w:szCs w:val="22"/>
            </w:rPr>
          </w:pPr>
          <w:hyperlink w:anchor="_Toc202194346" w:history="1">
            <w:r w:rsidR="00503CA4" w:rsidRPr="005155B7">
              <w:rPr>
                <w:rStyle w:val="Lienhypertexte"/>
                <w:rFonts w:ascii="Arial" w:hAnsi="Arial" w:cs="Arial"/>
                <w:noProof/>
              </w:rPr>
              <w:t>ARTICLE 11 - CONDITIONS DE PAIEMENT.</w:t>
            </w:r>
            <w:r w:rsidR="00503CA4">
              <w:rPr>
                <w:noProof/>
                <w:webHidden/>
              </w:rPr>
              <w:tab/>
            </w:r>
            <w:r w:rsidR="00503CA4">
              <w:rPr>
                <w:noProof/>
                <w:webHidden/>
              </w:rPr>
              <w:fldChar w:fldCharType="begin"/>
            </w:r>
            <w:r w:rsidR="00503CA4">
              <w:rPr>
                <w:noProof/>
                <w:webHidden/>
              </w:rPr>
              <w:instrText xml:space="preserve"> PAGEREF _Toc202194346 \h </w:instrText>
            </w:r>
            <w:r w:rsidR="00503CA4">
              <w:rPr>
                <w:noProof/>
                <w:webHidden/>
              </w:rPr>
            </w:r>
            <w:r w:rsidR="00503CA4">
              <w:rPr>
                <w:noProof/>
                <w:webHidden/>
              </w:rPr>
              <w:fldChar w:fldCharType="separate"/>
            </w:r>
            <w:r>
              <w:rPr>
                <w:noProof/>
                <w:webHidden/>
              </w:rPr>
              <w:t>20</w:t>
            </w:r>
            <w:r w:rsidR="00503CA4">
              <w:rPr>
                <w:noProof/>
                <w:webHidden/>
              </w:rPr>
              <w:fldChar w:fldCharType="end"/>
            </w:r>
          </w:hyperlink>
        </w:p>
        <w:p w14:paraId="354E2110" w14:textId="509BADD9" w:rsidR="00503CA4" w:rsidRDefault="00CA186A">
          <w:pPr>
            <w:pStyle w:val="TM2"/>
            <w:rPr>
              <w:rFonts w:eastAsiaTheme="minorEastAsia" w:cstheme="minorBidi"/>
              <w:b w:val="0"/>
              <w:bCs w:val="0"/>
              <w:noProof/>
              <w:sz w:val="22"/>
              <w:szCs w:val="22"/>
            </w:rPr>
          </w:pPr>
          <w:hyperlink w:anchor="_Toc202194347" w:history="1">
            <w:r w:rsidR="00503CA4" w:rsidRPr="005155B7">
              <w:rPr>
                <w:rStyle w:val="Lienhypertexte"/>
                <w:noProof/>
              </w:rPr>
              <w:t>11.1. Avance.</w:t>
            </w:r>
            <w:r w:rsidR="00503CA4">
              <w:rPr>
                <w:noProof/>
                <w:webHidden/>
              </w:rPr>
              <w:tab/>
            </w:r>
            <w:r w:rsidR="00503CA4">
              <w:rPr>
                <w:noProof/>
                <w:webHidden/>
              </w:rPr>
              <w:fldChar w:fldCharType="begin"/>
            </w:r>
            <w:r w:rsidR="00503CA4">
              <w:rPr>
                <w:noProof/>
                <w:webHidden/>
              </w:rPr>
              <w:instrText xml:space="preserve"> PAGEREF _Toc202194347 \h </w:instrText>
            </w:r>
            <w:r w:rsidR="00503CA4">
              <w:rPr>
                <w:noProof/>
                <w:webHidden/>
              </w:rPr>
            </w:r>
            <w:r w:rsidR="00503CA4">
              <w:rPr>
                <w:noProof/>
                <w:webHidden/>
              </w:rPr>
              <w:fldChar w:fldCharType="separate"/>
            </w:r>
            <w:r>
              <w:rPr>
                <w:noProof/>
                <w:webHidden/>
              </w:rPr>
              <w:t>20</w:t>
            </w:r>
            <w:r w:rsidR="00503CA4">
              <w:rPr>
                <w:noProof/>
                <w:webHidden/>
              </w:rPr>
              <w:fldChar w:fldCharType="end"/>
            </w:r>
          </w:hyperlink>
        </w:p>
        <w:p w14:paraId="11573B9B" w14:textId="02A371FF" w:rsidR="00503CA4" w:rsidRDefault="00CA186A">
          <w:pPr>
            <w:pStyle w:val="TM2"/>
            <w:rPr>
              <w:rFonts w:eastAsiaTheme="minorEastAsia" w:cstheme="minorBidi"/>
              <w:b w:val="0"/>
              <w:bCs w:val="0"/>
              <w:noProof/>
              <w:sz w:val="22"/>
              <w:szCs w:val="22"/>
            </w:rPr>
          </w:pPr>
          <w:hyperlink w:anchor="_Toc202194348" w:history="1">
            <w:r w:rsidR="00503CA4" w:rsidRPr="005155B7">
              <w:rPr>
                <w:rStyle w:val="Lienhypertexte"/>
                <w:noProof/>
              </w:rPr>
              <w:t>11.2. Modalités de paiement.</w:t>
            </w:r>
            <w:r w:rsidR="00503CA4">
              <w:rPr>
                <w:noProof/>
                <w:webHidden/>
              </w:rPr>
              <w:tab/>
            </w:r>
            <w:r w:rsidR="00503CA4">
              <w:rPr>
                <w:noProof/>
                <w:webHidden/>
              </w:rPr>
              <w:fldChar w:fldCharType="begin"/>
            </w:r>
            <w:r w:rsidR="00503CA4">
              <w:rPr>
                <w:noProof/>
                <w:webHidden/>
              </w:rPr>
              <w:instrText xml:space="preserve"> PAGEREF _Toc202194348 \h </w:instrText>
            </w:r>
            <w:r w:rsidR="00503CA4">
              <w:rPr>
                <w:noProof/>
                <w:webHidden/>
              </w:rPr>
            </w:r>
            <w:r w:rsidR="00503CA4">
              <w:rPr>
                <w:noProof/>
                <w:webHidden/>
              </w:rPr>
              <w:fldChar w:fldCharType="separate"/>
            </w:r>
            <w:r>
              <w:rPr>
                <w:noProof/>
                <w:webHidden/>
              </w:rPr>
              <w:t>21</w:t>
            </w:r>
            <w:r w:rsidR="00503CA4">
              <w:rPr>
                <w:noProof/>
                <w:webHidden/>
              </w:rPr>
              <w:fldChar w:fldCharType="end"/>
            </w:r>
          </w:hyperlink>
        </w:p>
        <w:p w14:paraId="5A966626" w14:textId="172F63A9" w:rsidR="00503CA4" w:rsidRDefault="00CA186A">
          <w:pPr>
            <w:pStyle w:val="TM2"/>
            <w:rPr>
              <w:rFonts w:eastAsiaTheme="minorEastAsia" w:cstheme="minorBidi"/>
              <w:b w:val="0"/>
              <w:bCs w:val="0"/>
              <w:noProof/>
              <w:sz w:val="22"/>
              <w:szCs w:val="22"/>
            </w:rPr>
          </w:pPr>
          <w:hyperlink w:anchor="_Toc202194349" w:history="1">
            <w:r w:rsidR="00503CA4" w:rsidRPr="005155B7">
              <w:rPr>
                <w:rStyle w:val="Lienhypertexte"/>
                <w:noProof/>
              </w:rPr>
              <w:t>11.3. Modalités d'envoi – contenu des demandes de paiement.</w:t>
            </w:r>
            <w:r w:rsidR="00503CA4">
              <w:rPr>
                <w:noProof/>
                <w:webHidden/>
              </w:rPr>
              <w:tab/>
            </w:r>
            <w:r w:rsidR="00503CA4">
              <w:rPr>
                <w:noProof/>
                <w:webHidden/>
              </w:rPr>
              <w:fldChar w:fldCharType="begin"/>
            </w:r>
            <w:r w:rsidR="00503CA4">
              <w:rPr>
                <w:noProof/>
                <w:webHidden/>
              </w:rPr>
              <w:instrText xml:space="preserve"> PAGEREF _Toc202194349 \h </w:instrText>
            </w:r>
            <w:r w:rsidR="00503CA4">
              <w:rPr>
                <w:noProof/>
                <w:webHidden/>
              </w:rPr>
            </w:r>
            <w:r w:rsidR="00503CA4">
              <w:rPr>
                <w:noProof/>
                <w:webHidden/>
              </w:rPr>
              <w:fldChar w:fldCharType="separate"/>
            </w:r>
            <w:r>
              <w:rPr>
                <w:noProof/>
                <w:webHidden/>
              </w:rPr>
              <w:t>21</w:t>
            </w:r>
            <w:r w:rsidR="00503CA4">
              <w:rPr>
                <w:noProof/>
                <w:webHidden/>
              </w:rPr>
              <w:fldChar w:fldCharType="end"/>
            </w:r>
          </w:hyperlink>
        </w:p>
        <w:p w14:paraId="56D9AC86" w14:textId="2BE5F1E6" w:rsidR="00503CA4" w:rsidRDefault="00CA186A">
          <w:pPr>
            <w:pStyle w:val="TM2"/>
            <w:rPr>
              <w:rFonts w:eastAsiaTheme="minorEastAsia" w:cstheme="minorBidi"/>
              <w:b w:val="0"/>
              <w:bCs w:val="0"/>
              <w:noProof/>
              <w:sz w:val="22"/>
              <w:szCs w:val="22"/>
            </w:rPr>
          </w:pPr>
          <w:hyperlink w:anchor="_Toc202194350" w:history="1">
            <w:r w:rsidR="00503CA4" w:rsidRPr="005155B7">
              <w:rPr>
                <w:rStyle w:val="Lienhypertexte"/>
                <w:noProof/>
              </w:rPr>
              <w:t>11.4. Délai global de paiement.</w:t>
            </w:r>
            <w:r w:rsidR="00503CA4">
              <w:rPr>
                <w:noProof/>
                <w:webHidden/>
              </w:rPr>
              <w:tab/>
            </w:r>
            <w:r w:rsidR="00503CA4">
              <w:rPr>
                <w:noProof/>
                <w:webHidden/>
              </w:rPr>
              <w:fldChar w:fldCharType="begin"/>
            </w:r>
            <w:r w:rsidR="00503CA4">
              <w:rPr>
                <w:noProof/>
                <w:webHidden/>
              </w:rPr>
              <w:instrText xml:space="preserve"> PAGEREF _Toc202194350 \h </w:instrText>
            </w:r>
            <w:r w:rsidR="00503CA4">
              <w:rPr>
                <w:noProof/>
                <w:webHidden/>
              </w:rPr>
            </w:r>
            <w:r w:rsidR="00503CA4">
              <w:rPr>
                <w:noProof/>
                <w:webHidden/>
              </w:rPr>
              <w:fldChar w:fldCharType="separate"/>
            </w:r>
            <w:r>
              <w:rPr>
                <w:noProof/>
                <w:webHidden/>
              </w:rPr>
              <w:t>23</w:t>
            </w:r>
            <w:r w:rsidR="00503CA4">
              <w:rPr>
                <w:noProof/>
                <w:webHidden/>
              </w:rPr>
              <w:fldChar w:fldCharType="end"/>
            </w:r>
          </w:hyperlink>
        </w:p>
        <w:p w14:paraId="77BC8005" w14:textId="083757FC" w:rsidR="00503CA4" w:rsidRDefault="00CA186A">
          <w:pPr>
            <w:pStyle w:val="TM2"/>
            <w:rPr>
              <w:rFonts w:eastAsiaTheme="minorEastAsia" w:cstheme="minorBidi"/>
              <w:b w:val="0"/>
              <w:bCs w:val="0"/>
              <w:noProof/>
              <w:sz w:val="22"/>
              <w:szCs w:val="22"/>
            </w:rPr>
          </w:pPr>
          <w:hyperlink w:anchor="_Toc202194351" w:history="1">
            <w:r w:rsidR="00503CA4" w:rsidRPr="005155B7">
              <w:rPr>
                <w:rStyle w:val="Lienhypertexte"/>
                <w:noProof/>
              </w:rPr>
              <w:t>11.5. Ordonnateur et comptable assignataire.</w:t>
            </w:r>
            <w:r w:rsidR="00503CA4">
              <w:rPr>
                <w:noProof/>
                <w:webHidden/>
              </w:rPr>
              <w:tab/>
            </w:r>
            <w:r w:rsidR="00503CA4">
              <w:rPr>
                <w:noProof/>
                <w:webHidden/>
              </w:rPr>
              <w:fldChar w:fldCharType="begin"/>
            </w:r>
            <w:r w:rsidR="00503CA4">
              <w:rPr>
                <w:noProof/>
                <w:webHidden/>
              </w:rPr>
              <w:instrText xml:space="preserve"> PAGEREF _Toc202194351 \h </w:instrText>
            </w:r>
            <w:r w:rsidR="00503CA4">
              <w:rPr>
                <w:noProof/>
                <w:webHidden/>
              </w:rPr>
            </w:r>
            <w:r w:rsidR="00503CA4">
              <w:rPr>
                <w:noProof/>
                <w:webHidden/>
              </w:rPr>
              <w:fldChar w:fldCharType="separate"/>
            </w:r>
            <w:r>
              <w:rPr>
                <w:noProof/>
                <w:webHidden/>
              </w:rPr>
              <w:t>24</w:t>
            </w:r>
            <w:r w:rsidR="00503CA4">
              <w:rPr>
                <w:noProof/>
                <w:webHidden/>
              </w:rPr>
              <w:fldChar w:fldCharType="end"/>
            </w:r>
          </w:hyperlink>
        </w:p>
        <w:p w14:paraId="15883CE0" w14:textId="2F5CBD24" w:rsidR="00503CA4" w:rsidRDefault="00CA186A">
          <w:pPr>
            <w:pStyle w:val="TM2"/>
            <w:rPr>
              <w:rFonts w:eastAsiaTheme="minorEastAsia" w:cstheme="minorBidi"/>
              <w:b w:val="0"/>
              <w:bCs w:val="0"/>
              <w:noProof/>
              <w:sz w:val="22"/>
              <w:szCs w:val="22"/>
            </w:rPr>
          </w:pPr>
          <w:hyperlink w:anchor="_Toc202194352" w:history="1">
            <w:r w:rsidR="00503CA4" w:rsidRPr="005155B7">
              <w:rPr>
                <w:rStyle w:val="Lienhypertexte"/>
                <w:noProof/>
              </w:rPr>
              <w:t>11.6. Cession et nantissement de créance.</w:t>
            </w:r>
            <w:r w:rsidR="00503CA4">
              <w:rPr>
                <w:noProof/>
                <w:webHidden/>
              </w:rPr>
              <w:tab/>
            </w:r>
            <w:r w:rsidR="00503CA4">
              <w:rPr>
                <w:noProof/>
                <w:webHidden/>
              </w:rPr>
              <w:fldChar w:fldCharType="begin"/>
            </w:r>
            <w:r w:rsidR="00503CA4">
              <w:rPr>
                <w:noProof/>
                <w:webHidden/>
              </w:rPr>
              <w:instrText xml:space="preserve"> PAGEREF _Toc202194352 \h </w:instrText>
            </w:r>
            <w:r w:rsidR="00503CA4">
              <w:rPr>
                <w:noProof/>
                <w:webHidden/>
              </w:rPr>
            </w:r>
            <w:r w:rsidR="00503CA4">
              <w:rPr>
                <w:noProof/>
                <w:webHidden/>
              </w:rPr>
              <w:fldChar w:fldCharType="separate"/>
            </w:r>
            <w:r>
              <w:rPr>
                <w:noProof/>
                <w:webHidden/>
              </w:rPr>
              <w:t>24</w:t>
            </w:r>
            <w:r w:rsidR="00503CA4">
              <w:rPr>
                <w:noProof/>
                <w:webHidden/>
              </w:rPr>
              <w:fldChar w:fldCharType="end"/>
            </w:r>
          </w:hyperlink>
        </w:p>
        <w:p w14:paraId="269416FF" w14:textId="4E612AEF" w:rsidR="00503CA4" w:rsidRDefault="00CA186A">
          <w:pPr>
            <w:pStyle w:val="TM2"/>
            <w:rPr>
              <w:rFonts w:eastAsiaTheme="minorEastAsia" w:cstheme="minorBidi"/>
              <w:b w:val="0"/>
              <w:bCs w:val="0"/>
              <w:noProof/>
              <w:sz w:val="22"/>
              <w:szCs w:val="22"/>
            </w:rPr>
          </w:pPr>
          <w:hyperlink w:anchor="_Toc202194353" w:history="1">
            <w:r w:rsidR="00503CA4" w:rsidRPr="005155B7">
              <w:rPr>
                <w:rStyle w:val="Lienhypertexte"/>
                <w:noProof/>
              </w:rPr>
              <w:t>11.7. Paiement des sous-traitants.</w:t>
            </w:r>
            <w:r w:rsidR="00503CA4">
              <w:rPr>
                <w:noProof/>
                <w:webHidden/>
              </w:rPr>
              <w:tab/>
            </w:r>
            <w:r w:rsidR="00503CA4">
              <w:rPr>
                <w:noProof/>
                <w:webHidden/>
              </w:rPr>
              <w:fldChar w:fldCharType="begin"/>
            </w:r>
            <w:r w:rsidR="00503CA4">
              <w:rPr>
                <w:noProof/>
                <w:webHidden/>
              </w:rPr>
              <w:instrText xml:space="preserve"> PAGEREF _Toc202194353 \h </w:instrText>
            </w:r>
            <w:r w:rsidR="00503CA4">
              <w:rPr>
                <w:noProof/>
                <w:webHidden/>
              </w:rPr>
            </w:r>
            <w:r w:rsidR="00503CA4">
              <w:rPr>
                <w:noProof/>
                <w:webHidden/>
              </w:rPr>
              <w:fldChar w:fldCharType="separate"/>
            </w:r>
            <w:r>
              <w:rPr>
                <w:noProof/>
                <w:webHidden/>
              </w:rPr>
              <w:t>24</w:t>
            </w:r>
            <w:r w:rsidR="00503CA4">
              <w:rPr>
                <w:noProof/>
                <w:webHidden/>
              </w:rPr>
              <w:fldChar w:fldCharType="end"/>
            </w:r>
          </w:hyperlink>
        </w:p>
        <w:p w14:paraId="1A430244" w14:textId="515EE74D" w:rsidR="00503CA4" w:rsidRDefault="00CA186A">
          <w:pPr>
            <w:pStyle w:val="TM1"/>
            <w:rPr>
              <w:rFonts w:asciiTheme="minorHAnsi" w:eastAsiaTheme="minorEastAsia" w:hAnsiTheme="minorHAnsi" w:cstheme="minorBidi"/>
              <w:b w:val="0"/>
              <w:bCs w:val="0"/>
              <w:caps w:val="0"/>
              <w:noProof/>
              <w:sz w:val="22"/>
              <w:szCs w:val="22"/>
            </w:rPr>
          </w:pPr>
          <w:hyperlink w:anchor="_Toc202194354" w:history="1">
            <w:r w:rsidR="00503CA4" w:rsidRPr="005155B7">
              <w:rPr>
                <w:rStyle w:val="Lienhypertexte"/>
                <w:rFonts w:ascii="Arial" w:hAnsi="Arial" w:cs="Arial"/>
                <w:noProof/>
              </w:rPr>
              <w:t>ARTICLE 12 – PÉNALITÉS.</w:t>
            </w:r>
            <w:r w:rsidR="00503CA4">
              <w:rPr>
                <w:noProof/>
                <w:webHidden/>
              </w:rPr>
              <w:tab/>
            </w:r>
            <w:r w:rsidR="00503CA4">
              <w:rPr>
                <w:noProof/>
                <w:webHidden/>
              </w:rPr>
              <w:fldChar w:fldCharType="begin"/>
            </w:r>
            <w:r w:rsidR="00503CA4">
              <w:rPr>
                <w:noProof/>
                <w:webHidden/>
              </w:rPr>
              <w:instrText xml:space="preserve"> PAGEREF _Toc202194354 \h </w:instrText>
            </w:r>
            <w:r w:rsidR="00503CA4">
              <w:rPr>
                <w:noProof/>
                <w:webHidden/>
              </w:rPr>
            </w:r>
            <w:r w:rsidR="00503CA4">
              <w:rPr>
                <w:noProof/>
                <w:webHidden/>
              </w:rPr>
              <w:fldChar w:fldCharType="separate"/>
            </w:r>
            <w:r>
              <w:rPr>
                <w:noProof/>
                <w:webHidden/>
              </w:rPr>
              <w:t>25</w:t>
            </w:r>
            <w:r w:rsidR="00503CA4">
              <w:rPr>
                <w:noProof/>
                <w:webHidden/>
              </w:rPr>
              <w:fldChar w:fldCharType="end"/>
            </w:r>
          </w:hyperlink>
        </w:p>
        <w:p w14:paraId="17BAA513" w14:textId="5E190696" w:rsidR="00503CA4" w:rsidRDefault="00CA186A">
          <w:pPr>
            <w:pStyle w:val="TM1"/>
            <w:rPr>
              <w:rFonts w:asciiTheme="minorHAnsi" w:eastAsiaTheme="minorEastAsia" w:hAnsiTheme="minorHAnsi" w:cstheme="minorBidi"/>
              <w:b w:val="0"/>
              <w:bCs w:val="0"/>
              <w:caps w:val="0"/>
              <w:noProof/>
              <w:sz w:val="22"/>
              <w:szCs w:val="22"/>
            </w:rPr>
          </w:pPr>
          <w:hyperlink w:anchor="_Toc202194355" w:history="1">
            <w:r w:rsidR="00503CA4" w:rsidRPr="005155B7">
              <w:rPr>
                <w:rStyle w:val="Lienhypertexte"/>
                <w:rFonts w:ascii="Arial" w:hAnsi="Arial" w:cs="Arial"/>
                <w:noProof/>
              </w:rPr>
              <w:t>ARTICLE 13 – GARANTIES.</w:t>
            </w:r>
            <w:r w:rsidR="00503CA4">
              <w:rPr>
                <w:noProof/>
                <w:webHidden/>
              </w:rPr>
              <w:tab/>
            </w:r>
            <w:r w:rsidR="00503CA4">
              <w:rPr>
                <w:noProof/>
                <w:webHidden/>
              </w:rPr>
              <w:fldChar w:fldCharType="begin"/>
            </w:r>
            <w:r w:rsidR="00503CA4">
              <w:rPr>
                <w:noProof/>
                <w:webHidden/>
              </w:rPr>
              <w:instrText xml:space="preserve"> PAGEREF _Toc202194355 \h </w:instrText>
            </w:r>
            <w:r w:rsidR="00503CA4">
              <w:rPr>
                <w:noProof/>
                <w:webHidden/>
              </w:rPr>
            </w:r>
            <w:r w:rsidR="00503CA4">
              <w:rPr>
                <w:noProof/>
                <w:webHidden/>
              </w:rPr>
              <w:fldChar w:fldCharType="separate"/>
            </w:r>
            <w:r>
              <w:rPr>
                <w:noProof/>
                <w:webHidden/>
              </w:rPr>
              <w:t>25</w:t>
            </w:r>
            <w:r w:rsidR="00503CA4">
              <w:rPr>
                <w:noProof/>
                <w:webHidden/>
              </w:rPr>
              <w:fldChar w:fldCharType="end"/>
            </w:r>
          </w:hyperlink>
        </w:p>
        <w:p w14:paraId="6E5B907B" w14:textId="0C637292" w:rsidR="00503CA4" w:rsidRDefault="00CA186A">
          <w:pPr>
            <w:pStyle w:val="TM1"/>
            <w:rPr>
              <w:rFonts w:asciiTheme="minorHAnsi" w:eastAsiaTheme="minorEastAsia" w:hAnsiTheme="minorHAnsi" w:cstheme="minorBidi"/>
              <w:b w:val="0"/>
              <w:bCs w:val="0"/>
              <w:caps w:val="0"/>
              <w:noProof/>
              <w:sz w:val="22"/>
              <w:szCs w:val="22"/>
            </w:rPr>
          </w:pPr>
          <w:hyperlink w:anchor="_Toc202194356" w:history="1">
            <w:r w:rsidR="00503CA4" w:rsidRPr="005155B7">
              <w:rPr>
                <w:rStyle w:val="Lienhypertexte"/>
                <w:rFonts w:ascii="Arial" w:hAnsi="Arial" w:cs="Arial"/>
                <w:noProof/>
              </w:rPr>
              <w:t>ARTICLE 14 – CONFIDENTIALITÉ – MESURES DE SÉCURITÉ.</w:t>
            </w:r>
            <w:r w:rsidR="00503CA4">
              <w:rPr>
                <w:noProof/>
                <w:webHidden/>
              </w:rPr>
              <w:tab/>
            </w:r>
            <w:r w:rsidR="00503CA4">
              <w:rPr>
                <w:noProof/>
                <w:webHidden/>
              </w:rPr>
              <w:fldChar w:fldCharType="begin"/>
            </w:r>
            <w:r w:rsidR="00503CA4">
              <w:rPr>
                <w:noProof/>
                <w:webHidden/>
              </w:rPr>
              <w:instrText xml:space="preserve"> PAGEREF _Toc202194356 \h </w:instrText>
            </w:r>
            <w:r w:rsidR="00503CA4">
              <w:rPr>
                <w:noProof/>
                <w:webHidden/>
              </w:rPr>
            </w:r>
            <w:r w:rsidR="00503CA4">
              <w:rPr>
                <w:noProof/>
                <w:webHidden/>
              </w:rPr>
              <w:fldChar w:fldCharType="separate"/>
            </w:r>
            <w:r>
              <w:rPr>
                <w:noProof/>
                <w:webHidden/>
              </w:rPr>
              <w:t>25</w:t>
            </w:r>
            <w:r w:rsidR="00503CA4">
              <w:rPr>
                <w:noProof/>
                <w:webHidden/>
              </w:rPr>
              <w:fldChar w:fldCharType="end"/>
            </w:r>
          </w:hyperlink>
        </w:p>
        <w:p w14:paraId="49C2C2EF" w14:textId="4A547D3B" w:rsidR="00503CA4" w:rsidRDefault="00CA186A">
          <w:pPr>
            <w:pStyle w:val="TM2"/>
            <w:rPr>
              <w:rFonts w:eastAsiaTheme="minorEastAsia" w:cstheme="minorBidi"/>
              <w:b w:val="0"/>
              <w:bCs w:val="0"/>
              <w:noProof/>
              <w:sz w:val="22"/>
              <w:szCs w:val="22"/>
            </w:rPr>
          </w:pPr>
          <w:hyperlink w:anchor="_Toc202194357" w:history="1">
            <w:r w:rsidR="00503CA4" w:rsidRPr="005155B7">
              <w:rPr>
                <w:rStyle w:val="Lienhypertexte"/>
                <w:noProof/>
              </w:rPr>
              <w:t>14.1. Confidentialité.</w:t>
            </w:r>
            <w:r w:rsidR="00503CA4">
              <w:rPr>
                <w:noProof/>
                <w:webHidden/>
              </w:rPr>
              <w:tab/>
            </w:r>
            <w:r w:rsidR="00503CA4">
              <w:rPr>
                <w:noProof/>
                <w:webHidden/>
              </w:rPr>
              <w:fldChar w:fldCharType="begin"/>
            </w:r>
            <w:r w:rsidR="00503CA4">
              <w:rPr>
                <w:noProof/>
                <w:webHidden/>
              </w:rPr>
              <w:instrText xml:space="preserve"> PAGEREF _Toc202194357 \h </w:instrText>
            </w:r>
            <w:r w:rsidR="00503CA4">
              <w:rPr>
                <w:noProof/>
                <w:webHidden/>
              </w:rPr>
            </w:r>
            <w:r w:rsidR="00503CA4">
              <w:rPr>
                <w:noProof/>
                <w:webHidden/>
              </w:rPr>
              <w:fldChar w:fldCharType="separate"/>
            </w:r>
            <w:r>
              <w:rPr>
                <w:noProof/>
                <w:webHidden/>
              </w:rPr>
              <w:t>25</w:t>
            </w:r>
            <w:r w:rsidR="00503CA4">
              <w:rPr>
                <w:noProof/>
                <w:webHidden/>
              </w:rPr>
              <w:fldChar w:fldCharType="end"/>
            </w:r>
          </w:hyperlink>
        </w:p>
        <w:p w14:paraId="4FBD153A" w14:textId="2C368613" w:rsidR="00503CA4" w:rsidRDefault="00CA186A">
          <w:pPr>
            <w:pStyle w:val="TM2"/>
            <w:rPr>
              <w:rFonts w:eastAsiaTheme="minorEastAsia" w:cstheme="minorBidi"/>
              <w:b w:val="0"/>
              <w:bCs w:val="0"/>
              <w:noProof/>
              <w:sz w:val="22"/>
              <w:szCs w:val="22"/>
            </w:rPr>
          </w:pPr>
          <w:hyperlink w:anchor="_Toc202194358" w:history="1">
            <w:r w:rsidR="00503CA4" w:rsidRPr="005155B7">
              <w:rPr>
                <w:rStyle w:val="Lienhypertexte"/>
                <w:noProof/>
              </w:rPr>
              <w:t>14.2. Protection du secret défense.</w:t>
            </w:r>
            <w:r w:rsidR="00503CA4">
              <w:rPr>
                <w:noProof/>
                <w:webHidden/>
              </w:rPr>
              <w:tab/>
            </w:r>
            <w:r w:rsidR="00503CA4">
              <w:rPr>
                <w:noProof/>
                <w:webHidden/>
              </w:rPr>
              <w:fldChar w:fldCharType="begin"/>
            </w:r>
            <w:r w:rsidR="00503CA4">
              <w:rPr>
                <w:noProof/>
                <w:webHidden/>
              </w:rPr>
              <w:instrText xml:space="preserve"> PAGEREF _Toc202194358 \h </w:instrText>
            </w:r>
            <w:r w:rsidR="00503CA4">
              <w:rPr>
                <w:noProof/>
                <w:webHidden/>
              </w:rPr>
            </w:r>
            <w:r w:rsidR="00503CA4">
              <w:rPr>
                <w:noProof/>
                <w:webHidden/>
              </w:rPr>
              <w:fldChar w:fldCharType="separate"/>
            </w:r>
            <w:r>
              <w:rPr>
                <w:noProof/>
                <w:webHidden/>
              </w:rPr>
              <w:t>25</w:t>
            </w:r>
            <w:r w:rsidR="00503CA4">
              <w:rPr>
                <w:noProof/>
                <w:webHidden/>
              </w:rPr>
              <w:fldChar w:fldCharType="end"/>
            </w:r>
          </w:hyperlink>
        </w:p>
        <w:p w14:paraId="23E43A13" w14:textId="335CE959" w:rsidR="00503CA4" w:rsidRDefault="00CA186A">
          <w:pPr>
            <w:pStyle w:val="TM2"/>
            <w:rPr>
              <w:rFonts w:eastAsiaTheme="minorEastAsia" w:cstheme="minorBidi"/>
              <w:b w:val="0"/>
              <w:bCs w:val="0"/>
              <w:noProof/>
              <w:sz w:val="22"/>
              <w:szCs w:val="22"/>
            </w:rPr>
          </w:pPr>
          <w:hyperlink w:anchor="_Toc202194359" w:history="1">
            <w:r w:rsidR="00503CA4" w:rsidRPr="005155B7">
              <w:rPr>
                <w:rStyle w:val="Lienhypertexte"/>
                <w:noProof/>
              </w:rPr>
              <w:t>14.3. Dispositions relatives à l’accès aux emprises</w:t>
            </w:r>
            <w:r w:rsidR="00503CA4">
              <w:rPr>
                <w:noProof/>
                <w:webHidden/>
              </w:rPr>
              <w:tab/>
            </w:r>
            <w:r w:rsidR="00503CA4">
              <w:rPr>
                <w:noProof/>
                <w:webHidden/>
              </w:rPr>
              <w:fldChar w:fldCharType="begin"/>
            </w:r>
            <w:r w:rsidR="00503CA4">
              <w:rPr>
                <w:noProof/>
                <w:webHidden/>
              </w:rPr>
              <w:instrText xml:space="preserve"> PAGEREF _Toc202194359 \h </w:instrText>
            </w:r>
            <w:r w:rsidR="00503CA4">
              <w:rPr>
                <w:noProof/>
                <w:webHidden/>
              </w:rPr>
            </w:r>
            <w:r w:rsidR="00503CA4">
              <w:rPr>
                <w:noProof/>
                <w:webHidden/>
              </w:rPr>
              <w:fldChar w:fldCharType="separate"/>
            </w:r>
            <w:r>
              <w:rPr>
                <w:noProof/>
                <w:webHidden/>
              </w:rPr>
              <w:t>26</w:t>
            </w:r>
            <w:r w:rsidR="00503CA4">
              <w:rPr>
                <w:noProof/>
                <w:webHidden/>
              </w:rPr>
              <w:fldChar w:fldCharType="end"/>
            </w:r>
          </w:hyperlink>
        </w:p>
        <w:p w14:paraId="0594A2E1" w14:textId="16814F42" w:rsidR="00503CA4" w:rsidRDefault="00CA186A">
          <w:pPr>
            <w:pStyle w:val="TM1"/>
            <w:rPr>
              <w:rFonts w:asciiTheme="minorHAnsi" w:eastAsiaTheme="minorEastAsia" w:hAnsiTheme="minorHAnsi" w:cstheme="minorBidi"/>
              <w:b w:val="0"/>
              <w:bCs w:val="0"/>
              <w:caps w:val="0"/>
              <w:noProof/>
              <w:sz w:val="22"/>
              <w:szCs w:val="22"/>
            </w:rPr>
          </w:pPr>
          <w:hyperlink w:anchor="_Toc202194360" w:history="1">
            <w:r w:rsidR="00503CA4" w:rsidRPr="005155B7">
              <w:rPr>
                <w:rStyle w:val="Lienhypertexte"/>
                <w:rFonts w:ascii="Arial" w:hAnsi="Arial" w:cs="Arial"/>
                <w:noProof/>
              </w:rPr>
              <w:t>ARTICLE 15 – RÈGLEMENT GÉNÉRAL DE PROTECTION DES DONNÉES.</w:t>
            </w:r>
            <w:r w:rsidR="00503CA4">
              <w:rPr>
                <w:noProof/>
                <w:webHidden/>
              </w:rPr>
              <w:tab/>
            </w:r>
            <w:r w:rsidR="00503CA4">
              <w:rPr>
                <w:noProof/>
                <w:webHidden/>
              </w:rPr>
              <w:fldChar w:fldCharType="begin"/>
            </w:r>
            <w:r w:rsidR="00503CA4">
              <w:rPr>
                <w:noProof/>
                <w:webHidden/>
              </w:rPr>
              <w:instrText xml:space="preserve"> PAGEREF _Toc202194360 \h </w:instrText>
            </w:r>
            <w:r w:rsidR="00503CA4">
              <w:rPr>
                <w:noProof/>
                <w:webHidden/>
              </w:rPr>
            </w:r>
            <w:r w:rsidR="00503CA4">
              <w:rPr>
                <w:noProof/>
                <w:webHidden/>
              </w:rPr>
              <w:fldChar w:fldCharType="separate"/>
            </w:r>
            <w:r>
              <w:rPr>
                <w:noProof/>
                <w:webHidden/>
              </w:rPr>
              <w:t>28</w:t>
            </w:r>
            <w:r w:rsidR="00503CA4">
              <w:rPr>
                <w:noProof/>
                <w:webHidden/>
              </w:rPr>
              <w:fldChar w:fldCharType="end"/>
            </w:r>
          </w:hyperlink>
        </w:p>
        <w:p w14:paraId="32393927" w14:textId="62D31C13" w:rsidR="00503CA4" w:rsidRDefault="00CA186A">
          <w:pPr>
            <w:pStyle w:val="TM2"/>
            <w:rPr>
              <w:rFonts w:eastAsiaTheme="minorEastAsia" w:cstheme="minorBidi"/>
              <w:b w:val="0"/>
              <w:bCs w:val="0"/>
              <w:noProof/>
              <w:sz w:val="22"/>
              <w:szCs w:val="22"/>
            </w:rPr>
          </w:pPr>
          <w:hyperlink w:anchor="_Toc202194361" w:history="1">
            <w:r w:rsidR="00503CA4" w:rsidRPr="005155B7">
              <w:rPr>
                <w:rStyle w:val="Lienhypertexte"/>
                <w:rFonts w:eastAsia="Times New Roman" w:cs="Arial"/>
                <w:noProof/>
                <w:lang w:eastAsia="en-US"/>
              </w:rPr>
              <w:t>15.1. Objet</w:t>
            </w:r>
            <w:r w:rsidR="00503CA4">
              <w:rPr>
                <w:noProof/>
                <w:webHidden/>
              </w:rPr>
              <w:tab/>
            </w:r>
            <w:r w:rsidR="00503CA4">
              <w:rPr>
                <w:noProof/>
                <w:webHidden/>
              </w:rPr>
              <w:fldChar w:fldCharType="begin"/>
            </w:r>
            <w:r w:rsidR="00503CA4">
              <w:rPr>
                <w:noProof/>
                <w:webHidden/>
              </w:rPr>
              <w:instrText xml:space="preserve"> PAGEREF _Toc202194361 \h </w:instrText>
            </w:r>
            <w:r w:rsidR="00503CA4">
              <w:rPr>
                <w:noProof/>
                <w:webHidden/>
              </w:rPr>
            </w:r>
            <w:r w:rsidR="00503CA4">
              <w:rPr>
                <w:noProof/>
                <w:webHidden/>
              </w:rPr>
              <w:fldChar w:fldCharType="separate"/>
            </w:r>
            <w:r>
              <w:rPr>
                <w:noProof/>
                <w:webHidden/>
              </w:rPr>
              <w:t>28</w:t>
            </w:r>
            <w:r w:rsidR="00503CA4">
              <w:rPr>
                <w:noProof/>
                <w:webHidden/>
              </w:rPr>
              <w:fldChar w:fldCharType="end"/>
            </w:r>
          </w:hyperlink>
        </w:p>
        <w:p w14:paraId="58525579" w14:textId="1F3C8817" w:rsidR="00503CA4" w:rsidRDefault="00CA186A">
          <w:pPr>
            <w:pStyle w:val="TM2"/>
            <w:rPr>
              <w:rFonts w:eastAsiaTheme="minorEastAsia" w:cstheme="minorBidi"/>
              <w:b w:val="0"/>
              <w:bCs w:val="0"/>
              <w:noProof/>
              <w:sz w:val="22"/>
              <w:szCs w:val="22"/>
            </w:rPr>
          </w:pPr>
          <w:hyperlink w:anchor="_Toc202194362" w:history="1">
            <w:r w:rsidR="00503CA4" w:rsidRPr="005155B7">
              <w:rPr>
                <w:rStyle w:val="Lienhypertexte"/>
                <w:rFonts w:eastAsia="Times New Roman" w:cs="Arial"/>
                <w:noProof/>
                <w:lang w:eastAsia="en-US"/>
              </w:rPr>
              <w:t>15.2. Description du traitement</w:t>
            </w:r>
            <w:r w:rsidR="00503CA4">
              <w:rPr>
                <w:noProof/>
                <w:webHidden/>
              </w:rPr>
              <w:tab/>
            </w:r>
            <w:r w:rsidR="00503CA4">
              <w:rPr>
                <w:noProof/>
                <w:webHidden/>
              </w:rPr>
              <w:fldChar w:fldCharType="begin"/>
            </w:r>
            <w:r w:rsidR="00503CA4">
              <w:rPr>
                <w:noProof/>
                <w:webHidden/>
              </w:rPr>
              <w:instrText xml:space="preserve"> PAGEREF _Toc202194362 \h </w:instrText>
            </w:r>
            <w:r w:rsidR="00503CA4">
              <w:rPr>
                <w:noProof/>
                <w:webHidden/>
              </w:rPr>
            </w:r>
            <w:r w:rsidR="00503CA4">
              <w:rPr>
                <w:noProof/>
                <w:webHidden/>
              </w:rPr>
              <w:fldChar w:fldCharType="separate"/>
            </w:r>
            <w:r>
              <w:rPr>
                <w:noProof/>
                <w:webHidden/>
              </w:rPr>
              <w:t>28</w:t>
            </w:r>
            <w:r w:rsidR="00503CA4">
              <w:rPr>
                <w:noProof/>
                <w:webHidden/>
              </w:rPr>
              <w:fldChar w:fldCharType="end"/>
            </w:r>
          </w:hyperlink>
        </w:p>
        <w:p w14:paraId="69A5E7A9" w14:textId="05F264FC" w:rsidR="00503CA4" w:rsidRDefault="00CA186A">
          <w:pPr>
            <w:pStyle w:val="TM2"/>
            <w:tabs>
              <w:tab w:val="left" w:pos="600"/>
            </w:tabs>
            <w:rPr>
              <w:rFonts w:eastAsiaTheme="minorEastAsia" w:cstheme="minorBidi"/>
              <w:b w:val="0"/>
              <w:bCs w:val="0"/>
              <w:noProof/>
              <w:sz w:val="22"/>
              <w:szCs w:val="22"/>
            </w:rPr>
          </w:pPr>
          <w:hyperlink w:anchor="_Toc202194363" w:history="1">
            <w:r w:rsidR="00503CA4" w:rsidRPr="005155B7">
              <w:rPr>
                <w:rStyle w:val="Lienhypertexte"/>
                <w:rFonts w:cs="Arial"/>
                <w:noProof/>
              </w:rPr>
              <w:t>15.3</w:t>
            </w:r>
            <w:r w:rsidR="00503CA4">
              <w:rPr>
                <w:rFonts w:eastAsiaTheme="minorEastAsia" w:cstheme="minorBidi"/>
                <w:b w:val="0"/>
                <w:bCs w:val="0"/>
                <w:noProof/>
                <w:sz w:val="22"/>
                <w:szCs w:val="22"/>
              </w:rPr>
              <w:tab/>
            </w:r>
            <w:r w:rsidR="00503CA4" w:rsidRPr="005155B7">
              <w:rPr>
                <w:rStyle w:val="Lienhypertexte"/>
                <w:rFonts w:cs="Arial"/>
                <w:noProof/>
              </w:rPr>
              <w:t>. Obligations du titulaire vis-à-vis du responsable de traitement</w:t>
            </w:r>
            <w:r w:rsidR="00503CA4">
              <w:rPr>
                <w:noProof/>
                <w:webHidden/>
              </w:rPr>
              <w:tab/>
            </w:r>
            <w:r w:rsidR="00503CA4">
              <w:rPr>
                <w:noProof/>
                <w:webHidden/>
              </w:rPr>
              <w:fldChar w:fldCharType="begin"/>
            </w:r>
            <w:r w:rsidR="00503CA4">
              <w:rPr>
                <w:noProof/>
                <w:webHidden/>
              </w:rPr>
              <w:instrText xml:space="preserve"> PAGEREF _Toc202194363 \h </w:instrText>
            </w:r>
            <w:r w:rsidR="00503CA4">
              <w:rPr>
                <w:noProof/>
                <w:webHidden/>
              </w:rPr>
            </w:r>
            <w:r w:rsidR="00503CA4">
              <w:rPr>
                <w:noProof/>
                <w:webHidden/>
              </w:rPr>
              <w:fldChar w:fldCharType="separate"/>
            </w:r>
            <w:r>
              <w:rPr>
                <w:noProof/>
                <w:webHidden/>
              </w:rPr>
              <w:t>29</w:t>
            </w:r>
            <w:r w:rsidR="00503CA4">
              <w:rPr>
                <w:noProof/>
                <w:webHidden/>
              </w:rPr>
              <w:fldChar w:fldCharType="end"/>
            </w:r>
          </w:hyperlink>
        </w:p>
        <w:p w14:paraId="1CB51D08" w14:textId="341D8345" w:rsidR="00503CA4" w:rsidRDefault="00CA186A">
          <w:pPr>
            <w:pStyle w:val="TM3"/>
            <w:tabs>
              <w:tab w:val="right" w:leader="dot" w:pos="9968"/>
            </w:tabs>
            <w:rPr>
              <w:rFonts w:eastAsiaTheme="minorEastAsia" w:cstheme="minorBidi"/>
              <w:noProof/>
              <w:sz w:val="22"/>
              <w:szCs w:val="22"/>
            </w:rPr>
          </w:pPr>
          <w:hyperlink w:anchor="_Toc202194364" w:history="1">
            <w:r w:rsidR="00503CA4" w:rsidRPr="005155B7">
              <w:rPr>
                <w:rStyle w:val="Lienhypertexte"/>
                <w:rFonts w:eastAsia="Times New Roman" w:cs="Arial"/>
                <w:b/>
                <w:noProof/>
                <w:lang w:eastAsia="en-US"/>
              </w:rPr>
              <w:t>15.3.1. Confidentialité des données</w:t>
            </w:r>
            <w:r w:rsidR="00503CA4">
              <w:rPr>
                <w:noProof/>
                <w:webHidden/>
              </w:rPr>
              <w:tab/>
            </w:r>
            <w:r w:rsidR="00503CA4">
              <w:rPr>
                <w:noProof/>
                <w:webHidden/>
              </w:rPr>
              <w:fldChar w:fldCharType="begin"/>
            </w:r>
            <w:r w:rsidR="00503CA4">
              <w:rPr>
                <w:noProof/>
                <w:webHidden/>
              </w:rPr>
              <w:instrText xml:space="preserve"> PAGEREF _Toc202194364 \h </w:instrText>
            </w:r>
            <w:r w:rsidR="00503CA4">
              <w:rPr>
                <w:noProof/>
                <w:webHidden/>
              </w:rPr>
            </w:r>
            <w:r w:rsidR="00503CA4">
              <w:rPr>
                <w:noProof/>
                <w:webHidden/>
              </w:rPr>
              <w:fldChar w:fldCharType="separate"/>
            </w:r>
            <w:r>
              <w:rPr>
                <w:noProof/>
                <w:webHidden/>
              </w:rPr>
              <w:t>29</w:t>
            </w:r>
            <w:r w:rsidR="00503CA4">
              <w:rPr>
                <w:noProof/>
                <w:webHidden/>
              </w:rPr>
              <w:fldChar w:fldCharType="end"/>
            </w:r>
          </w:hyperlink>
        </w:p>
        <w:p w14:paraId="6B277F31" w14:textId="5199CF40" w:rsidR="00503CA4" w:rsidRDefault="00CA186A">
          <w:pPr>
            <w:pStyle w:val="TM3"/>
            <w:tabs>
              <w:tab w:val="right" w:leader="dot" w:pos="9968"/>
            </w:tabs>
            <w:rPr>
              <w:rFonts w:eastAsiaTheme="minorEastAsia" w:cstheme="minorBidi"/>
              <w:noProof/>
              <w:sz w:val="22"/>
              <w:szCs w:val="22"/>
            </w:rPr>
          </w:pPr>
          <w:hyperlink w:anchor="_Toc202194365" w:history="1">
            <w:r w:rsidR="00503CA4" w:rsidRPr="005155B7">
              <w:rPr>
                <w:rStyle w:val="Lienhypertexte"/>
                <w:rFonts w:eastAsia="Times New Roman" w:cs="Arial"/>
                <w:b/>
                <w:noProof/>
                <w:lang w:eastAsia="en-US"/>
              </w:rPr>
              <w:t>15.3.2.  Sous-traitance de niveau 2</w:t>
            </w:r>
            <w:r w:rsidR="00503CA4">
              <w:rPr>
                <w:noProof/>
                <w:webHidden/>
              </w:rPr>
              <w:tab/>
            </w:r>
            <w:r w:rsidR="00503CA4">
              <w:rPr>
                <w:noProof/>
                <w:webHidden/>
              </w:rPr>
              <w:fldChar w:fldCharType="begin"/>
            </w:r>
            <w:r w:rsidR="00503CA4">
              <w:rPr>
                <w:noProof/>
                <w:webHidden/>
              </w:rPr>
              <w:instrText xml:space="preserve"> PAGEREF _Toc202194365 \h </w:instrText>
            </w:r>
            <w:r w:rsidR="00503CA4">
              <w:rPr>
                <w:noProof/>
                <w:webHidden/>
              </w:rPr>
            </w:r>
            <w:r w:rsidR="00503CA4">
              <w:rPr>
                <w:noProof/>
                <w:webHidden/>
              </w:rPr>
              <w:fldChar w:fldCharType="separate"/>
            </w:r>
            <w:r>
              <w:rPr>
                <w:noProof/>
                <w:webHidden/>
              </w:rPr>
              <w:t>29</w:t>
            </w:r>
            <w:r w:rsidR="00503CA4">
              <w:rPr>
                <w:noProof/>
                <w:webHidden/>
              </w:rPr>
              <w:fldChar w:fldCharType="end"/>
            </w:r>
          </w:hyperlink>
        </w:p>
        <w:p w14:paraId="654758FC" w14:textId="5A233A8A" w:rsidR="00503CA4" w:rsidRDefault="00CA186A">
          <w:pPr>
            <w:pStyle w:val="TM3"/>
            <w:tabs>
              <w:tab w:val="right" w:leader="dot" w:pos="9968"/>
            </w:tabs>
            <w:rPr>
              <w:rFonts w:eastAsiaTheme="minorEastAsia" w:cstheme="minorBidi"/>
              <w:noProof/>
              <w:sz w:val="22"/>
              <w:szCs w:val="22"/>
            </w:rPr>
          </w:pPr>
          <w:hyperlink w:anchor="_Toc202194366" w:history="1">
            <w:r w:rsidR="00503CA4" w:rsidRPr="005155B7">
              <w:rPr>
                <w:rStyle w:val="Lienhypertexte"/>
                <w:rFonts w:eastAsia="Times New Roman" w:cs="Arial"/>
                <w:b/>
                <w:noProof/>
                <w:lang w:eastAsia="en-US"/>
              </w:rPr>
              <w:t>15.3.3.  Droit d’information des personnes concernées</w:t>
            </w:r>
            <w:r w:rsidR="00503CA4">
              <w:rPr>
                <w:noProof/>
                <w:webHidden/>
              </w:rPr>
              <w:tab/>
            </w:r>
            <w:r w:rsidR="00503CA4">
              <w:rPr>
                <w:noProof/>
                <w:webHidden/>
              </w:rPr>
              <w:fldChar w:fldCharType="begin"/>
            </w:r>
            <w:r w:rsidR="00503CA4">
              <w:rPr>
                <w:noProof/>
                <w:webHidden/>
              </w:rPr>
              <w:instrText xml:space="preserve"> PAGEREF _Toc202194366 \h </w:instrText>
            </w:r>
            <w:r w:rsidR="00503CA4">
              <w:rPr>
                <w:noProof/>
                <w:webHidden/>
              </w:rPr>
            </w:r>
            <w:r w:rsidR="00503CA4">
              <w:rPr>
                <w:noProof/>
                <w:webHidden/>
              </w:rPr>
              <w:fldChar w:fldCharType="separate"/>
            </w:r>
            <w:r>
              <w:rPr>
                <w:noProof/>
                <w:webHidden/>
              </w:rPr>
              <w:t>29</w:t>
            </w:r>
            <w:r w:rsidR="00503CA4">
              <w:rPr>
                <w:noProof/>
                <w:webHidden/>
              </w:rPr>
              <w:fldChar w:fldCharType="end"/>
            </w:r>
          </w:hyperlink>
        </w:p>
        <w:p w14:paraId="7D2DA1D2" w14:textId="00BED649" w:rsidR="00503CA4" w:rsidRDefault="00CA186A">
          <w:pPr>
            <w:pStyle w:val="TM3"/>
            <w:tabs>
              <w:tab w:val="right" w:leader="dot" w:pos="9968"/>
            </w:tabs>
            <w:rPr>
              <w:rFonts w:eastAsiaTheme="minorEastAsia" w:cstheme="minorBidi"/>
              <w:noProof/>
              <w:sz w:val="22"/>
              <w:szCs w:val="22"/>
            </w:rPr>
          </w:pPr>
          <w:hyperlink w:anchor="_Toc202194367" w:history="1">
            <w:r w:rsidR="00503CA4" w:rsidRPr="005155B7">
              <w:rPr>
                <w:rStyle w:val="Lienhypertexte"/>
                <w:rFonts w:eastAsia="Times New Roman" w:cs="Arial"/>
                <w:b/>
                <w:noProof/>
                <w:lang w:eastAsia="en-US"/>
              </w:rPr>
              <w:t>15.3.4.  Exercice des droits des personnes</w:t>
            </w:r>
            <w:r w:rsidR="00503CA4">
              <w:rPr>
                <w:noProof/>
                <w:webHidden/>
              </w:rPr>
              <w:tab/>
            </w:r>
            <w:r w:rsidR="00503CA4">
              <w:rPr>
                <w:noProof/>
                <w:webHidden/>
              </w:rPr>
              <w:fldChar w:fldCharType="begin"/>
            </w:r>
            <w:r w:rsidR="00503CA4">
              <w:rPr>
                <w:noProof/>
                <w:webHidden/>
              </w:rPr>
              <w:instrText xml:space="preserve"> PAGEREF _Toc202194367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5AA5F32B" w14:textId="171A58F8" w:rsidR="00503CA4" w:rsidRDefault="00CA186A">
          <w:pPr>
            <w:pStyle w:val="TM3"/>
            <w:tabs>
              <w:tab w:val="right" w:leader="dot" w:pos="9968"/>
            </w:tabs>
            <w:rPr>
              <w:rFonts w:eastAsiaTheme="minorEastAsia" w:cstheme="minorBidi"/>
              <w:noProof/>
              <w:sz w:val="22"/>
              <w:szCs w:val="22"/>
            </w:rPr>
          </w:pPr>
          <w:hyperlink w:anchor="_Toc202194368" w:history="1">
            <w:r w:rsidR="00503CA4" w:rsidRPr="005155B7">
              <w:rPr>
                <w:rStyle w:val="Lienhypertexte"/>
                <w:rFonts w:eastAsia="Times New Roman" w:cs="Arial"/>
                <w:b/>
                <w:noProof/>
                <w:lang w:eastAsia="en-US"/>
              </w:rPr>
              <w:t>15.3.5.  Violation des données</w:t>
            </w:r>
            <w:r w:rsidR="00503CA4">
              <w:rPr>
                <w:noProof/>
                <w:webHidden/>
              </w:rPr>
              <w:tab/>
            </w:r>
            <w:r w:rsidR="00503CA4">
              <w:rPr>
                <w:noProof/>
                <w:webHidden/>
              </w:rPr>
              <w:fldChar w:fldCharType="begin"/>
            </w:r>
            <w:r w:rsidR="00503CA4">
              <w:rPr>
                <w:noProof/>
                <w:webHidden/>
              </w:rPr>
              <w:instrText xml:space="preserve"> PAGEREF _Toc202194368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2B6E9875" w14:textId="253FFAE9" w:rsidR="00503CA4" w:rsidRDefault="00CA186A">
          <w:pPr>
            <w:pStyle w:val="TM3"/>
            <w:tabs>
              <w:tab w:val="right" w:leader="dot" w:pos="9968"/>
            </w:tabs>
            <w:rPr>
              <w:rFonts w:eastAsiaTheme="minorEastAsia" w:cstheme="minorBidi"/>
              <w:noProof/>
              <w:sz w:val="22"/>
              <w:szCs w:val="22"/>
            </w:rPr>
          </w:pPr>
          <w:hyperlink w:anchor="_Toc202194369" w:history="1">
            <w:r w:rsidR="00503CA4" w:rsidRPr="005155B7">
              <w:rPr>
                <w:rStyle w:val="Lienhypertexte"/>
                <w:rFonts w:eastAsia="Times New Roman" w:cs="Arial"/>
                <w:b/>
                <w:noProof/>
                <w:lang w:eastAsia="en-US"/>
              </w:rPr>
              <w:t>15.3.6.  Analyse d’impact</w:t>
            </w:r>
            <w:r w:rsidR="00503CA4">
              <w:rPr>
                <w:noProof/>
                <w:webHidden/>
              </w:rPr>
              <w:tab/>
            </w:r>
            <w:r w:rsidR="00503CA4">
              <w:rPr>
                <w:noProof/>
                <w:webHidden/>
              </w:rPr>
              <w:fldChar w:fldCharType="begin"/>
            </w:r>
            <w:r w:rsidR="00503CA4">
              <w:rPr>
                <w:noProof/>
                <w:webHidden/>
              </w:rPr>
              <w:instrText xml:space="preserve"> PAGEREF _Toc202194369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4CDB8031" w14:textId="110BDF7E" w:rsidR="00503CA4" w:rsidRDefault="00CA186A">
          <w:pPr>
            <w:pStyle w:val="TM3"/>
            <w:tabs>
              <w:tab w:val="right" w:leader="dot" w:pos="9968"/>
            </w:tabs>
            <w:rPr>
              <w:rFonts w:eastAsiaTheme="minorEastAsia" w:cstheme="minorBidi"/>
              <w:noProof/>
              <w:sz w:val="22"/>
              <w:szCs w:val="22"/>
            </w:rPr>
          </w:pPr>
          <w:hyperlink w:anchor="_Toc202194370" w:history="1">
            <w:r w:rsidR="00503CA4" w:rsidRPr="005155B7">
              <w:rPr>
                <w:rStyle w:val="Lienhypertexte"/>
                <w:rFonts w:eastAsia="Times New Roman" w:cs="Arial"/>
                <w:b/>
                <w:noProof/>
                <w:lang w:eastAsia="en-US"/>
              </w:rPr>
              <w:t>15.3.7.  Sécurité des données</w:t>
            </w:r>
            <w:r w:rsidR="00503CA4">
              <w:rPr>
                <w:noProof/>
                <w:webHidden/>
              </w:rPr>
              <w:tab/>
            </w:r>
            <w:r w:rsidR="00503CA4">
              <w:rPr>
                <w:noProof/>
                <w:webHidden/>
              </w:rPr>
              <w:fldChar w:fldCharType="begin"/>
            </w:r>
            <w:r w:rsidR="00503CA4">
              <w:rPr>
                <w:noProof/>
                <w:webHidden/>
              </w:rPr>
              <w:instrText xml:space="preserve"> PAGEREF _Toc202194370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1BD1C0C7" w14:textId="2DED320D" w:rsidR="00503CA4" w:rsidRDefault="00CA186A">
          <w:pPr>
            <w:pStyle w:val="TM3"/>
            <w:tabs>
              <w:tab w:val="right" w:leader="dot" w:pos="9968"/>
            </w:tabs>
            <w:rPr>
              <w:rFonts w:eastAsiaTheme="minorEastAsia" w:cstheme="minorBidi"/>
              <w:noProof/>
              <w:sz w:val="22"/>
              <w:szCs w:val="22"/>
            </w:rPr>
          </w:pPr>
          <w:hyperlink w:anchor="_Toc202194371" w:history="1">
            <w:r w:rsidR="00503CA4" w:rsidRPr="005155B7">
              <w:rPr>
                <w:rStyle w:val="Lienhypertexte"/>
                <w:rFonts w:eastAsia="Times New Roman" w:cs="Arial"/>
                <w:b/>
                <w:noProof/>
                <w:lang w:eastAsia="en-US"/>
              </w:rPr>
              <w:t>15.3.8.  Devenir des données au terme de la prestation</w:t>
            </w:r>
            <w:r w:rsidR="00503CA4">
              <w:rPr>
                <w:noProof/>
                <w:webHidden/>
              </w:rPr>
              <w:tab/>
            </w:r>
            <w:r w:rsidR="00503CA4">
              <w:rPr>
                <w:noProof/>
                <w:webHidden/>
              </w:rPr>
              <w:fldChar w:fldCharType="begin"/>
            </w:r>
            <w:r w:rsidR="00503CA4">
              <w:rPr>
                <w:noProof/>
                <w:webHidden/>
              </w:rPr>
              <w:instrText xml:space="preserve"> PAGEREF _Toc202194371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58DD5820" w14:textId="1AD73C2C" w:rsidR="00503CA4" w:rsidRDefault="00CA186A">
          <w:pPr>
            <w:pStyle w:val="TM3"/>
            <w:tabs>
              <w:tab w:val="right" w:leader="dot" w:pos="9968"/>
            </w:tabs>
            <w:rPr>
              <w:rFonts w:eastAsiaTheme="minorEastAsia" w:cstheme="minorBidi"/>
              <w:noProof/>
              <w:sz w:val="22"/>
              <w:szCs w:val="22"/>
            </w:rPr>
          </w:pPr>
          <w:hyperlink w:anchor="_Toc202194372" w:history="1">
            <w:r w:rsidR="00503CA4" w:rsidRPr="005155B7">
              <w:rPr>
                <w:rStyle w:val="Lienhypertexte"/>
                <w:rFonts w:eastAsia="Times New Roman" w:cs="Arial"/>
                <w:b/>
                <w:noProof/>
                <w:lang w:eastAsia="en-US"/>
              </w:rPr>
              <w:t>15.3.9.  Délégué à la protection des données</w:t>
            </w:r>
            <w:r w:rsidR="00503CA4">
              <w:rPr>
                <w:noProof/>
                <w:webHidden/>
              </w:rPr>
              <w:tab/>
            </w:r>
            <w:r w:rsidR="00503CA4">
              <w:rPr>
                <w:noProof/>
                <w:webHidden/>
              </w:rPr>
              <w:fldChar w:fldCharType="begin"/>
            </w:r>
            <w:r w:rsidR="00503CA4">
              <w:rPr>
                <w:noProof/>
                <w:webHidden/>
              </w:rPr>
              <w:instrText xml:space="preserve"> PAGEREF _Toc202194372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3E8AA88E" w14:textId="0CFFD65F" w:rsidR="00503CA4" w:rsidRDefault="00CA186A">
          <w:pPr>
            <w:pStyle w:val="TM3"/>
            <w:tabs>
              <w:tab w:val="right" w:leader="dot" w:pos="9968"/>
            </w:tabs>
            <w:rPr>
              <w:rFonts w:eastAsiaTheme="minorEastAsia" w:cstheme="minorBidi"/>
              <w:noProof/>
              <w:sz w:val="22"/>
              <w:szCs w:val="22"/>
            </w:rPr>
          </w:pPr>
          <w:hyperlink w:anchor="_Toc202194373" w:history="1">
            <w:r w:rsidR="00503CA4" w:rsidRPr="005155B7">
              <w:rPr>
                <w:rStyle w:val="Lienhypertexte"/>
                <w:rFonts w:eastAsia="Times New Roman" w:cs="Arial"/>
                <w:b/>
                <w:noProof/>
                <w:lang w:eastAsia="en-US"/>
              </w:rPr>
              <w:t>15.3.10.  Registre des catégories d’activités de traitement</w:t>
            </w:r>
            <w:r w:rsidR="00503CA4">
              <w:rPr>
                <w:noProof/>
                <w:webHidden/>
              </w:rPr>
              <w:tab/>
            </w:r>
            <w:r w:rsidR="00503CA4">
              <w:rPr>
                <w:noProof/>
                <w:webHidden/>
              </w:rPr>
              <w:fldChar w:fldCharType="begin"/>
            </w:r>
            <w:r w:rsidR="00503CA4">
              <w:rPr>
                <w:noProof/>
                <w:webHidden/>
              </w:rPr>
              <w:instrText xml:space="preserve"> PAGEREF _Toc202194373 \h </w:instrText>
            </w:r>
            <w:r w:rsidR="00503CA4">
              <w:rPr>
                <w:noProof/>
                <w:webHidden/>
              </w:rPr>
            </w:r>
            <w:r w:rsidR="00503CA4">
              <w:rPr>
                <w:noProof/>
                <w:webHidden/>
              </w:rPr>
              <w:fldChar w:fldCharType="separate"/>
            </w:r>
            <w:r>
              <w:rPr>
                <w:noProof/>
                <w:webHidden/>
              </w:rPr>
              <w:t>30</w:t>
            </w:r>
            <w:r w:rsidR="00503CA4">
              <w:rPr>
                <w:noProof/>
                <w:webHidden/>
              </w:rPr>
              <w:fldChar w:fldCharType="end"/>
            </w:r>
          </w:hyperlink>
        </w:p>
        <w:p w14:paraId="68711CC3" w14:textId="318C6904" w:rsidR="00503CA4" w:rsidRDefault="00CA186A">
          <w:pPr>
            <w:pStyle w:val="TM3"/>
            <w:tabs>
              <w:tab w:val="right" w:leader="dot" w:pos="9968"/>
            </w:tabs>
            <w:rPr>
              <w:rFonts w:eastAsiaTheme="minorEastAsia" w:cstheme="minorBidi"/>
              <w:noProof/>
              <w:sz w:val="22"/>
              <w:szCs w:val="22"/>
            </w:rPr>
          </w:pPr>
          <w:hyperlink w:anchor="_Toc202194374" w:history="1">
            <w:r w:rsidR="00503CA4" w:rsidRPr="005155B7">
              <w:rPr>
                <w:rStyle w:val="Lienhypertexte"/>
                <w:rFonts w:eastAsia="Times New Roman" w:cs="Arial"/>
                <w:b/>
                <w:noProof/>
                <w:lang w:eastAsia="en-US"/>
              </w:rPr>
              <w:t>15.3.11. Documentation</w:t>
            </w:r>
            <w:r w:rsidR="00503CA4">
              <w:rPr>
                <w:noProof/>
                <w:webHidden/>
              </w:rPr>
              <w:tab/>
            </w:r>
            <w:r w:rsidR="00503CA4">
              <w:rPr>
                <w:noProof/>
                <w:webHidden/>
              </w:rPr>
              <w:fldChar w:fldCharType="begin"/>
            </w:r>
            <w:r w:rsidR="00503CA4">
              <w:rPr>
                <w:noProof/>
                <w:webHidden/>
              </w:rPr>
              <w:instrText xml:space="preserve"> PAGEREF _Toc202194374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56694220" w14:textId="5596C981" w:rsidR="00503CA4" w:rsidRDefault="00CA186A">
          <w:pPr>
            <w:pStyle w:val="TM1"/>
            <w:rPr>
              <w:rFonts w:asciiTheme="minorHAnsi" w:eastAsiaTheme="minorEastAsia" w:hAnsiTheme="minorHAnsi" w:cstheme="minorBidi"/>
              <w:b w:val="0"/>
              <w:bCs w:val="0"/>
              <w:caps w:val="0"/>
              <w:noProof/>
              <w:sz w:val="22"/>
              <w:szCs w:val="22"/>
            </w:rPr>
          </w:pPr>
          <w:hyperlink w:anchor="_Toc202194375" w:history="1">
            <w:r w:rsidR="00503CA4" w:rsidRPr="005155B7">
              <w:rPr>
                <w:rStyle w:val="Lienhypertexte"/>
                <w:rFonts w:ascii="Arial" w:hAnsi="Arial" w:cs="Arial"/>
                <w:noProof/>
              </w:rPr>
              <w:t>ARTICLE 16 – MARCHÉ ULTERIEUR DE PRESTATIONS SIMILAIRES.</w:t>
            </w:r>
            <w:r w:rsidR="00503CA4">
              <w:rPr>
                <w:noProof/>
                <w:webHidden/>
              </w:rPr>
              <w:tab/>
            </w:r>
            <w:r w:rsidR="00503CA4">
              <w:rPr>
                <w:noProof/>
                <w:webHidden/>
              </w:rPr>
              <w:fldChar w:fldCharType="begin"/>
            </w:r>
            <w:r w:rsidR="00503CA4">
              <w:rPr>
                <w:noProof/>
                <w:webHidden/>
              </w:rPr>
              <w:instrText xml:space="preserve"> PAGEREF _Toc202194375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1F1AA4F0" w14:textId="3A4448C0" w:rsidR="00503CA4" w:rsidRDefault="00CA186A">
          <w:pPr>
            <w:pStyle w:val="TM1"/>
            <w:rPr>
              <w:rFonts w:asciiTheme="minorHAnsi" w:eastAsiaTheme="minorEastAsia" w:hAnsiTheme="minorHAnsi" w:cstheme="minorBidi"/>
              <w:b w:val="0"/>
              <w:bCs w:val="0"/>
              <w:caps w:val="0"/>
              <w:noProof/>
              <w:sz w:val="22"/>
              <w:szCs w:val="22"/>
            </w:rPr>
          </w:pPr>
          <w:hyperlink w:anchor="_Toc202194376" w:history="1">
            <w:r w:rsidR="00503CA4" w:rsidRPr="005155B7">
              <w:rPr>
                <w:rStyle w:val="Lienhypertexte"/>
                <w:rFonts w:ascii="Arial" w:hAnsi="Arial" w:cs="Arial"/>
                <w:noProof/>
              </w:rPr>
              <w:t>ARTICLE 17 – RÉSILIATION DE L’ACCORD-CADRE.</w:t>
            </w:r>
            <w:r w:rsidR="00503CA4">
              <w:rPr>
                <w:noProof/>
                <w:webHidden/>
              </w:rPr>
              <w:tab/>
            </w:r>
            <w:r w:rsidR="00503CA4">
              <w:rPr>
                <w:noProof/>
                <w:webHidden/>
              </w:rPr>
              <w:fldChar w:fldCharType="begin"/>
            </w:r>
            <w:r w:rsidR="00503CA4">
              <w:rPr>
                <w:noProof/>
                <w:webHidden/>
              </w:rPr>
              <w:instrText xml:space="preserve"> PAGEREF _Toc202194376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5C364076" w14:textId="09166CB8" w:rsidR="00503CA4" w:rsidRDefault="00CA186A">
          <w:pPr>
            <w:pStyle w:val="TM2"/>
            <w:rPr>
              <w:rFonts w:eastAsiaTheme="minorEastAsia" w:cstheme="minorBidi"/>
              <w:b w:val="0"/>
              <w:bCs w:val="0"/>
              <w:noProof/>
              <w:sz w:val="22"/>
              <w:szCs w:val="22"/>
            </w:rPr>
          </w:pPr>
          <w:hyperlink w:anchor="_Toc202194377" w:history="1">
            <w:r w:rsidR="00503CA4" w:rsidRPr="005155B7">
              <w:rPr>
                <w:rStyle w:val="Lienhypertexte"/>
                <w:noProof/>
              </w:rPr>
              <w:t>17.1. Résiliation de l’accord-cadre.</w:t>
            </w:r>
            <w:r w:rsidR="00503CA4">
              <w:rPr>
                <w:noProof/>
                <w:webHidden/>
              </w:rPr>
              <w:tab/>
            </w:r>
            <w:r w:rsidR="00503CA4">
              <w:rPr>
                <w:noProof/>
                <w:webHidden/>
              </w:rPr>
              <w:fldChar w:fldCharType="begin"/>
            </w:r>
            <w:r w:rsidR="00503CA4">
              <w:rPr>
                <w:noProof/>
                <w:webHidden/>
              </w:rPr>
              <w:instrText xml:space="preserve"> PAGEREF _Toc202194377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2853CE54" w14:textId="3797D3E9" w:rsidR="00503CA4" w:rsidRDefault="00CA186A">
          <w:pPr>
            <w:pStyle w:val="TM2"/>
            <w:rPr>
              <w:rFonts w:eastAsiaTheme="minorEastAsia" w:cstheme="minorBidi"/>
              <w:b w:val="0"/>
              <w:bCs w:val="0"/>
              <w:noProof/>
              <w:sz w:val="22"/>
              <w:szCs w:val="22"/>
            </w:rPr>
          </w:pPr>
          <w:hyperlink w:anchor="_Toc202194378" w:history="1">
            <w:r w:rsidR="00503CA4" w:rsidRPr="005155B7">
              <w:rPr>
                <w:rStyle w:val="Lienhypertexte"/>
                <w:noProof/>
              </w:rPr>
              <w:t>17.2. Résiliation partielle.</w:t>
            </w:r>
            <w:r w:rsidR="00503CA4">
              <w:rPr>
                <w:noProof/>
                <w:webHidden/>
              </w:rPr>
              <w:tab/>
            </w:r>
            <w:r w:rsidR="00503CA4">
              <w:rPr>
                <w:noProof/>
                <w:webHidden/>
              </w:rPr>
              <w:fldChar w:fldCharType="begin"/>
            </w:r>
            <w:r w:rsidR="00503CA4">
              <w:rPr>
                <w:noProof/>
                <w:webHidden/>
              </w:rPr>
              <w:instrText xml:space="preserve"> PAGEREF _Toc202194378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321F2FBA" w14:textId="3AD299A3" w:rsidR="00503CA4" w:rsidRDefault="00CA186A">
          <w:pPr>
            <w:pStyle w:val="TM1"/>
            <w:rPr>
              <w:rFonts w:asciiTheme="minorHAnsi" w:eastAsiaTheme="minorEastAsia" w:hAnsiTheme="minorHAnsi" w:cstheme="minorBidi"/>
              <w:b w:val="0"/>
              <w:bCs w:val="0"/>
              <w:caps w:val="0"/>
              <w:noProof/>
              <w:sz w:val="22"/>
              <w:szCs w:val="22"/>
            </w:rPr>
          </w:pPr>
          <w:hyperlink w:anchor="_Toc202194379" w:history="1">
            <w:r w:rsidR="00503CA4" w:rsidRPr="005155B7">
              <w:rPr>
                <w:rStyle w:val="Lienhypertexte"/>
                <w:rFonts w:ascii="Arial" w:hAnsi="Arial" w:cs="Arial"/>
                <w:noProof/>
              </w:rPr>
              <w:t>ARTICLE 18 - RÈGLEMENT AMIABLE DES LITIGES – RECOURS.</w:t>
            </w:r>
            <w:r w:rsidR="00503CA4">
              <w:rPr>
                <w:noProof/>
                <w:webHidden/>
              </w:rPr>
              <w:tab/>
            </w:r>
            <w:r w:rsidR="00503CA4">
              <w:rPr>
                <w:noProof/>
                <w:webHidden/>
              </w:rPr>
              <w:fldChar w:fldCharType="begin"/>
            </w:r>
            <w:r w:rsidR="00503CA4">
              <w:rPr>
                <w:noProof/>
                <w:webHidden/>
              </w:rPr>
              <w:instrText xml:space="preserve"> PAGEREF _Toc202194379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7176C9C9" w14:textId="4EC0F5CC" w:rsidR="00503CA4" w:rsidRDefault="00CA186A">
          <w:pPr>
            <w:pStyle w:val="TM2"/>
            <w:rPr>
              <w:rFonts w:eastAsiaTheme="minorEastAsia" w:cstheme="minorBidi"/>
              <w:b w:val="0"/>
              <w:bCs w:val="0"/>
              <w:noProof/>
              <w:sz w:val="22"/>
              <w:szCs w:val="22"/>
            </w:rPr>
          </w:pPr>
          <w:hyperlink w:anchor="_Toc202194380" w:history="1">
            <w:r w:rsidR="00503CA4" w:rsidRPr="005155B7">
              <w:rPr>
                <w:rStyle w:val="Lienhypertexte"/>
                <w:noProof/>
              </w:rPr>
              <w:t>18.1. Recours gracieux.</w:t>
            </w:r>
            <w:r w:rsidR="00503CA4">
              <w:rPr>
                <w:noProof/>
                <w:webHidden/>
              </w:rPr>
              <w:tab/>
            </w:r>
            <w:r w:rsidR="00503CA4">
              <w:rPr>
                <w:noProof/>
                <w:webHidden/>
              </w:rPr>
              <w:fldChar w:fldCharType="begin"/>
            </w:r>
            <w:r w:rsidR="00503CA4">
              <w:rPr>
                <w:noProof/>
                <w:webHidden/>
              </w:rPr>
              <w:instrText xml:space="preserve"> PAGEREF _Toc202194380 \h </w:instrText>
            </w:r>
            <w:r w:rsidR="00503CA4">
              <w:rPr>
                <w:noProof/>
                <w:webHidden/>
              </w:rPr>
            </w:r>
            <w:r w:rsidR="00503CA4">
              <w:rPr>
                <w:noProof/>
                <w:webHidden/>
              </w:rPr>
              <w:fldChar w:fldCharType="separate"/>
            </w:r>
            <w:r>
              <w:rPr>
                <w:noProof/>
                <w:webHidden/>
              </w:rPr>
              <w:t>31</w:t>
            </w:r>
            <w:r w:rsidR="00503CA4">
              <w:rPr>
                <w:noProof/>
                <w:webHidden/>
              </w:rPr>
              <w:fldChar w:fldCharType="end"/>
            </w:r>
          </w:hyperlink>
        </w:p>
        <w:p w14:paraId="75280E57" w14:textId="7FE74735" w:rsidR="00503CA4" w:rsidRDefault="00CA186A">
          <w:pPr>
            <w:pStyle w:val="TM2"/>
            <w:rPr>
              <w:rFonts w:eastAsiaTheme="minorEastAsia" w:cstheme="minorBidi"/>
              <w:b w:val="0"/>
              <w:bCs w:val="0"/>
              <w:noProof/>
              <w:sz w:val="22"/>
              <w:szCs w:val="22"/>
            </w:rPr>
          </w:pPr>
          <w:hyperlink w:anchor="_Toc202194381" w:history="1">
            <w:r w:rsidR="00503CA4" w:rsidRPr="005155B7">
              <w:rPr>
                <w:rStyle w:val="Lienhypertexte"/>
                <w:noProof/>
              </w:rPr>
              <w:t>18.2. Règlement amiable des litiges et des différends</w:t>
            </w:r>
            <w:r w:rsidR="00503CA4">
              <w:rPr>
                <w:noProof/>
                <w:webHidden/>
              </w:rPr>
              <w:tab/>
            </w:r>
            <w:r w:rsidR="00503CA4">
              <w:rPr>
                <w:noProof/>
                <w:webHidden/>
              </w:rPr>
              <w:fldChar w:fldCharType="begin"/>
            </w:r>
            <w:r w:rsidR="00503CA4">
              <w:rPr>
                <w:noProof/>
                <w:webHidden/>
              </w:rPr>
              <w:instrText xml:space="preserve"> PAGEREF _Toc202194381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1CBB1638" w14:textId="30933C7F" w:rsidR="00503CA4" w:rsidRDefault="00CA186A">
          <w:pPr>
            <w:pStyle w:val="TM2"/>
            <w:rPr>
              <w:rFonts w:eastAsiaTheme="minorEastAsia" w:cstheme="minorBidi"/>
              <w:b w:val="0"/>
              <w:bCs w:val="0"/>
              <w:noProof/>
              <w:sz w:val="22"/>
              <w:szCs w:val="22"/>
            </w:rPr>
          </w:pPr>
          <w:hyperlink w:anchor="_Toc202194382" w:history="1">
            <w:r w:rsidR="00503CA4" w:rsidRPr="005155B7">
              <w:rPr>
                <w:rStyle w:val="Lienhypertexte"/>
                <w:noProof/>
              </w:rPr>
              <w:t>18.3. Recours contentieux.</w:t>
            </w:r>
            <w:r w:rsidR="00503CA4">
              <w:rPr>
                <w:noProof/>
                <w:webHidden/>
              </w:rPr>
              <w:tab/>
            </w:r>
            <w:r w:rsidR="00503CA4">
              <w:rPr>
                <w:noProof/>
                <w:webHidden/>
              </w:rPr>
              <w:fldChar w:fldCharType="begin"/>
            </w:r>
            <w:r w:rsidR="00503CA4">
              <w:rPr>
                <w:noProof/>
                <w:webHidden/>
              </w:rPr>
              <w:instrText xml:space="preserve"> PAGEREF _Toc202194382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50502A80" w14:textId="4A0AD8E6" w:rsidR="00503CA4" w:rsidRDefault="00CA186A">
          <w:pPr>
            <w:pStyle w:val="TM1"/>
            <w:rPr>
              <w:rFonts w:asciiTheme="minorHAnsi" w:eastAsiaTheme="minorEastAsia" w:hAnsiTheme="minorHAnsi" w:cstheme="minorBidi"/>
              <w:b w:val="0"/>
              <w:bCs w:val="0"/>
              <w:caps w:val="0"/>
              <w:noProof/>
              <w:sz w:val="22"/>
              <w:szCs w:val="22"/>
            </w:rPr>
          </w:pPr>
          <w:hyperlink w:anchor="_Toc202194383" w:history="1">
            <w:r w:rsidR="00503CA4" w:rsidRPr="005155B7">
              <w:rPr>
                <w:rStyle w:val="Lienhypertexte"/>
                <w:rFonts w:ascii="Arial" w:hAnsi="Arial" w:cs="Arial"/>
                <w:noProof/>
              </w:rPr>
              <w:t>ARTICLE 19. DROIT ET LANGUE APPLICABLES AU PRÉSENT ACCORD-CADRE.</w:t>
            </w:r>
            <w:r w:rsidR="00503CA4">
              <w:rPr>
                <w:noProof/>
                <w:webHidden/>
              </w:rPr>
              <w:tab/>
            </w:r>
            <w:r w:rsidR="00503CA4">
              <w:rPr>
                <w:noProof/>
                <w:webHidden/>
              </w:rPr>
              <w:fldChar w:fldCharType="begin"/>
            </w:r>
            <w:r w:rsidR="00503CA4">
              <w:rPr>
                <w:noProof/>
                <w:webHidden/>
              </w:rPr>
              <w:instrText xml:space="preserve"> PAGEREF _Toc202194383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2E7B4745" w14:textId="4FC93CC8" w:rsidR="00503CA4" w:rsidRDefault="00CA186A">
          <w:pPr>
            <w:pStyle w:val="TM2"/>
            <w:rPr>
              <w:rFonts w:eastAsiaTheme="minorEastAsia" w:cstheme="minorBidi"/>
              <w:b w:val="0"/>
              <w:bCs w:val="0"/>
              <w:noProof/>
              <w:sz w:val="22"/>
              <w:szCs w:val="22"/>
            </w:rPr>
          </w:pPr>
          <w:hyperlink w:anchor="_Toc202194384" w:history="1">
            <w:r w:rsidR="00503CA4" w:rsidRPr="005155B7">
              <w:rPr>
                <w:rStyle w:val="Lienhypertexte"/>
                <w:noProof/>
              </w:rPr>
              <w:t>19.1. Droit applicable</w:t>
            </w:r>
            <w:r w:rsidR="00503CA4">
              <w:rPr>
                <w:noProof/>
                <w:webHidden/>
              </w:rPr>
              <w:tab/>
            </w:r>
            <w:r w:rsidR="00503CA4">
              <w:rPr>
                <w:noProof/>
                <w:webHidden/>
              </w:rPr>
              <w:fldChar w:fldCharType="begin"/>
            </w:r>
            <w:r w:rsidR="00503CA4">
              <w:rPr>
                <w:noProof/>
                <w:webHidden/>
              </w:rPr>
              <w:instrText xml:space="preserve"> PAGEREF _Toc202194384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4A69E294" w14:textId="50934F62" w:rsidR="00503CA4" w:rsidRDefault="00CA186A">
          <w:pPr>
            <w:pStyle w:val="TM2"/>
            <w:rPr>
              <w:rFonts w:eastAsiaTheme="minorEastAsia" w:cstheme="minorBidi"/>
              <w:b w:val="0"/>
              <w:bCs w:val="0"/>
              <w:noProof/>
              <w:sz w:val="22"/>
              <w:szCs w:val="22"/>
            </w:rPr>
          </w:pPr>
          <w:hyperlink w:anchor="_Toc202194385" w:history="1">
            <w:r w:rsidR="00503CA4" w:rsidRPr="005155B7">
              <w:rPr>
                <w:rStyle w:val="Lienhypertexte"/>
                <w:noProof/>
              </w:rPr>
              <w:t>19.2. Usage de la langue française.</w:t>
            </w:r>
            <w:r w:rsidR="00503CA4">
              <w:rPr>
                <w:noProof/>
                <w:webHidden/>
              </w:rPr>
              <w:tab/>
            </w:r>
            <w:r w:rsidR="00503CA4">
              <w:rPr>
                <w:noProof/>
                <w:webHidden/>
              </w:rPr>
              <w:fldChar w:fldCharType="begin"/>
            </w:r>
            <w:r w:rsidR="00503CA4">
              <w:rPr>
                <w:noProof/>
                <w:webHidden/>
              </w:rPr>
              <w:instrText xml:space="preserve"> PAGEREF _Toc202194385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5B2630AA" w14:textId="027035B5" w:rsidR="00503CA4" w:rsidRDefault="00CA186A">
          <w:pPr>
            <w:pStyle w:val="TM2"/>
            <w:rPr>
              <w:rFonts w:eastAsiaTheme="minorEastAsia" w:cstheme="minorBidi"/>
              <w:b w:val="0"/>
              <w:bCs w:val="0"/>
              <w:noProof/>
              <w:sz w:val="22"/>
              <w:szCs w:val="22"/>
            </w:rPr>
          </w:pPr>
          <w:hyperlink w:anchor="_Toc202194386" w:history="1">
            <w:r w:rsidR="00503CA4" w:rsidRPr="005155B7">
              <w:rPr>
                <w:rStyle w:val="Lienhypertexte"/>
                <w:noProof/>
              </w:rPr>
              <w:t>19.3. Monnaie.</w:t>
            </w:r>
            <w:r w:rsidR="00503CA4">
              <w:rPr>
                <w:noProof/>
                <w:webHidden/>
              </w:rPr>
              <w:tab/>
            </w:r>
            <w:r w:rsidR="00503CA4">
              <w:rPr>
                <w:noProof/>
                <w:webHidden/>
              </w:rPr>
              <w:fldChar w:fldCharType="begin"/>
            </w:r>
            <w:r w:rsidR="00503CA4">
              <w:rPr>
                <w:noProof/>
                <w:webHidden/>
              </w:rPr>
              <w:instrText xml:space="preserve"> PAGEREF _Toc202194386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6325CEFC" w14:textId="2D5675E7" w:rsidR="00503CA4" w:rsidRDefault="00CA186A">
          <w:pPr>
            <w:pStyle w:val="TM1"/>
            <w:rPr>
              <w:rFonts w:asciiTheme="minorHAnsi" w:eastAsiaTheme="minorEastAsia" w:hAnsiTheme="minorHAnsi" w:cstheme="minorBidi"/>
              <w:b w:val="0"/>
              <w:bCs w:val="0"/>
              <w:caps w:val="0"/>
              <w:noProof/>
              <w:sz w:val="22"/>
              <w:szCs w:val="22"/>
            </w:rPr>
          </w:pPr>
          <w:hyperlink w:anchor="_Toc202194387" w:history="1">
            <w:r w:rsidR="00503CA4" w:rsidRPr="005155B7">
              <w:rPr>
                <w:rStyle w:val="Lienhypertexte"/>
                <w:rFonts w:ascii="Arial" w:hAnsi="Arial" w:cs="Arial"/>
                <w:noProof/>
              </w:rPr>
              <w:t>ARTICLE 20 – DÉROGATIONS.</w:t>
            </w:r>
            <w:r w:rsidR="00503CA4">
              <w:rPr>
                <w:noProof/>
                <w:webHidden/>
              </w:rPr>
              <w:tab/>
            </w:r>
            <w:r w:rsidR="00503CA4">
              <w:rPr>
                <w:noProof/>
                <w:webHidden/>
              </w:rPr>
              <w:fldChar w:fldCharType="begin"/>
            </w:r>
            <w:r w:rsidR="00503CA4">
              <w:rPr>
                <w:noProof/>
                <w:webHidden/>
              </w:rPr>
              <w:instrText xml:space="preserve"> PAGEREF _Toc202194387 \h </w:instrText>
            </w:r>
            <w:r w:rsidR="00503CA4">
              <w:rPr>
                <w:noProof/>
                <w:webHidden/>
              </w:rPr>
            </w:r>
            <w:r w:rsidR="00503CA4">
              <w:rPr>
                <w:noProof/>
                <w:webHidden/>
              </w:rPr>
              <w:fldChar w:fldCharType="separate"/>
            </w:r>
            <w:r>
              <w:rPr>
                <w:noProof/>
                <w:webHidden/>
              </w:rPr>
              <w:t>32</w:t>
            </w:r>
            <w:r w:rsidR="00503CA4">
              <w:rPr>
                <w:noProof/>
                <w:webHidden/>
              </w:rPr>
              <w:fldChar w:fldCharType="end"/>
            </w:r>
          </w:hyperlink>
        </w:p>
        <w:p w14:paraId="3C828299" w14:textId="3EB6E343" w:rsidR="00503CA4" w:rsidRDefault="00CA186A">
          <w:pPr>
            <w:pStyle w:val="TM1"/>
            <w:rPr>
              <w:rFonts w:asciiTheme="minorHAnsi" w:eastAsiaTheme="minorEastAsia" w:hAnsiTheme="minorHAnsi" w:cstheme="minorBidi"/>
              <w:b w:val="0"/>
              <w:bCs w:val="0"/>
              <w:caps w:val="0"/>
              <w:noProof/>
              <w:sz w:val="22"/>
              <w:szCs w:val="22"/>
            </w:rPr>
          </w:pPr>
          <w:hyperlink w:anchor="_Toc202194388" w:history="1">
            <w:r w:rsidR="00503CA4" w:rsidRPr="005155B7">
              <w:rPr>
                <w:rStyle w:val="Lienhypertexte"/>
                <w:rFonts w:ascii="Arial" w:hAnsi="Arial" w:cs="Arial"/>
                <w:noProof/>
              </w:rPr>
              <w:t>ANNEXE 1 : ANNEXE TECHNIQUE</w:t>
            </w:r>
            <w:r w:rsidR="00503CA4">
              <w:rPr>
                <w:noProof/>
                <w:webHidden/>
              </w:rPr>
              <w:tab/>
            </w:r>
            <w:r w:rsidR="00503CA4">
              <w:rPr>
                <w:noProof/>
                <w:webHidden/>
              </w:rPr>
              <w:fldChar w:fldCharType="begin"/>
            </w:r>
            <w:r w:rsidR="00503CA4">
              <w:rPr>
                <w:noProof/>
                <w:webHidden/>
              </w:rPr>
              <w:instrText xml:space="preserve"> PAGEREF _Toc202194388 \h </w:instrText>
            </w:r>
            <w:r w:rsidR="00503CA4">
              <w:rPr>
                <w:noProof/>
                <w:webHidden/>
              </w:rPr>
            </w:r>
            <w:r w:rsidR="00503CA4">
              <w:rPr>
                <w:noProof/>
                <w:webHidden/>
              </w:rPr>
              <w:fldChar w:fldCharType="separate"/>
            </w:r>
            <w:r>
              <w:rPr>
                <w:noProof/>
                <w:webHidden/>
              </w:rPr>
              <w:t>34</w:t>
            </w:r>
            <w:r w:rsidR="00503CA4">
              <w:rPr>
                <w:noProof/>
                <w:webHidden/>
              </w:rPr>
              <w:fldChar w:fldCharType="end"/>
            </w:r>
          </w:hyperlink>
        </w:p>
        <w:p w14:paraId="75D8F461" w14:textId="77D36C3C" w:rsidR="00503CA4" w:rsidRDefault="00CA186A">
          <w:pPr>
            <w:pStyle w:val="TM2"/>
            <w:tabs>
              <w:tab w:val="left" w:pos="400"/>
            </w:tabs>
            <w:rPr>
              <w:rFonts w:eastAsiaTheme="minorEastAsia" w:cstheme="minorBidi"/>
              <w:b w:val="0"/>
              <w:bCs w:val="0"/>
              <w:noProof/>
              <w:sz w:val="22"/>
              <w:szCs w:val="22"/>
            </w:rPr>
          </w:pPr>
          <w:hyperlink w:anchor="_Toc202194389" w:history="1">
            <w:r w:rsidR="00503CA4" w:rsidRPr="005155B7">
              <w:rPr>
                <w:rStyle w:val="Lienhypertexte"/>
                <w:noProof/>
              </w:rPr>
              <w:t>1.</w:t>
            </w:r>
            <w:r w:rsidR="00503CA4">
              <w:rPr>
                <w:rFonts w:eastAsiaTheme="minorEastAsia" w:cstheme="minorBidi"/>
                <w:b w:val="0"/>
                <w:bCs w:val="0"/>
                <w:noProof/>
                <w:sz w:val="22"/>
                <w:szCs w:val="22"/>
              </w:rPr>
              <w:tab/>
            </w:r>
            <w:r w:rsidR="00503CA4" w:rsidRPr="005155B7">
              <w:rPr>
                <w:rStyle w:val="Lienhypertexte"/>
                <w:noProof/>
              </w:rPr>
              <w:t>Redéfinition des grands équilibres :</w:t>
            </w:r>
            <w:r w:rsidR="00503CA4">
              <w:rPr>
                <w:noProof/>
                <w:webHidden/>
              </w:rPr>
              <w:tab/>
            </w:r>
            <w:r w:rsidR="00503CA4">
              <w:rPr>
                <w:noProof/>
                <w:webHidden/>
              </w:rPr>
              <w:fldChar w:fldCharType="begin"/>
            </w:r>
            <w:r w:rsidR="00503CA4">
              <w:rPr>
                <w:noProof/>
                <w:webHidden/>
              </w:rPr>
              <w:instrText xml:space="preserve"> PAGEREF _Toc202194389 \h </w:instrText>
            </w:r>
            <w:r w:rsidR="00503CA4">
              <w:rPr>
                <w:noProof/>
                <w:webHidden/>
              </w:rPr>
            </w:r>
            <w:r w:rsidR="00503CA4">
              <w:rPr>
                <w:noProof/>
                <w:webHidden/>
              </w:rPr>
              <w:fldChar w:fldCharType="separate"/>
            </w:r>
            <w:r>
              <w:rPr>
                <w:noProof/>
                <w:webHidden/>
              </w:rPr>
              <w:t>34</w:t>
            </w:r>
            <w:r w:rsidR="00503CA4">
              <w:rPr>
                <w:noProof/>
                <w:webHidden/>
              </w:rPr>
              <w:fldChar w:fldCharType="end"/>
            </w:r>
          </w:hyperlink>
        </w:p>
        <w:p w14:paraId="1F243469" w14:textId="73A558C0" w:rsidR="00503CA4" w:rsidRDefault="00CA186A">
          <w:pPr>
            <w:pStyle w:val="TM2"/>
            <w:tabs>
              <w:tab w:val="left" w:pos="600"/>
            </w:tabs>
            <w:rPr>
              <w:rFonts w:eastAsiaTheme="minorEastAsia" w:cstheme="minorBidi"/>
              <w:b w:val="0"/>
              <w:bCs w:val="0"/>
              <w:noProof/>
              <w:sz w:val="22"/>
              <w:szCs w:val="22"/>
            </w:rPr>
          </w:pPr>
          <w:hyperlink w:anchor="_Toc202194390" w:history="1">
            <w:r w:rsidR="00503CA4" w:rsidRPr="005155B7">
              <w:rPr>
                <w:rStyle w:val="Lienhypertexte"/>
                <w:noProof/>
              </w:rPr>
              <w:t xml:space="preserve">2. </w:t>
            </w:r>
            <w:r w:rsidR="00503CA4">
              <w:rPr>
                <w:rFonts w:eastAsiaTheme="minorEastAsia" w:cstheme="minorBidi"/>
                <w:b w:val="0"/>
                <w:bCs w:val="0"/>
                <w:noProof/>
                <w:sz w:val="22"/>
                <w:szCs w:val="22"/>
              </w:rPr>
              <w:tab/>
            </w:r>
            <w:r w:rsidR="00503CA4" w:rsidRPr="005155B7">
              <w:rPr>
                <w:rStyle w:val="Lienhypertexte"/>
                <w:noProof/>
              </w:rPr>
              <w:t>Organisation du pouvoir :</w:t>
            </w:r>
            <w:r w:rsidR="00503CA4">
              <w:rPr>
                <w:noProof/>
                <w:webHidden/>
              </w:rPr>
              <w:tab/>
            </w:r>
            <w:r w:rsidR="00503CA4">
              <w:rPr>
                <w:noProof/>
                <w:webHidden/>
              </w:rPr>
              <w:fldChar w:fldCharType="begin"/>
            </w:r>
            <w:r w:rsidR="00503CA4">
              <w:rPr>
                <w:noProof/>
                <w:webHidden/>
              </w:rPr>
              <w:instrText xml:space="preserve"> PAGEREF _Toc202194390 \h </w:instrText>
            </w:r>
            <w:r w:rsidR="00503CA4">
              <w:rPr>
                <w:noProof/>
                <w:webHidden/>
              </w:rPr>
            </w:r>
            <w:r w:rsidR="00503CA4">
              <w:rPr>
                <w:noProof/>
                <w:webHidden/>
              </w:rPr>
              <w:fldChar w:fldCharType="separate"/>
            </w:r>
            <w:r>
              <w:rPr>
                <w:noProof/>
                <w:webHidden/>
              </w:rPr>
              <w:t>34</w:t>
            </w:r>
            <w:r w:rsidR="00503CA4">
              <w:rPr>
                <w:noProof/>
                <w:webHidden/>
              </w:rPr>
              <w:fldChar w:fldCharType="end"/>
            </w:r>
          </w:hyperlink>
        </w:p>
        <w:p w14:paraId="4AFB6DB2" w14:textId="30834CB3" w:rsidR="00503CA4" w:rsidRDefault="00CA186A">
          <w:pPr>
            <w:pStyle w:val="TM2"/>
            <w:tabs>
              <w:tab w:val="left" w:pos="400"/>
            </w:tabs>
            <w:rPr>
              <w:rFonts w:eastAsiaTheme="minorEastAsia" w:cstheme="minorBidi"/>
              <w:b w:val="0"/>
              <w:bCs w:val="0"/>
              <w:noProof/>
              <w:sz w:val="22"/>
              <w:szCs w:val="22"/>
            </w:rPr>
          </w:pPr>
          <w:hyperlink w:anchor="_Toc202194391" w:history="1">
            <w:r w:rsidR="00503CA4" w:rsidRPr="005155B7">
              <w:rPr>
                <w:rStyle w:val="Lienhypertexte"/>
                <w:noProof/>
              </w:rPr>
              <w:t>3.</w:t>
            </w:r>
            <w:r w:rsidR="00503CA4">
              <w:rPr>
                <w:rFonts w:eastAsiaTheme="minorEastAsia" w:cstheme="minorBidi"/>
                <w:b w:val="0"/>
                <w:bCs w:val="0"/>
                <w:noProof/>
                <w:sz w:val="22"/>
                <w:szCs w:val="22"/>
              </w:rPr>
              <w:tab/>
            </w:r>
            <w:r w:rsidR="00503CA4" w:rsidRPr="005155B7">
              <w:rPr>
                <w:rStyle w:val="Lienhypertexte"/>
                <w:noProof/>
              </w:rPr>
              <w:t>Stratégies de puissance :</w:t>
            </w:r>
            <w:r w:rsidR="00503CA4">
              <w:rPr>
                <w:noProof/>
                <w:webHidden/>
              </w:rPr>
              <w:tab/>
            </w:r>
            <w:r w:rsidR="00503CA4">
              <w:rPr>
                <w:noProof/>
                <w:webHidden/>
              </w:rPr>
              <w:fldChar w:fldCharType="begin"/>
            </w:r>
            <w:r w:rsidR="00503CA4">
              <w:rPr>
                <w:noProof/>
                <w:webHidden/>
              </w:rPr>
              <w:instrText xml:space="preserve"> PAGEREF _Toc202194391 \h </w:instrText>
            </w:r>
            <w:r w:rsidR="00503CA4">
              <w:rPr>
                <w:noProof/>
                <w:webHidden/>
              </w:rPr>
            </w:r>
            <w:r w:rsidR="00503CA4">
              <w:rPr>
                <w:noProof/>
                <w:webHidden/>
              </w:rPr>
              <w:fldChar w:fldCharType="separate"/>
            </w:r>
            <w:r>
              <w:rPr>
                <w:noProof/>
                <w:webHidden/>
              </w:rPr>
              <w:t>34</w:t>
            </w:r>
            <w:r w:rsidR="00503CA4">
              <w:rPr>
                <w:noProof/>
                <w:webHidden/>
              </w:rPr>
              <w:fldChar w:fldCharType="end"/>
            </w:r>
          </w:hyperlink>
        </w:p>
        <w:p w14:paraId="2AAC1F6E" w14:textId="1615E10A" w:rsidR="00503CA4" w:rsidRDefault="00CA186A">
          <w:pPr>
            <w:pStyle w:val="TM2"/>
            <w:tabs>
              <w:tab w:val="left" w:pos="400"/>
            </w:tabs>
            <w:rPr>
              <w:rFonts w:eastAsiaTheme="minorEastAsia" w:cstheme="minorBidi"/>
              <w:b w:val="0"/>
              <w:bCs w:val="0"/>
              <w:noProof/>
              <w:sz w:val="22"/>
              <w:szCs w:val="22"/>
            </w:rPr>
          </w:pPr>
          <w:hyperlink w:anchor="_Toc202194392" w:history="1">
            <w:r w:rsidR="00503CA4" w:rsidRPr="005155B7">
              <w:rPr>
                <w:rStyle w:val="Lienhypertexte"/>
                <w:noProof/>
              </w:rPr>
              <w:t>4.</w:t>
            </w:r>
            <w:r w:rsidR="00503CA4">
              <w:rPr>
                <w:rFonts w:eastAsiaTheme="minorEastAsia" w:cstheme="minorBidi"/>
                <w:b w:val="0"/>
                <w:bCs w:val="0"/>
                <w:noProof/>
                <w:sz w:val="22"/>
                <w:szCs w:val="22"/>
              </w:rPr>
              <w:tab/>
            </w:r>
            <w:r w:rsidR="00503CA4" w:rsidRPr="005155B7">
              <w:rPr>
                <w:rStyle w:val="Lienhypertexte"/>
                <w:noProof/>
              </w:rPr>
              <w:t>Structures de force :</w:t>
            </w:r>
            <w:r w:rsidR="00503CA4">
              <w:rPr>
                <w:noProof/>
                <w:webHidden/>
              </w:rPr>
              <w:tab/>
            </w:r>
            <w:r w:rsidR="00503CA4">
              <w:rPr>
                <w:noProof/>
                <w:webHidden/>
              </w:rPr>
              <w:fldChar w:fldCharType="begin"/>
            </w:r>
            <w:r w:rsidR="00503CA4">
              <w:rPr>
                <w:noProof/>
                <w:webHidden/>
              </w:rPr>
              <w:instrText xml:space="preserve"> PAGEREF _Toc202194392 \h </w:instrText>
            </w:r>
            <w:r w:rsidR="00503CA4">
              <w:rPr>
                <w:noProof/>
                <w:webHidden/>
              </w:rPr>
            </w:r>
            <w:r w:rsidR="00503CA4">
              <w:rPr>
                <w:noProof/>
                <w:webHidden/>
              </w:rPr>
              <w:fldChar w:fldCharType="separate"/>
            </w:r>
            <w:r>
              <w:rPr>
                <w:noProof/>
                <w:webHidden/>
              </w:rPr>
              <w:t>34</w:t>
            </w:r>
            <w:r w:rsidR="00503CA4">
              <w:rPr>
                <w:noProof/>
                <w:webHidden/>
              </w:rPr>
              <w:fldChar w:fldCharType="end"/>
            </w:r>
          </w:hyperlink>
        </w:p>
        <w:p w14:paraId="283E89AB" w14:textId="697D83AD" w:rsidR="00503CA4" w:rsidRDefault="00CA186A">
          <w:pPr>
            <w:pStyle w:val="TM2"/>
            <w:tabs>
              <w:tab w:val="left" w:pos="400"/>
            </w:tabs>
            <w:rPr>
              <w:rFonts w:eastAsiaTheme="minorEastAsia" w:cstheme="minorBidi"/>
              <w:b w:val="0"/>
              <w:bCs w:val="0"/>
              <w:noProof/>
              <w:sz w:val="22"/>
              <w:szCs w:val="22"/>
            </w:rPr>
          </w:pPr>
          <w:hyperlink w:anchor="_Toc202194393" w:history="1">
            <w:r w:rsidR="00503CA4" w:rsidRPr="005155B7">
              <w:rPr>
                <w:rStyle w:val="Lienhypertexte"/>
                <w:noProof/>
              </w:rPr>
              <w:t>5.</w:t>
            </w:r>
            <w:r w:rsidR="00503CA4">
              <w:rPr>
                <w:rFonts w:eastAsiaTheme="minorEastAsia" w:cstheme="minorBidi"/>
                <w:b w:val="0"/>
                <w:bCs w:val="0"/>
                <w:noProof/>
                <w:sz w:val="22"/>
                <w:szCs w:val="22"/>
              </w:rPr>
              <w:tab/>
            </w:r>
            <w:r w:rsidR="00503CA4" w:rsidRPr="005155B7">
              <w:rPr>
                <w:rStyle w:val="Lienhypertexte"/>
                <w:noProof/>
              </w:rPr>
              <w:t>Guerre hybride :</w:t>
            </w:r>
            <w:r w:rsidR="00503CA4">
              <w:rPr>
                <w:noProof/>
                <w:webHidden/>
              </w:rPr>
              <w:tab/>
            </w:r>
            <w:r w:rsidR="00503CA4">
              <w:rPr>
                <w:noProof/>
                <w:webHidden/>
              </w:rPr>
              <w:fldChar w:fldCharType="begin"/>
            </w:r>
            <w:r w:rsidR="00503CA4">
              <w:rPr>
                <w:noProof/>
                <w:webHidden/>
              </w:rPr>
              <w:instrText xml:space="preserve"> PAGEREF _Toc202194393 \h </w:instrText>
            </w:r>
            <w:r w:rsidR="00503CA4">
              <w:rPr>
                <w:noProof/>
                <w:webHidden/>
              </w:rPr>
            </w:r>
            <w:r w:rsidR="00503CA4">
              <w:rPr>
                <w:noProof/>
                <w:webHidden/>
              </w:rPr>
              <w:fldChar w:fldCharType="separate"/>
            </w:r>
            <w:r>
              <w:rPr>
                <w:noProof/>
                <w:webHidden/>
              </w:rPr>
              <w:t>35</w:t>
            </w:r>
            <w:r w:rsidR="00503CA4">
              <w:rPr>
                <w:noProof/>
                <w:webHidden/>
              </w:rPr>
              <w:fldChar w:fldCharType="end"/>
            </w:r>
          </w:hyperlink>
        </w:p>
        <w:p w14:paraId="138F5BDA" w14:textId="3F4B1C25" w:rsidR="00D60E5B" w:rsidRDefault="00D60E5B">
          <w:r>
            <w:rPr>
              <w:b/>
              <w:bCs/>
            </w:rPr>
            <w:fldChar w:fldCharType="end"/>
          </w:r>
        </w:p>
      </w:sdtContent>
    </w:sdt>
    <w:p w14:paraId="4F72FF80" w14:textId="3CAF88CC" w:rsidR="00096ED4" w:rsidRDefault="00096ED4" w:rsidP="00C7548A"/>
    <w:p w14:paraId="09C0B42F" w14:textId="77777777" w:rsidR="00096ED4" w:rsidRPr="00E85775" w:rsidRDefault="00096ED4" w:rsidP="00C7548A"/>
    <w:p w14:paraId="40CD2B04" w14:textId="77777777" w:rsidR="00E85775" w:rsidRPr="00E85775" w:rsidRDefault="00E85775" w:rsidP="00C7548A"/>
    <w:p w14:paraId="19F81E49" w14:textId="77777777" w:rsidR="00E85775" w:rsidRPr="00096ED4" w:rsidRDefault="00E85775" w:rsidP="009B5151">
      <w:pPr>
        <w:pStyle w:val="Titre1"/>
        <w:keepLines/>
        <w:numPr>
          <w:ilvl w:val="0"/>
          <w:numId w:val="0"/>
        </w:numPr>
        <w:spacing w:before="240" w:after="0"/>
      </w:pPr>
      <w:r w:rsidRPr="00E85775">
        <w:rPr>
          <w:sz w:val="28"/>
          <w:szCs w:val="32"/>
        </w:rPr>
        <w:br w:type="page"/>
      </w:r>
      <w:bookmarkStart w:id="2" w:name="_Toc449596220"/>
      <w:bookmarkStart w:id="3" w:name="_Toc507666575"/>
      <w:bookmarkStart w:id="4" w:name="_Toc50113946"/>
      <w:bookmarkStart w:id="5" w:name="_Toc191549599"/>
      <w:bookmarkStart w:id="6" w:name="_Toc193726948"/>
      <w:bookmarkStart w:id="7" w:name="_Toc202194302"/>
      <w:bookmarkEnd w:id="1"/>
      <w:r w:rsidRPr="00CD502D">
        <w:rPr>
          <w:rFonts w:ascii="Arial" w:hAnsi="Arial" w:cs="Arial"/>
          <w:sz w:val="22"/>
          <w:szCs w:val="22"/>
        </w:rPr>
        <w:lastRenderedPageBreak/>
        <w:t>ARTICLE 1 – PIÈCES CONTRACTUELLES</w:t>
      </w:r>
      <w:bookmarkEnd w:id="2"/>
      <w:r w:rsidRPr="00CD502D">
        <w:rPr>
          <w:rFonts w:ascii="Arial" w:hAnsi="Arial" w:cs="Arial"/>
          <w:sz w:val="22"/>
          <w:szCs w:val="22"/>
        </w:rPr>
        <w:t>.</w:t>
      </w:r>
      <w:bookmarkEnd w:id="3"/>
      <w:bookmarkEnd w:id="4"/>
      <w:bookmarkEnd w:id="5"/>
      <w:bookmarkEnd w:id="6"/>
      <w:bookmarkEnd w:id="7"/>
    </w:p>
    <w:p w14:paraId="5EAE8439" w14:textId="77777777" w:rsidR="00E85775" w:rsidRPr="00E85775" w:rsidRDefault="00E85775" w:rsidP="00C7548A"/>
    <w:p w14:paraId="68137744" w14:textId="77777777" w:rsidR="00965E92" w:rsidRPr="00965E92" w:rsidRDefault="00965E92" w:rsidP="00C7548A">
      <w:pPr>
        <w:rPr>
          <w:b/>
        </w:rPr>
      </w:pPr>
      <w:r w:rsidRPr="00965E92">
        <w:t>Les présents documents contractuels sont soumis au code de la commande publique</w:t>
      </w:r>
      <w:r w:rsidRPr="00965E92">
        <w:rPr>
          <w:b/>
        </w:rPr>
        <w:t>.</w:t>
      </w:r>
    </w:p>
    <w:p w14:paraId="4DD34F82" w14:textId="77777777" w:rsidR="00965E92" w:rsidRPr="00965E92" w:rsidRDefault="00965E92" w:rsidP="00C7548A"/>
    <w:p w14:paraId="3E9E05F8" w14:textId="77777777" w:rsidR="00965E92" w:rsidRPr="00965E92" w:rsidRDefault="0037147F" w:rsidP="00C7548A">
      <w:r>
        <w:t>L’accord-cadre</w:t>
      </w:r>
      <w:r w:rsidR="00965E92" w:rsidRPr="00965E92">
        <w:t xml:space="preserve"> est régi par les documents suivants qui, en cas de contradiction, prévalent dans l'ordre ci-après :</w:t>
      </w:r>
    </w:p>
    <w:p w14:paraId="4F57C978" w14:textId="77777777" w:rsidR="00965E92" w:rsidRPr="00965E92" w:rsidRDefault="00965E92" w:rsidP="00C7548A">
      <w:bookmarkStart w:id="8" w:name="_Toc116463715"/>
      <w:bookmarkStart w:id="9" w:name="_Ref194290952"/>
      <w:bookmarkStart w:id="10" w:name="_Ref194290967"/>
      <w:bookmarkStart w:id="11" w:name="_Toc228778920"/>
    </w:p>
    <w:p w14:paraId="6F47E8B3" w14:textId="654B3518" w:rsidR="00E80F33" w:rsidRDefault="006715AC" w:rsidP="00E80F33">
      <w:pPr>
        <w:ind w:left="426" w:hanging="426"/>
      </w:pPr>
      <w:bookmarkStart w:id="12" w:name="_Ref194301465"/>
      <w:bookmarkStart w:id="13" w:name="_Ref194301596"/>
      <w:bookmarkStart w:id="14" w:name="_Toc228778922"/>
      <w:bookmarkStart w:id="15" w:name="_Toc293670165"/>
      <w:bookmarkEnd w:id="8"/>
      <w:bookmarkEnd w:id="9"/>
      <w:bookmarkEnd w:id="10"/>
      <w:bookmarkEnd w:id="11"/>
      <w:r>
        <w:t>1.1</w:t>
      </w:r>
      <w:r w:rsidR="00680526">
        <w:t>.</w:t>
      </w:r>
      <w:r>
        <w:t xml:space="preserve"> </w:t>
      </w:r>
      <w:r w:rsidR="00965E92" w:rsidRPr="00965E92">
        <w:t xml:space="preserve">Le présent cahier des clauses </w:t>
      </w:r>
      <w:r>
        <w:t xml:space="preserve">particulières </w:t>
      </w:r>
      <w:r w:rsidR="009949CF">
        <w:t xml:space="preserve">valant acte d’engagement </w:t>
      </w:r>
      <w:r>
        <w:t>(CC</w:t>
      </w:r>
      <w:r w:rsidR="00965E92" w:rsidRPr="00965E92">
        <w:t>P</w:t>
      </w:r>
      <w:bookmarkEnd w:id="12"/>
      <w:bookmarkEnd w:id="13"/>
      <w:bookmarkEnd w:id="14"/>
      <w:r w:rsidR="009949CF">
        <w:t xml:space="preserve"> valant AE</w:t>
      </w:r>
      <w:r w:rsidR="00965E92" w:rsidRPr="00965E92">
        <w:t>)</w:t>
      </w:r>
      <w:bookmarkEnd w:id="15"/>
      <w:r w:rsidR="00965E92" w:rsidRPr="00965E92">
        <w:t xml:space="preserve"> </w:t>
      </w:r>
      <w:r w:rsidR="00E80F33">
        <w:t xml:space="preserve">signé </w:t>
      </w:r>
      <w:r w:rsidR="00E80F33" w:rsidRPr="00965E92">
        <w:t xml:space="preserve">par le titulaire et </w:t>
      </w:r>
      <w:r w:rsidR="00E80F33">
        <w:t xml:space="preserve">l’acheteur </w:t>
      </w:r>
      <w:r w:rsidR="00E80F33" w:rsidRPr="00254A93">
        <w:rPr>
          <w:b/>
        </w:rPr>
        <w:t>*</w:t>
      </w:r>
      <w:r w:rsidR="00E80F33">
        <w:t xml:space="preserve"> </w:t>
      </w:r>
      <w:r w:rsidR="00E80F33" w:rsidRPr="00766B4E">
        <w:t xml:space="preserve">et </w:t>
      </w:r>
      <w:r w:rsidR="00E80F33" w:rsidRPr="006715AC">
        <w:t>ses annexes énumérées ci-après :</w:t>
      </w:r>
    </w:p>
    <w:p w14:paraId="34B716E3" w14:textId="332AABE8" w:rsidR="00E80F33" w:rsidRDefault="00E80F33" w:rsidP="007D5DAB">
      <w:pPr>
        <w:pStyle w:val="Paragraphedeliste"/>
        <w:numPr>
          <w:ilvl w:val="0"/>
          <w:numId w:val="26"/>
        </w:numPr>
      </w:pPr>
      <w:proofErr w:type="gramStart"/>
      <w:r>
        <w:t>annexe</w:t>
      </w:r>
      <w:proofErr w:type="gramEnd"/>
      <w:r>
        <w:t xml:space="preserve"> 1 : annexe technique ;</w:t>
      </w:r>
    </w:p>
    <w:p w14:paraId="6EF5BFAE" w14:textId="56F33EA3" w:rsidR="00E80F33" w:rsidRDefault="00E80F33" w:rsidP="007D5DAB">
      <w:pPr>
        <w:pStyle w:val="Paragraphedeliste"/>
        <w:numPr>
          <w:ilvl w:val="0"/>
          <w:numId w:val="26"/>
        </w:numPr>
      </w:pPr>
      <w:proofErr w:type="gramStart"/>
      <w:r w:rsidRPr="00987048">
        <w:rPr>
          <w:i/>
        </w:rPr>
        <w:t>le</w:t>
      </w:r>
      <w:proofErr w:type="gramEnd"/>
      <w:r w:rsidRPr="00987048">
        <w:rPr>
          <w:i/>
        </w:rPr>
        <w:t xml:space="preserve"> cas échéant</w:t>
      </w:r>
      <w:r w:rsidRPr="00566BB4">
        <w:t>, annexe 2 : déclaration de sous-traitance (DC4)</w:t>
      </w:r>
      <w:r>
        <w:t>.</w:t>
      </w:r>
    </w:p>
    <w:p w14:paraId="4D2D2BF4" w14:textId="77777777" w:rsidR="00965E92" w:rsidRPr="00965E92" w:rsidRDefault="00965E92" w:rsidP="00D60E5B">
      <w:bookmarkStart w:id="16" w:name="_Toc228778931"/>
    </w:p>
    <w:p w14:paraId="58FC0CC6" w14:textId="3756446E" w:rsidR="00965E92" w:rsidRPr="00965E92" w:rsidRDefault="006715AC" w:rsidP="00D60E5B">
      <w:bookmarkStart w:id="17" w:name="_Toc293670167"/>
      <w:r>
        <w:t>1.2</w:t>
      </w:r>
      <w:r w:rsidR="00680526">
        <w:t>.</w:t>
      </w:r>
      <w:r>
        <w:t xml:space="preserve"> </w:t>
      </w:r>
      <w:r w:rsidR="00965E92" w:rsidRPr="00965E92">
        <w:t xml:space="preserve">Le cahier des clauses administratives générales </w:t>
      </w:r>
      <w:r w:rsidR="00745A69">
        <w:t>applicables aux</w:t>
      </w:r>
      <w:r w:rsidR="00965E92" w:rsidRPr="00965E92">
        <w:t xml:space="preserve"> marchés publics de </w:t>
      </w:r>
      <w:r w:rsidR="00745A69" w:rsidRPr="00745A69">
        <w:t>prestations intellectuelles</w:t>
      </w:r>
      <w:r w:rsidR="00965E92" w:rsidRPr="00745A69">
        <w:t xml:space="preserve"> </w:t>
      </w:r>
      <w:r w:rsidR="00965E92" w:rsidRPr="00965E92">
        <w:t>(CCAG</w:t>
      </w:r>
      <w:bookmarkEnd w:id="16"/>
      <w:bookmarkEnd w:id="17"/>
      <w:r w:rsidR="00745A69">
        <w:t>/PI)</w:t>
      </w:r>
      <w:r w:rsidR="00965E92" w:rsidRPr="00965E92">
        <w:t xml:space="preserve"> </w:t>
      </w:r>
      <w:r w:rsidR="003957B9" w:rsidRPr="003957B9">
        <w:t xml:space="preserve">approuvé par l'arrêté du 30 mars 2021 (non joint aux pièces </w:t>
      </w:r>
      <w:r w:rsidR="0037147F">
        <w:t>de l’accord-cadre</w:t>
      </w:r>
      <w:r w:rsidR="003957B9" w:rsidRPr="003957B9">
        <w:t xml:space="preserve"> mais dont le titulaire déclare avoir pris connaissance)</w:t>
      </w:r>
      <w:r w:rsidR="00965E92" w:rsidRPr="00965E92">
        <w:t xml:space="preserve">. </w:t>
      </w:r>
    </w:p>
    <w:p w14:paraId="5882FFAA" w14:textId="77777777" w:rsidR="00965E92" w:rsidRPr="00965E92" w:rsidRDefault="00965E92" w:rsidP="00D60E5B"/>
    <w:p w14:paraId="349700A3" w14:textId="3148BB15" w:rsidR="00965E92" w:rsidRPr="00965E92" w:rsidRDefault="006715AC" w:rsidP="00D60E5B">
      <w:r>
        <w:t>1.3</w:t>
      </w:r>
      <w:r w:rsidR="00680526">
        <w:t>.</w:t>
      </w:r>
      <w:r>
        <w:t xml:space="preserve"> </w:t>
      </w:r>
      <w:r w:rsidR="00965E92" w:rsidRPr="00965E92">
        <w:t xml:space="preserve">L'offre technique du titulaire. </w:t>
      </w:r>
    </w:p>
    <w:p w14:paraId="20004BED" w14:textId="77777777" w:rsidR="00965E92" w:rsidRPr="00965E92" w:rsidRDefault="00965E92" w:rsidP="00C7548A"/>
    <w:p w14:paraId="466D8D5A" w14:textId="38D6CE86" w:rsidR="00965E92" w:rsidRDefault="00965E92" w:rsidP="006715AC">
      <w:pPr>
        <w:rPr>
          <w:sz w:val="16"/>
          <w:szCs w:val="16"/>
        </w:rPr>
      </w:pPr>
      <w:r w:rsidRPr="00254A93">
        <w:rPr>
          <w:b/>
        </w:rPr>
        <w:t>*</w:t>
      </w:r>
      <w:r w:rsidRPr="00254A93">
        <w:rPr>
          <w:sz w:val="16"/>
          <w:szCs w:val="16"/>
        </w:rPr>
        <w:t xml:space="preserve"> </w:t>
      </w:r>
      <w:r w:rsidR="006715AC" w:rsidRPr="00254A93">
        <w:rPr>
          <w:sz w:val="16"/>
          <w:szCs w:val="16"/>
        </w:rPr>
        <w:t>Aucune valeur contractuelle n’est reconnue à tout autre document à caractère financier figurant dans l'offre du titulaire.</w:t>
      </w:r>
    </w:p>
    <w:p w14:paraId="23BDBE3A" w14:textId="77777777" w:rsidR="00FE7AD4" w:rsidRPr="00965E92" w:rsidRDefault="00FE7AD4" w:rsidP="006715AC"/>
    <w:p w14:paraId="44BBA230"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18" w:name="_Toc50113947"/>
      <w:bookmarkStart w:id="19" w:name="_Toc191549600"/>
      <w:bookmarkStart w:id="20" w:name="_Toc193726949"/>
      <w:bookmarkStart w:id="21" w:name="_Toc202194303"/>
      <w:bookmarkStart w:id="22" w:name="_Toc449596221"/>
      <w:bookmarkStart w:id="23" w:name="_Toc507666576"/>
      <w:r w:rsidRPr="00CD502D">
        <w:rPr>
          <w:rFonts w:ascii="Arial" w:hAnsi="Arial" w:cs="Arial"/>
          <w:sz w:val="22"/>
          <w:szCs w:val="22"/>
        </w:rPr>
        <w:t xml:space="preserve">ARTICLE 2 - </w:t>
      </w:r>
      <w:bookmarkStart w:id="24" w:name="_Toc293670170"/>
      <w:r w:rsidRPr="00CD502D">
        <w:rPr>
          <w:rFonts w:ascii="Arial" w:hAnsi="Arial" w:cs="Arial"/>
          <w:sz w:val="22"/>
          <w:szCs w:val="22"/>
        </w:rPr>
        <w:t xml:space="preserve">OBJET </w:t>
      </w:r>
      <w:r w:rsidR="0037147F" w:rsidRPr="00CD502D">
        <w:rPr>
          <w:rFonts w:ascii="Arial" w:hAnsi="Arial" w:cs="Arial"/>
          <w:sz w:val="22"/>
          <w:szCs w:val="22"/>
        </w:rPr>
        <w:t>DE L’ACCORD-CADRE</w:t>
      </w:r>
      <w:r w:rsidRPr="00CD502D">
        <w:rPr>
          <w:rFonts w:ascii="Arial" w:hAnsi="Arial" w:cs="Arial"/>
          <w:sz w:val="22"/>
          <w:szCs w:val="22"/>
        </w:rPr>
        <w:t>.</w:t>
      </w:r>
      <w:bookmarkEnd w:id="18"/>
      <w:bookmarkEnd w:id="19"/>
      <w:bookmarkEnd w:id="20"/>
      <w:bookmarkEnd w:id="21"/>
      <w:r w:rsidRPr="00CD502D">
        <w:rPr>
          <w:rFonts w:ascii="Arial" w:hAnsi="Arial" w:cs="Arial"/>
          <w:sz w:val="22"/>
          <w:szCs w:val="22"/>
        </w:rPr>
        <w:t xml:space="preserve"> </w:t>
      </w:r>
      <w:bookmarkEnd w:id="22"/>
      <w:bookmarkEnd w:id="23"/>
      <w:bookmarkEnd w:id="24"/>
    </w:p>
    <w:p w14:paraId="6D49E1C1" w14:textId="77777777" w:rsidR="00E85775" w:rsidRPr="00E85775" w:rsidRDefault="00E85775" w:rsidP="00C7548A"/>
    <w:p w14:paraId="46668C8B" w14:textId="4EC28BFA" w:rsidR="00E85775" w:rsidRPr="00E85775" w:rsidRDefault="00745A69" w:rsidP="00C7548A">
      <w:r>
        <w:t xml:space="preserve">Le présent </w:t>
      </w:r>
      <w:r w:rsidR="0037147F">
        <w:t>accord-cadre</w:t>
      </w:r>
      <w:r>
        <w:t xml:space="preserve"> a pour objet </w:t>
      </w:r>
      <w:r w:rsidR="0037147F">
        <w:t xml:space="preserve">l’observatoire </w:t>
      </w:r>
      <w:r w:rsidR="00D60E5B">
        <w:t>n°</w:t>
      </w:r>
      <w:r w:rsidR="003C0248">
        <w:rPr>
          <w:b/>
        </w:rPr>
        <w:t>2025-04</w:t>
      </w:r>
      <w:r w:rsidR="0037147F" w:rsidRPr="0037147F">
        <w:t xml:space="preserve"> intitulé : « </w:t>
      </w:r>
      <w:r w:rsidR="00E959BD">
        <w:rPr>
          <w:b/>
        </w:rPr>
        <w:t>Observatoire de la Russie, de l’Europe orientale, du Caucase et de l’Asie centrale</w:t>
      </w:r>
      <w:r w:rsidR="0037147F" w:rsidRPr="0037147F">
        <w:t xml:space="preserve"> »</w:t>
      </w:r>
      <w:r w:rsidR="00A3670A">
        <w:t>.</w:t>
      </w:r>
    </w:p>
    <w:p w14:paraId="672A8BD5" w14:textId="77777777" w:rsidR="00E85775" w:rsidRPr="00E85775" w:rsidRDefault="00E85775" w:rsidP="00C7548A"/>
    <w:p w14:paraId="66435453" w14:textId="7DEC745D" w:rsidR="00E85775" w:rsidRDefault="00E85775" w:rsidP="00034DA1">
      <w:r w:rsidRPr="00E85775">
        <w:t xml:space="preserve">Les prestations sont </w:t>
      </w:r>
      <w:r w:rsidR="00745A69">
        <w:t xml:space="preserve">détaillées </w:t>
      </w:r>
      <w:r w:rsidR="008A55B3">
        <w:t>dans l’annexe technique</w:t>
      </w:r>
      <w:r w:rsidR="009949CF">
        <w:t xml:space="preserve"> du présent CCP valant AE</w:t>
      </w:r>
      <w:r w:rsidR="00552018">
        <w:t>.</w:t>
      </w:r>
    </w:p>
    <w:p w14:paraId="73390D17" w14:textId="77777777" w:rsidR="00FE7AD4" w:rsidRPr="00E85775" w:rsidRDefault="00FE7AD4" w:rsidP="00034DA1"/>
    <w:p w14:paraId="0208AC4B" w14:textId="2AB792E5" w:rsidR="00E85775" w:rsidRPr="00CD502D" w:rsidRDefault="00E85775" w:rsidP="00CD502D">
      <w:pPr>
        <w:pStyle w:val="Titre1"/>
        <w:keepLines/>
        <w:numPr>
          <w:ilvl w:val="0"/>
          <w:numId w:val="0"/>
        </w:numPr>
        <w:spacing w:before="240" w:after="0"/>
        <w:rPr>
          <w:rFonts w:ascii="Arial" w:hAnsi="Arial" w:cs="Arial"/>
          <w:sz w:val="22"/>
          <w:szCs w:val="22"/>
        </w:rPr>
      </w:pPr>
      <w:bookmarkStart w:id="25" w:name="_Toc507666578"/>
      <w:bookmarkStart w:id="26" w:name="_Toc50113948"/>
      <w:bookmarkStart w:id="27" w:name="_Toc191549601"/>
      <w:bookmarkStart w:id="28" w:name="_Toc193726950"/>
      <w:bookmarkStart w:id="29" w:name="_Toc202194304"/>
      <w:r w:rsidRPr="00CD502D">
        <w:rPr>
          <w:rFonts w:ascii="Arial" w:hAnsi="Arial" w:cs="Arial"/>
          <w:sz w:val="22"/>
          <w:szCs w:val="22"/>
        </w:rPr>
        <w:t xml:space="preserve">ARTICLE 3 </w:t>
      </w:r>
      <w:r w:rsidR="00745A69" w:rsidRPr="00CD502D">
        <w:rPr>
          <w:rFonts w:ascii="Arial" w:hAnsi="Arial" w:cs="Arial"/>
          <w:sz w:val="22"/>
          <w:szCs w:val="22"/>
        </w:rPr>
        <w:t>–</w:t>
      </w:r>
      <w:bookmarkEnd w:id="25"/>
      <w:bookmarkEnd w:id="26"/>
      <w:r w:rsidR="00745A69" w:rsidRPr="00CD502D">
        <w:rPr>
          <w:rFonts w:ascii="Arial" w:hAnsi="Arial" w:cs="Arial"/>
          <w:sz w:val="22"/>
          <w:szCs w:val="22"/>
        </w:rPr>
        <w:t xml:space="preserve"> </w:t>
      </w:r>
      <w:r w:rsidR="00667431">
        <w:rPr>
          <w:rFonts w:ascii="Arial" w:hAnsi="Arial" w:cs="Arial"/>
          <w:sz w:val="22"/>
          <w:szCs w:val="22"/>
          <w:lang w:val="fr-FR"/>
        </w:rPr>
        <w:t xml:space="preserve">FORME ET DUREE </w:t>
      </w:r>
      <w:r w:rsidR="00745A69" w:rsidRPr="00CD502D">
        <w:rPr>
          <w:rFonts w:ascii="Arial" w:hAnsi="Arial" w:cs="Arial"/>
          <w:sz w:val="22"/>
          <w:szCs w:val="22"/>
        </w:rPr>
        <w:t xml:space="preserve"> D’EXÉCUTION </w:t>
      </w:r>
      <w:r w:rsidR="0037147F" w:rsidRPr="00CD502D">
        <w:rPr>
          <w:rFonts w:ascii="Arial" w:hAnsi="Arial" w:cs="Arial"/>
          <w:sz w:val="22"/>
          <w:szCs w:val="22"/>
        </w:rPr>
        <w:t>DE L’ACCORD-CADRE</w:t>
      </w:r>
      <w:bookmarkEnd w:id="27"/>
      <w:bookmarkEnd w:id="28"/>
      <w:bookmarkEnd w:id="29"/>
    </w:p>
    <w:p w14:paraId="21C668C1" w14:textId="77777777" w:rsidR="00E85775" w:rsidRDefault="00E85775" w:rsidP="00C7548A"/>
    <w:p w14:paraId="53AD6DBC" w14:textId="77777777" w:rsidR="0037147F" w:rsidRPr="00E85775" w:rsidRDefault="0037147F" w:rsidP="0037147F">
      <w:r w:rsidRPr="00E85775">
        <w:t xml:space="preserve">L’accord-cadre comprend des prestations forfaitaires et </w:t>
      </w:r>
      <w:r w:rsidRPr="0018326A">
        <w:t>des prestations à bons</w:t>
      </w:r>
      <w:r w:rsidRPr="00E85775">
        <w:t xml:space="preserve"> de commande, conformément aux dispositions des articles R. 2162-1 à R. 2162-6 et R. 2162-13 à R. 2162-14 du code de la commande publique.</w:t>
      </w:r>
    </w:p>
    <w:p w14:paraId="3F57A9ED" w14:textId="77777777" w:rsidR="0037147F" w:rsidRPr="00E85775" w:rsidRDefault="0037147F" w:rsidP="0037147F"/>
    <w:p w14:paraId="211EC0C4" w14:textId="0EEC6B5E" w:rsidR="0037147F" w:rsidRDefault="0037147F" w:rsidP="0037147F">
      <w:r>
        <w:t>La personne publique passe</w:t>
      </w:r>
      <w:r w:rsidRPr="00E85775">
        <w:t xml:space="preserve"> </w:t>
      </w:r>
      <w:r w:rsidRPr="0018326A">
        <w:t>les bons</w:t>
      </w:r>
      <w:r w:rsidRPr="00E85775">
        <w:t xml:space="preserve"> de commande au fur et à mesure de ses besoins</w:t>
      </w:r>
      <w:r w:rsidR="009949CF">
        <w:t>.</w:t>
      </w:r>
    </w:p>
    <w:p w14:paraId="33D5E69C" w14:textId="77777777" w:rsidR="0037147F" w:rsidRDefault="0037147F" w:rsidP="00C7548A"/>
    <w:p w14:paraId="2FFCCC7C" w14:textId="743D6C4D" w:rsidR="00E85775" w:rsidRPr="006150AA" w:rsidRDefault="00346025" w:rsidP="000F7994">
      <w:pPr>
        <w:pStyle w:val="Titre2"/>
      </w:pPr>
      <w:bookmarkStart w:id="30" w:name="_Toc507666579"/>
      <w:bookmarkStart w:id="31" w:name="_Toc50109503"/>
      <w:bookmarkStart w:id="32" w:name="_Toc50113949"/>
      <w:bookmarkStart w:id="33" w:name="_Toc191549602"/>
      <w:bookmarkStart w:id="34" w:name="_Toc193726951"/>
      <w:bookmarkStart w:id="35" w:name="_Toc202194305"/>
      <w:bookmarkStart w:id="36" w:name="_Toc228779020"/>
      <w:r>
        <w:t>3.1</w:t>
      </w:r>
      <w:r w:rsidR="00680526">
        <w:rPr>
          <w:lang w:val="fr-FR"/>
        </w:rPr>
        <w:t>.</w:t>
      </w:r>
      <w:r w:rsidR="00E85775" w:rsidRPr="006150AA">
        <w:t xml:space="preserve"> Durée </w:t>
      </w:r>
      <w:r w:rsidR="00DC76B9">
        <w:rPr>
          <w:lang w:val="fr-FR"/>
        </w:rPr>
        <w:t>de validité de l’</w:t>
      </w:r>
      <w:r w:rsidR="0037147F">
        <w:t>accord-cadre</w:t>
      </w:r>
      <w:r w:rsidR="00E85775" w:rsidRPr="006150AA">
        <w:t>.</w:t>
      </w:r>
      <w:bookmarkEnd w:id="30"/>
      <w:bookmarkEnd w:id="31"/>
      <w:bookmarkEnd w:id="32"/>
      <w:bookmarkEnd w:id="33"/>
      <w:bookmarkEnd w:id="34"/>
      <w:bookmarkEnd w:id="35"/>
    </w:p>
    <w:p w14:paraId="103D7469" w14:textId="77777777" w:rsidR="00E85775" w:rsidRPr="00E85775" w:rsidRDefault="00E85775" w:rsidP="00C7548A"/>
    <w:p w14:paraId="20A79EF0" w14:textId="77777777" w:rsidR="00DC76B9" w:rsidRPr="00DC76B9" w:rsidRDefault="00DC76B9" w:rsidP="00DC76B9">
      <w:r w:rsidRPr="00DC76B9">
        <w:t xml:space="preserve">La durée de validité de l’accord-cadre est la durée pendant </w:t>
      </w:r>
      <w:r w:rsidRPr="00D77C81">
        <w:t>laquelle les bons</w:t>
      </w:r>
      <w:r w:rsidRPr="00DC76B9">
        <w:t xml:space="preserve"> de commande peuvent être émis.</w:t>
      </w:r>
    </w:p>
    <w:p w14:paraId="598918E7" w14:textId="77777777" w:rsidR="00DC76B9" w:rsidRPr="00DC76B9" w:rsidRDefault="00DC76B9" w:rsidP="00DC76B9"/>
    <w:p w14:paraId="7B8D4D33" w14:textId="6F8FDDE9" w:rsidR="00DC76B9" w:rsidRDefault="00DC76B9" w:rsidP="00DC76B9">
      <w:pPr>
        <w:rPr>
          <w:color w:val="000000" w:themeColor="text1"/>
        </w:rPr>
      </w:pPr>
      <w:r w:rsidRPr="00DC76B9">
        <w:t xml:space="preserve">Cette durée </w:t>
      </w:r>
      <w:r w:rsidRPr="00DC76B9">
        <w:rPr>
          <w:color w:val="000000" w:themeColor="text1"/>
        </w:rPr>
        <w:t xml:space="preserve">est de </w:t>
      </w:r>
      <w:r w:rsidR="0012794E" w:rsidRPr="00D60E5B">
        <w:rPr>
          <w:b/>
          <w:color w:val="000000" w:themeColor="text1"/>
        </w:rPr>
        <w:t xml:space="preserve">douze </w:t>
      </w:r>
      <w:r w:rsidRPr="00D60E5B">
        <w:rPr>
          <w:b/>
          <w:color w:val="000000" w:themeColor="text1"/>
        </w:rPr>
        <w:t>(</w:t>
      </w:r>
      <w:r w:rsidR="0012794E" w:rsidRPr="00D60E5B">
        <w:rPr>
          <w:b/>
          <w:color w:val="000000" w:themeColor="text1"/>
        </w:rPr>
        <w:t>12</w:t>
      </w:r>
      <w:r w:rsidR="009B0709" w:rsidRPr="00D60E5B">
        <w:rPr>
          <w:b/>
          <w:color w:val="000000" w:themeColor="text1"/>
        </w:rPr>
        <w:t>)</w:t>
      </w:r>
      <w:r w:rsidR="00167E76" w:rsidRPr="00D60E5B">
        <w:rPr>
          <w:b/>
          <w:color w:val="000000" w:themeColor="text1"/>
        </w:rPr>
        <w:t xml:space="preserve"> </w:t>
      </w:r>
      <w:r w:rsidRPr="00D60E5B">
        <w:rPr>
          <w:b/>
          <w:color w:val="000000" w:themeColor="text1"/>
        </w:rPr>
        <w:t>mois</w:t>
      </w:r>
      <w:r w:rsidRPr="00DC76B9">
        <w:rPr>
          <w:color w:val="000000" w:themeColor="text1"/>
        </w:rPr>
        <w:t xml:space="preserve"> à compter de la date de notification de l’accord-cadre. Il est reconduit tacitement </w:t>
      </w:r>
      <w:r w:rsidRPr="00D60E5B">
        <w:rPr>
          <w:b/>
          <w:color w:val="000000" w:themeColor="text1"/>
        </w:rPr>
        <w:t>deux (2) fois</w:t>
      </w:r>
      <w:r w:rsidRPr="00DC76B9">
        <w:rPr>
          <w:color w:val="000000" w:themeColor="text1"/>
        </w:rPr>
        <w:t xml:space="preserve"> par périodes consécutives de douze (12) mois, sauf dénonciation par la personne publique.</w:t>
      </w:r>
    </w:p>
    <w:p w14:paraId="1F0E917A" w14:textId="77777777" w:rsidR="005C78C8" w:rsidRDefault="005C78C8" w:rsidP="00C7548A">
      <w:pPr>
        <w:rPr>
          <w:color w:val="000000" w:themeColor="text1"/>
        </w:rPr>
      </w:pPr>
    </w:p>
    <w:p w14:paraId="76D7A452" w14:textId="640D7015" w:rsidR="00E85775" w:rsidRDefault="00DC76B9" w:rsidP="00C7548A">
      <w:r w:rsidRPr="00DC76B9">
        <w:rPr>
          <w:color w:val="000000" w:themeColor="text1"/>
        </w:rPr>
        <w:t>En cas de non-reconduction</w:t>
      </w:r>
      <w:r w:rsidRPr="00DC76B9">
        <w:t xml:space="preserve">, le titulaire </w:t>
      </w:r>
      <w:r>
        <w:t>de l’accord-cadre</w:t>
      </w:r>
      <w:r w:rsidR="00D77C81">
        <w:t xml:space="preserve"> en est informé par courriel</w:t>
      </w:r>
      <w:r w:rsidRPr="00DC76B9">
        <w:t xml:space="preserve"> avec accusé réception, </w:t>
      </w:r>
      <w:proofErr w:type="gramStart"/>
      <w:r w:rsidR="00270291">
        <w:rPr>
          <w:color w:val="000000" w:themeColor="text1"/>
        </w:rPr>
        <w:t xml:space="preserve">trois </w:t>
      </w:r>
      <w:r w:rsidRPr="00DC76B9">
        <w:rPr>
          <w:color w:val="000000" w:themeColor="text1"/>
        </w:rPr>
        <w:t xml:space="preserve"> (</w:t>
      </w:r>
      <w:proofErr w:type="gramEnd"/>
      <w:r w:rsidR="00270291">
        <w:rPr>
          <w:color w:val="000000" w:themeColor="text1"/>
        </w:rPr>
        <w:t>3</w:t>
      </w:r>
      <w:r w:rsidRPr="00DC76B9">
        <w:rPr>
          <w:color w:val="000000" w:themeColor="text1"/>
        </w:rPr>
        <w:t xml:space="preserve">) mois </w:t>
      </w:r>
      <w:r w:rsidRPr="00DC76B9">
        <w:t>avant la date de reconduction</w:t>
      </w:r>
      <w:r>
        <w:t>.</w:t>
      </w:r>
    </w:p>
    <w:p w14:paraId="49C7D54D" w14:textId="77777777" w:rsidR="00D44E84" w:rsidRDefault="00D44E84" w:rsidP="00C7548A"/>
    <w:p w14:paraId="124EBA06" w14:textId="465E18EC" w:rsidR="00D44E84" w:rsidRPr="00E85775" w:rsidRDefault="00D44E84" w:rsidP="00D44E84">
      <w:pPr>
        <w:pStyle w:val="Titre2"/>
      </w:pPr>
      <w:bookmarkStart w:id="37" w:name="_Toc507666591"/>
      <w:bookmarkStart w:id="38" w:name="_Toc50109513"/>
      <w:bookmarkStart w:id="39" w:name="_Toc50113959"/>
      <w:bookmarkStart w:id="40" w:name="_Toc80794602"/>
      <w:bookmarkStart w:id="41" w:name="_Toc191549603"/>
      <w:bookmarkStart w:id="42" w:name="_Toc193726952"/>
      <w:bookmarkStart w:id="43" w:name="_Toc202194306"/>
      <w:r w:rsidRPr="00E85775">
        <w:t>3.2</w:t>
      </w:r>
      <w:r w:rsidR="00680526">
        <w:rPr>
          <w:lang w:val="fr-FR"/>
        </w:rPr>
        <w:t>.</w:t>
      </w:r>
      <w:r w:rsidRPr="00E85775">
        <w:t xml:space="preserve"> Durée maximum d’exécution </w:t>
      </w:r>
      <w:r w:rsidRPr="00D77C81">
        <w:t>des bons</w:t>
      </w:r>
      <w:r w:rsidRPr="00E85775">
        <w:t xml:space="preserve"> de commande.</w:t>
      </w:r>
      <w:bookmarkEnd w:id="37"/>
      <w:bookmarkEnd w:id="38"/>
      <w:bookmarkEnd w:id="39"/>
      <w:bookmarkEnd w:id="40"/>
      <w:bookmarkEnd w:id="41"/>
      <w:bookmarkEnd w:id="42"/>
      <w:bookmarkEnd w:id="43"/>
      <w:r w:rsidRPr="00E85775">
        <w:t xml:space="preserve"> </w:t>
      </w:r>
    </w:p>
    <w:p w14:paraId="714343DB" w14:textId="77777777" w:rsidR="00D44E84" w:rsidRPr="00E85775" w:rsidRDefault="00D44E84" w:rsidP="00D44E84"/>
    <w:p w14:paraId="57FC768A" w14:textId="40DA8124" w:rsidR="00D44E84" w:rsidRPr="00E85775" w:rsidRDefault="00D44E84" w:rsidP="00D44E84">
      <w:r w:rsidRPr="00D77C81">
        <w:t>Les bons</w:t>
      </w:r>
      <w:r w:rsidRPr="00E85775">
        <w:t xml:space="preserve"> de commande émis par la personne publique </w:t>
      </w:r>
      <w:r>
        <w:t>peuvent</w:t>
      </w:r>
      <w:r w:rsidRPr="00E85775">
        <w:t xml:space="preserve"> être notifiés au titulaire pendant toute la durée de validité de l’accord-cadre. Passé ce délai, aucun bon de commande ne </w:t>
      </w:r>
      <w:r>
        <w:t>peut</w:t>
      </w:r>
      <w:r w:rsidRPr="00E85775">
        <w:t xml:space="preserve"> être notifié. Toutefois, les bons de commande déjà notifiés s’exécutent jusqu’à leur terme. Leur durée d’exécution ne saurait dépasser de plus de </w:t>
      </w:r>
      <w:r w:rsidRPr="00D77C81">
        <w:rPr>
          <w:color w:val="000000" w:themeColor="text1"/>
        </w:rPr>
        <w:t>six (6)</w:t>
      </w:r>
      <w:r w:rsidRPr="00D44E84">
        <w:rPr>
          <w:color w:val="000000" w:themeColor="text1"/>
        </w:rPr>
        <w:t xml:space="preserve"> </w:t>
      </w:r>
      <w:r w:rsidRPr="00E85775">
        <w:t>mois la date de fin de validité de l’accord-cadre.</w:t>
      </w:r>
    </w:p>
    <w:p w14:paraId="72F1B0ED" w14:textId="77777777" w:rsidR="0008280A" w:rsidRDefault="0008280A" w:rsidP="00D44E84"/>
    <w:p w14:paraId="3D1D7A85" w14:textId="5EE1BFD4" w:rsidR="0008280A" w:rsidRPr="00E85775" w:rsidRDefault="0008280A" w:rsidP="0008280A">
      <w:pPr>
        <w:pStyle w:val="Titre2"/>
      </w:pPr>
      <w:bookmarkStart w:id="44" w:name="_Toc507666592"/>
      <w:bookmarkStart w:id="45" w:name="_Toc50109514"/>
      <w:bookmarkStart w:id="46" w:name="_Toc50113960"/>
      <w:bookmarkStart w:id="47" w:name="_Toc80794603"/>
      <w:bookmarkStart w:id="48" w:name="_Toc191549604"/>
      <w:bookmarkStart w:id="49" w:name="_Toc193726953"/>
      <w:bookmarkStart w:id="50" w:name="_Toc202194307"/>
      <w:r w:rsidRPr="00E85775">
        <w:t>3.3</w:t>
      </w:r>
      <w:r w:rsidR="00680526">
        <w:rPr>
          <w:lang w:val="fr-FR"/>
        </w:rPr>
        <w:t>.</w:t>
      </w:r>
      <w:r w:rsidRPr="00E85775">
        <w:t xml:space="preserve"> Modalité d'émission des bons de commande.</w:t>
      </w:r>
      <w:bookmarkEnd w:id="44"/>
      <w:bookmarkEnd w:id="45"/>
      <w:bookmarkEnd w:id="46"/>
      <w:bookmarkEnd w:id="47"/>
      <w:bookmarkEnd w:id="48"/>
      <w:bookmarkEnd w:id="49"/>
      <w:bookmarkEnd w:id="50"/>
      <w:r w:rsidRPr="00E85775">
        <w:t xml:space="preserve"> </w:t>
      </w:r>
    </w:p>
    <w:p w14:paraId="2EF21510" w14:textId="77777777" w:rsidR="0008280A" w:rsidRPr="00E85775" w:rsidRDefault="0008280A" w:rsidP="0008280A"/>
    <w:p w14:paraId="181ECB00" w14:textId="797FC8E2" w:rsidR="0008280A" w:rsidRPr="00E85775" w:rsidRDefault="0008280A" w:rsidP="0008280A">
      <w:r w:rsidRPr="00E85775">
        <w:t>3.3.1</w:t>
      </w:r>
      <w:r w:rsidR="00680526">
        <w:t>.</w:t>
      </w:r>
      <w:r w:rsidRPr="00E85775">
        <w:t xml:space="preserve"> Dispositions générales. </w:t>
      </w:r>
    </w:p>
    <w:p w14:paraId="32C88C43" w14:textId="6B82A469" w:rsidR="00F346D9" w:rsidRDefault="0008280A" w:rsidP="0008280A">
      <w:r w:rsidRPr="00E85775">
        <w:t>La personne habilitée à établir les</w:t>
      </w:r>
      <w:r>
        <w:t xml:space="preserve"> bons de commande est l’acheteur </w:t>
      </w:r>
      <w:r w:rsidRPr="00E85775">
        <w:t>ou son représentant dûment habilité.</w:t>
      </w:r>
    </w:p>
    <w:p w14:paraId="52B9C679" w14:textId="77777777" w:rsidR="0008280A" w:rsidRPr="00E85775" w:rsidRDefault="0008280A" w:rsidP="0008280A"/>
    <w:p w14:paraId="3BFFEB85" w14:textId="34581119" w:rsidR="0008280A" w:rsidRPr="00E85775" w:rsidRDefault="0008280A" w:rsidP="0008280A">
      <w:r w:rsidRPr="00E85775">
        <w:t>3.3.2</w:t>
      </w:r>
      <w:r w:rsidR="00680526">
        <w:t>.</w:t>
      </w:r>
      <w:r w:rsidRPr="00E85775">
        <w:t xml:space="preserve"> Les bons de commande comportent :</w:t>
      </w:r>
    </w:p>
    <w:p w14:paraId="34E63D88" w14:textId="77777777" w:rsidR="0008280A" w:rsidRPr="00E85775" w:rsidRDefault="0008280A" w:rsidP="001F4617">
      <w:pPr>
        <w:pStyle w:val="Paragraphedeliste"/>
        <w:numPr>
          <w:ilvl w:val="0"/>
          <w:numId w:val="9"/>
        </w:numPr>
      </w:pPr>
      <w:proofErr w:type="gramStart"/>
      <w:r w:rsidRPr="00E85775">
        <w:t>les</w:t>
      </w:r>
      <w:proofErr w:type="gramEnd"/>
      <w:r w:rsidRPr="00E85775">
        <w:t xml:space="preserve"> nom et adresse du titulaire ;</w:t>
      </w:r>
    </w:p>
    <w:p w14:paraId="7FD3613F" w14:textId="77777777" w:rsidR="0008280A" w:rsidRPr="00E85775" w:rsidRDefault="0008280A" w:rsidP="001F4617">
      <w:pPr>
        <w:pStyle w:val="Paragraphedeliste"/>
        <w:numPr>
          <w:ilvl w:val="0"/>
          <w:numId w:val="9"/>
        </w:numPr>
      </w:pPr>
      <w:proofErr w:type="gramStart"/>
      <w:r w:rsidRPr="00E85775">
        <w:t>un</w:t>
      </w:r>
      <w:proofErr w:type="gramEnd"/>
      <w:r w:rsidRPr="00E85775">
        <w:t xml:space="preserve"> identifiant et une date ;</w:t>
      </w:r>
    </w:p>
    <w:p w14:paraId="6B469BBB" w14:textId="77777777" w:rsidR="0008280A" w:rsidRPr="00E85775" w:rsidRDefault="0008280A" w:rsidP="001F4617">
      <w:pPr>
        <w:pStyle w:val="Paragraphedeliste"/>
        <w:numPr>
          <w:ilvl w:val="0"/>
          <w:numId w:val="9"/>
        </w:numPr>
      </w:pPr>
      <w:proofErr w:type="gramStart"/>
      <w:r w:rsidRPr="00E85775">
        <w:t>la</w:t>
      </w:r>
      <w:proofErr w:type="gramEnd"/>
      <w:r w:rsidRPr="00E85775">
        <w:t xml:space="preserve"> référence de l’accord-cadre (numéro) ;</w:t>
      </w:r>
    </w:p>
    <w:p w14:paraId="0ED139DE" w14:textId="77777777" w:rsidR="0008280A" w:rsidRPr="00E85775" w:rsidRDefault="0008280A" w:rsidP="001F4617">
      <w:pPr>
        <w:pStyle w:val="Paragraphedeliste"/>
        <w:numPr>
          <w:ilvl w:val="0"/>
          <w:numId w:val="9"/>
        </w:numPr>
      </w:pPr>
      <w:proofErr w:type="gramStart"/>
      <w:r w:rsidRPr="00E85775">
        <w:lastRenderedPageBreak/>
        <w:t>le</w:t>
      </w:r>
      <w:proofErr w:type="gramEnd"/>
      <w:r w:rsidRPr="00E85775">
        <w:t xml:space="preserve"> numéro du bon de commande ;</w:t>
      </w:r>
    </w:p>
    <w:p w14:paraId="0BA5A08A"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service émetteur du bon de commande ;</w:t>
      </w:r>
    </w:p>
    <w:p w14:paraId="6C0C8C05" w14:textId="77777777" w:rsidR="0008280A" w:rsidRPr="00E85775" w:rsidRDefault="0008280A" w:rsidP="001F4617">
      <w:pPr>
        <w:pStyle w:val="Paragraphedeliste"/>
        <w:numPr>
          <w:ilvl w:val="0"/>
          <w:numId w:val="9"/>
        </w:numPr>
      </w:pPr>
      <w:proofErr w:type="gramStart"/>
      <w:r w:rsidRPr="00E85775">
        <w:t>la</w:t>
      </w:r>
      <w:proofErr w:type="gramEnd"/>
      <w:r w:rsidRPr="00E85775">
        <w:t xml:space="preserve"> désignation des prestations ou fournitures commandées (par référence </w:t>
      </w:r>
      <w:r w:rsidR="00782E6B">
        <w:t>aux montants</w:t>
      </w:r>
      <w:r w:rsidR="00782E6B" w:rsidRPr="00172600">
        <w:t xml:space="preserve"> d</w:t>
      </w:r>
      <w:r w:rsidR="00782E6B">
        <w:t>u CCP valant AE</w:t>
      </w:r>
      <w:r w:rsidRPr="00E85775">
        <w:t>) ;</w:t>
      </w:r>
    </w:p>
    <w:p w14:paraId="38649D5E" w14:textId="77777777" w:rsidR="0008280A" w:rsidRPr="00E85775" w:rsidRDefault="0008280A" w:rsidP="001F4617">
      <w:pPr>
        <w:pStyle w:val="Paragraphedeliste"/>
        <w:numPr>
          <w:ilvl w:val="0"/>
          <w:numId w:val="9"/>
        </w:numPr>
      </w:pPr>
      <w:proofErr w:type="gramStart"/>
      <w:r w:rsidRPr="00E85775">
        <w:t>les</w:t>
      </w:r>
      <w:proofErr w:type="gramEnd"/>
      <w:r w:rsidRPr="00E85775">
        <w:t xml:space="preserve"> quantités commandées ;</w:t>
      </w:r>
    </w:p>
    <w:p w14:paraId="06F5FB3D"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prix unitaire hors taxe (par référence </w:t>
      </w:r>
      <w:r w:rsidR="00782E6B">
        <w:t>aux montants</w:t>
      </w:r>
      <w:r w:rsidR="00782E6B" w:rsidRPr="00172600">
        <w:t xml:space="preserve"> d</w:t>
      </w:r>
      <w:r w:rsidR="00782E6B">
        <w:t>u CCP valant AE</w:t>
      </w:r>
      <w:r w:rsidRPr="00E85775">
        <w:t>) ;</w:t>
      </w:r>
    </w:p>
    <w:p w14:paraId="25B40FB4"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montant hors taxes des prestations ou fournitures ;</w:t>
      </w:r>
    </w:p>
    <w:p w14:paraId="07CB3D3E"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taux et le montant des taxes appliqués au montant des prestations ou fournitures ;</w:t>
      </w:r>
    </w:p>
    <w:p w14:paraId="1AF926A1"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montant toutes taxes comprises des prestations ou fournitures ;</w:t>
      </w:r>
    </w:p>
    <w:p w14:paraId="634B9D51" w14:textId="57C16391" w:rsidR="0008280A" w:rsidRPr="00E85775" w:rsidRDefault="0008280A" w:rsidP="001F4617">
      <w:pPr>
        <w:pStyle w:val="Paragraphedeliste"/>
        <w:numPr>
          <w:ilvl w:val="0"/>
          <w:numId w:val="9"/>
        </w:numPr>
      </w:pPr>
      <w:proofErr w:type="gramStart"/>
      <w:r w:rsidRPr="00E85775">
        <w:t>la</w:t>
      </w:r>
      <w:proofErr w:type="gramEnd"/>
      <w:r w:rsidRPr="00E85775">
        <w:t xml:space="preserve"> date </w:t>
      </w:r>
      <w:r w:rsidR="007631A7">
        <w:t xml:space="preserve">de livraison </w:t>
      </w:r>
      <w:r w:rsidRPr="00E85775">
        <w:t>et/ou le délai</w:t>
      </w:r>
      <w:r>
        <w:t xml:space="preserve"> </w:t>
      </w:r>
      <w:r w:rsidR="007631A7">
        <w:t>d’exécution</w:t>
      </w:r>
      <w:r w:rsidR="007B2255">
        <w:t xml:space="preserve"> des prestations</w:t>
      </w:r>
      <w:r w:rsidR="007631A7">
        <w:t xml:space="preserve"> </w:t>
      </w:r>
      <w:r w:rsidRPr="00E85775">
        <w:t>;</w:t>
      </w:r>
    </w:p>
    <w:p w14:paraId="66DF1A6B" w14:textId="77777777" w:rsidR="0008280A" w:rsidRPr="00E85775" w:rsidRDefault="0008280A" w:rsidP="001F4617">
      <w:pPr>
        <w:pStyle w:val="Paragraphedeliste"/>
        <w:numPr>
          <w:ilvl w:val="0"/>
          <w:numId w:val="9"/>
        </w:numPr>
      </w:pPr>
      <w:proofErr w:type="gramStart"/>
      <w:r w:rsidRPr="00E85775">
        <w:t>l'adresse</w:t>
      </w:r>
      <w:proofErr w:type="gramEnd"/>
      <w:r w:rsidRPr="00E85775">
        <w:t xml:space="preserve"> de facturation ;</w:t>
      </w:r>
    </w:p>
    <w:p w14:paraId="18056D97"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cas échéant, l'adresse de livraison ou de réalisation des prestations ;</w:t>
      </w:r>
    </w:p>
    <w:p w14:paraId="2349F0DB" w14:textId="77777777" w:rsidR="0008280A" w:rsidRPr="00E85775" w:rsidRDefault="0008280A" w:rsidP="001F4617">
      <w:pPr>
        <w:pStyle w:val="Paragraphedeliste"/>
        <w:numPr>
          <w:ilvl w:val="0"/>
          <w:numId w:val="9"/>
        </w:numPr>
      </w:pPr>
      <w:proofErr w:type="gramStart"/>
      <w:r w:rsidRPr="00E85775">
        <w:t>le</w:t>
      </w:r>
      <w:proofErr w:type="gramEnd"/>
      <w:r w:rsidRPr="00E85775">
        <w:t xml:space="preserve"> service exécutant.</w:t>
      </w:r>
    </w:p>
    <w:p w14:paraId="66A9C178" w14:textId="77777777" w:rsidR="0008280A" w:rsidRPr="00E85775" w:rsidRDefault="0008280A" w:rsidP="0008280A"/>
    <w:p w14:paraId="1970167A" w14:textId="42D78874" w:rsidR="0008280A" w:rsidRPr="00E85775" w:rsidRDefault="0008280A" w:rsidP="0008280A">
      <w:r w:rsidRPr="00E85775">
        <w:t>3.3.3</w:t>
      </w:r>
      <w:r w:rsidR="00680526">
        <w:t>.</w:t>
      </w:r>
      <w:r w:rsidRPr="00E85775">
        <w:t xml:space="preserve"> Lorsque le titulaire estime que les prescriptions d'un bon de commande appellent des observations de sa part, il doit les notifier dans un délai de quinze (15) jours à compter de la date de réception du bon de commande.</w:t>
      </w:r>
    </w:p>
    <w:p w14:paraId="7C1AFFC9" w14:textId="77777777" w:rsidR="0008280A" w:rsidRPr="00E85775" w:rsidRDefault="0008280A" w:rsidP="0008280A"/>
    <w:p w14:paraId="02A36174" w14:textId="7BCC271D" w:rsidR="0008280A" w:rsidRPr="00E85775" w:rsidRDefault="0008280A" w:rsidP="0008280A">
      <w:r w:rsidRPr="00E85775">
        <w:t>3.3.4</w:t>
      </w:r>
      <w:r w:rsidR="00680526">
        <w:t>.</w:t>
      </w:r>
      <w:r w:rsidRPr="00E85775">
        <w:t xml:space="preserve"> En cas de </w:t>
      </w:r>
      <w:r>
        <w:t xml:space="preserve">groupement d’opérateurs </w:t>
      </w:r>
      <w:r w:rsidRPr="00D77C81">
        <w:t>économiques, les bons de</w:t>
      </w:r>
      <w:r w:rsidRPr="00E85775">
        <w:t xml:space="preserve"> commande sont adressés au mandataire du groupement qui a seule compétence pour formuler des observations </w:t>
      </w:r>
      <w:r>
        <w:t>à l’acheteur, conformément à l’article 3.5.1</w:t>
      </w:r>
      <w:r w:rsidR="00680526">
        <w:t>.</w:t>
      </w:r>
      <w:r>
        <w:t xml:space="preserve"> </w:t>
      </w:r>
      <w:proofErr w:type="gramStart"/>
      <w:r>
        <w:t>du</w:t>
      </w:r>
      <w:proofErr w:type="gramEnd"/>
      <w:r>
        <w:t xml:space="preserve"> </w:t>
      </w:r>
      <w:r w:rsidRPr="0008280A">
        <w:rPr>
          <w:color w:val="000000" w:themeColor="text1"/>
        </w:rPr>
        <w:t>CCAG/PI.</w:t>
      </w:r>
    </w:p>
    <w:p w14:paraId="52917E68" w14:textId="1ECF3F6C" w:rsidR="00771BFD" w:rsidRDefault="00771BFD" w:rsidP="00C7548A"/>
    <w:p w14:paraId="57EFEDC3" w14:textId="5AF4FAFC" w:rsidR="005C78C8" w:rsidRPr="002B649C" w:rsidRDefault="00346025" w:rsidP="00F82A93">
      <w:pPr>
        <w:jc w:val="left"/>
        <w:rPr>
          <w:b/>
        </w:rPr>
      </w:pPr>
      <w:bookmarkStart w:id="51" w:name="_Toc46327076"/>
      <w:r>
        <w:rPr>
          <w:b/>
        </w:rPr>
        <w:t>3.4</w:t>
      </w:r>
      <w:r w:rsidR="00680526">
        <w:rPr>
          <w:b/>
        </w:rPr>
        <w:t>.</w:t>
      </w:r>
      <w:r w:rsidR="005C78C8" w:rsidRPr="002B649C">
        <w:rPr>
          <w:b/>
        </w:rPr>
        <w:t xml:space="preserve"> Durée et délais d’exécution des prestations</w:t>
      </w:r>
      <w:bookmarkEnd w:id="51"/>
      <w:r w:rsidR="005C78C8" w:rsidRPr="002B649C">
        <w:rPr>
          <w:sz w:val="24"/>
        </w:rPr>
        <w:t xml:space="preserve"> </w:t>
      </w:r>
      <w:r w:rsidR="005C78C8">
        <w:rPr>
          <w:b/>
        </w:rPr>
        <w:t>forfaitaires</w:t>
      </w:r>
    </w:p>
    <w:p w14:paraId="2A814049" w14:textId="77777777" w:rsidR="005C78C8" w:rsidRPr="002B649C" w:rsidRDefault="005C78C8" w:rsidP="005C78C8">
      <w:r w:rsidRPr="002B649C">
        <w:t>La durée d’exécution des prestations forfaitaires figure à l’article 4 du présent document.</w:t>
      </w:r>
    </w:p>
    <w:p w14:paraId="0FC0DE84" w14:textId="0EBEDB5B" w:rsidR="005C78C8" w:rsidRDefault="005C78C8" w:rsidP="00C7548A"/>
    <w:p w14:paraId="64ADDCD7" w14:textId="2FEAEACC" w:rsidR="005C78C8" w:rsidRPr="00771BFD" w:rsidRDefault="005C78C8" w:rsidP="005C78C8">
      <w:pPr>
        <w:pStyle w:val="Titre2"/>
      </w:pPr>
      <w:bookmarkStart w:id="52" w:name="_Toc191549605"/>
      <w:bookmarkStart w:id="53" w:name="_Toc193726954"/>
      <w:bookmarkStart w:id="54" w:name="_Toc202194308"/>
      <w:r>
        <w:t>3.</w:t>
      </w:r>
      <w:r>
        <w:rPr>
          <w:lang w:val="fr-FR"/>
        </w:rPr>
        <w:t>5</w:t>
      </w:r>
      <w:r w:rsidR="00680526">
        <w:rPr>
          <w:lang w:val="fr-FR"/>
        </w:rPr>
        <w:t>.</w:t>
      </w:r>
      <w:r w:rsidRPr="00771BFD">
        <w:t xml:space="preserve"> Délai de remise des livrables.</w:t>
      </w:r>
      <w:bookmarkEnd w:id="52"/>
      <w:bookmarkEnd w:id="53"/>
      <w:bookmarkEnd w:id="54"/>
    </w:p>
    <w:p w14:paraId="3970E2A7" w14:textId="77777777" w:rsidR="005C78C8" w:rsidRPr="00CA71E7" w:rsidRDefault="005C78C8" w:rsidP="005C78C8">
      <w:r w:rsidRPr="00E85775">
        <w:t xml:space="preserve">Le délai de remise des livrables </w:t>
      </w:r>
      <w:r w:rsidRPr="00CA71E7">
        <w:t>figur</w:t>
      </w:r>
      <w:r>
        <w:t>e</w:t>
      </w:r>
      <w:r w:rsidRPr="00CA71E7">
        <w:t xml:space="preserve"> à l’article 8 du présent document.</w:t>
      </w:r>
    </w:p>
    <w:p w14:paraId="7CC69CB3" w14:textId="77777777" w:rsidR="005C78C8" w:rsidRPr="00E85775" w:rsidRDefault="005C78C8" w:rsidP="00C7548A"/>
    <w:p w14:paraId="32AB4A9A" w14:textId="171B4CF2" w:rsidR="00E85775" w:rsidRPr="00E85775" w:rsidRDefault="00E85775" w:rsidP="000F7994">
      <w:pPr>
        <w:pStyle w:val="Titre2"/>
      </w:pPr>
      <w:bookmarkStart w:id="55" w:name="_Toc507666580"/>
      <w:bookmarkStart w:id="56" w:name="_Toc50109504"/>
      <w:bookmarkStart w:id="57" w:name="_Toc50113950"/>
      <w:bookmarkStart w:id="58" w:name="_Toc191549606"/>
      <w:bookmarkStart w:id="59" w:name="_Toc193726955"/>
      <w:bookmarkStart w:id="60" w:name="_Toc202194309"/>
      <w:r w:rsidRPr="00E85775">
        <w:t>3.</w:t>
      </w:r>
      <w:r w:rsidR="005C78C8">
        <w:rPr>
          <w:lang w:val="fr-FR"/>
        </w:rPr>
        <w:t>6</w:t>
      </w:r>
      <w:r w:rsidR="00680526">
        <w:rPr>
          <w:lang w:val="fr-FR"/>
        </w:rPr>
        <w:t>.</w:t>
      </w:r>
      <w:r w:rsidRPr="00E85775">
        <w:t xml:space="preserve"> Neutralisation de périodes.</w:t>
      </w:r>
      <w:bookmarkEnd w:id="55"/>
      <w:bookmarkEnd w:id="56"/>
      <w:bookmarkEnd w:id="57"/>
      <w:bookmarkEnd w:id="58"/>
      <w:bookmarkEnd w:id="59"/>
      <w:bookmarkEnd w:id="60"/>
    </w:p>
    <w:p w14:paraId="3E7CDB1A" w14:textId="7BC1E395" w:rsidR="00E85775" w:rsidRDefault="00E85775" w:rsidP="00C7548A">
      <w:r w:rsidRPr="00E85775">
        <w:t xml:space="preserve">Les durées prévues </w:t>
      </w:r>
      <w:r w:rsidR="0037147F">
        <w:t>à l’accord-cadre</w:t>
      </w:r>
      <w:r w:rsidRPr="00E85775">
        <w:t xml:space="preserve"> s'entendent, périodes de congés annuels comp</w:t>
      </w:r>
      <w:r w:rsidR="00501067">
        <w:t xml:space="preserve">rises. Aucune neutralisation n’est </w:t>
      </w:r>
      <w:r w:rsidRPr="00E85775">
        <w:t>effectuée pour tenir compte d'une éventuelle fermeture des établis</w:t>
      </w:r>
      <w:r w:rsidR="00501067">
        <w:t>sements du titulaire (ou des co</w:t>
      </w:r>
      <w:r w:rsidRPr="00E85775">
        <w:t>traitants ou des sous-traitants).</w:t>
      </w:r>
    </w:p>
    <w:p w14:paraId="5844D05A" w14:textId="77777777" w:rsidR="00FE7AD4" w:rsidRPr="00E85775" w:rsidRDefault="00FE7AD4" w:rsidP="00C7548A"/>
    <w:p w14:paraId="484246FD"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61" w:name="_Toc507666595"/>
      <w:bookmarkStart w:id="62" w:name="_Toc50113974"/>
      <w:bookmarkStart w:id="63" w:name="_Toc191549607"/>
      <w:bookmarkStart w:id="64" w:name="_Toc193726956"/>
      <w:bookmarkStart w:id="65" w:name="_Toc202194310"/>
      <w:bookmarkEnd w:id="36"/>
      <w:r w:rsidRPr="00CD502D">
        <w:rPr>
          <w:rFonts w:ascii="Arial" w:hAnsi="Arial" w:cs="Arial"/>
          <w:sz w:val="22"/>
          <w:szCs w:val="22"/>
        </w:rPr>
        <w:t xml:space="preserve">ARTICLE 4 – MONTANTS </w:t>
      </w:r>
      <w:r w:rsidR="0037147F" w:rsidRPr="00CD502D">
        <w:rPr>
          <w:rFonts w:ascii="Arial" w:hAnsi="Arial" w:cs="Arial"/>
          <w:sz w:val="22"/>
          <w:szCs w:val="22"/>
        </w:rPr>
        <w:t>DE L’ACCORD-CADRE</w:t>
      </w:r>
      <w:r w:rsidR="005D7DBF" w:rsidRPr="00CD502D">
        <w:rPr>
          <w:rFonts w:ascii="Arial" w:hAnsi="Arial" w:cs="Arial"/>
          <w:sz w:val="22"/>
          <w:szCs w:val="22"/>
        </w:rPr>
        <w:t xml:space="preserve"> ET DÉLAIS D’EXÉCUTION</w:t>
      </w:r>
      <w:r w:rsidRPr="00CD502D">
        <w:rPr>
          <w:rFonts w:ascii="Arial" w:hAnsi="Arial" w:cs="Arial"/>
          <w:sz w:val="22"/>
          <w:szCs w:val="22"/>
        </w:rPr>
        <w:t>.</w:t>
      </w:r>
      <w:bookmarkEnd w:id="61"/>
      <w:bookmarkEnd w:id="62"/>
      <w:bookmarkEnd w:id="63"/>
      <w:bookmarkEnd w:id="64"/>
      <w:bookmarkEnd w:id="65"/>
    </w:p>
    <w:p w14:paraId="31AA45E8" w14:textId="77777777" w:rsidR="00E85775" w:rsidRPr="00E85775" w:rsidRDefault="00E85775" w:rsidP="00C7548A"/>
    <w:p w14:paraId="6C48A1A1" w14:textId="1AFEFB9B" w:rsidR="00750BC4" w:rsidRPr="00261C8C" w:rsidRDefault="00750BC4" w:rsidP="00F346D9">
      <w:pPr>
        <w:rPr>
          <w:rFonts w:cs="Arial"/>
        </w:rPr>
      </w:pPr>
      <w:r w:rsidRPr="00DD250F">
        <w:rPr>
          <w:rFonts w:cs="Arial"/>
        </w:rPr>
        <w:t>Pour chaque période, l’accord-cadre est composé de</w:t>
      </w:r>
      <w:r w:rsidR="005C78C8">
        <w:rPr>
          <w:rFonts w:cs="Arial"/>
        </w:rPr>
        <w:t xml:space="preserve"> </w:t>
      </w:r>
      <w:r w:rsidR="00145433">
        <w:rPr>
          <w:rFonts w:cs="Arial"/>
        </w:rPr>
        <w:t xml:space="preserve">trois (3) </w:t>
      </w:r>
      <w:r w:rsidRPr="00261C8C">
        <w:rPr>
          <w:rFonts w:cs="Arial"/>
        </w:rPr>
        <w:t>post</w:t>
      </w:r>
      <w:r w:rsidR="0040014A">
        <w:rPr>
          <w:rFonts w:cs="Arial"/>
        </w:rPr>
        <w:t>es forfaitaires (PF</w:t>
      </w:r>
      <w:r w:rsidR="00680526">
        <w:rPr>
          <w:rFonts w:cs="Arial"/>
        </w:rPr>
        <w:t xml:space="preserve"> </w:t>
      </w:r>
      <w:r w:rsidR="0040014A">
        <w:rPr>
          <w:rFonts w:cs="Arial"/>
        </w:rPr>
        <w:t>1</w:t>
      </w:r>
      <w:r w:rsidR="00994409">
        <w:rPr>
          <w:rFonts w:cs="Arial"/>
        </w:rPr>
        <w:t>,</w:t>
      </w:r>
      <w:r w:rsidR="0040014A">
        <w:rPr>
          <w:rFonts w:cs="Arial"/>
        </w:rPr>
        <w:t xml:space="preserve"> PF</w:t>
      </w:r>
      <w:r w:rsidR="00680526">
        <w:rPr>
          <w:rFonts w:cs="Arial"/>
        </w:rPr>
        <w:t xml:space="preserve"> </w:t>
      </w:r>
      <w:r w:rsidR="0040014A">
        <w:rPr>
          <w:rFonts w:cs="Arial"/>
        </w:rPr>
        <w:t>2</w:t>
      </w:r>
      <w:r w:rsidR="00994409">
        <w:rPr>
          <w:rFonts w:cs="Arial"/>
        </w:rPr>
        <w:t xml:space="preserve"> et PF</w:t>
      </w:r>
      <w:r w:rsidR="00680526">
        <w:rPr>
          <w:rFonts w:cs="Arial"/>
        </w:rPr>
        <w:t xml:space="preserve"> </w:t>
      </w:r>
      <w:r w:rsidR="00994409">
        <w:rPr>
          <w:rFonts w:cs="Arial"/>
        </w:rPr>
        <w:t>3</w:t>
      </w:r>
      <w:r w:rsidRPr="00261C8C">
        <w:rPr>
          <w:rFonts w:cs="Arial"/>
        </w:rPr>
        <w:t xml:space="preserve">) </w:t>
      </w:r>
      <w:r w:rsidR="00F346D9">
        <w:rPr>
          <w:rFonts w:cs="Arial"/>
        </w:rPr>
        <w:t>et d’</w:t>
      </w:r>
      <w:r>
        <w:rPr>
          <w:rFonts w:cs="Arial"/>
        </w:rPr>
        <w:t xml:space="preserve">un </w:t>
      </w:r>
      <w:r w:rsidRPr="00261C8C">
        <w:rPr>
          <w:rFonts w:cs="Arial"/>
        </w:rPr>
        <w:t>(</w:t>
      </w:r>
      <w:r>
        <w:rPr>
          <w:rFonts w:cs="Arial"/>
        </w:rPr>
        <w:t>1</w:t>
      </w:r>
      <w:r w:rsidRPr="00261C8C">
        <w:rPr>
          <w:rFonts w:cs="Arial"/>
        </w:rPr>
        <w:t>) poste à bons de commande (PBC</w:t>
      </w:r>
      <w:r w:rsidR="00680526">
        <w:rPr>
          <w:rFonts w:cs="Arial"/>
        </w:rPr>
        <w:t xml:space="preserve"> </w:t>
      </w:r>
      <w:r w:rsidRPr="00261C8C">
        <w:rPr>
          <w:rFonts w:cs="Arial"/>
        </w:rPr>
        <w:t>1)</w:t>
      </w:r>
      <w:r w:rsidR="00F82A93">
        <w:rPr>
          <w:rFonts w:cs="Arial"/>
        </w:rPr>
        <w:t xml:space="preserve"> </w:t>
      </w:r>
      <w:r w:rsidR="00145433">
        <w:rPr>
          <w:rFonts w:cs="Arial"/>
        </w:rPr>
        <w:t xml:space="preserve">avec </w:t>
      </w:r>
      <w:r w:rsidR="00FE7AD4">
        <w:rPr>
          <w:rFonts w:cs="Arial"/>
        </w:rPr>
        <w:t>deux</w:t>
      </w:r>
      <w:r w:rsidR="00145433">
        <w:rPr>
          <w:rFonts w:cs="Arial"/>
        </w:rPr>
        <w:t xml:space="preserve"> </w:t>
      </w:r>
      <w:r w:rsidR="00FE7AD4">
        <w:rPr>
          <w:rFonts w:cs="Arial"/>
        </w:rPr>
        <w:t xml:space="preserve">(2) </w:t>
      </w:r>
      <w:r w:rsidR="00145433">
        <w:rPr>
          <w:rFonts w:cs="Arial"/>
        </w:rPr>
        <w:t>unité</w:t>
      </w:r>
      <w:r w:rsidR="00FE7AD4">
        <w:rPr>
          <w:rFonts w:cs="Arial"/>
        </w:rPr>
        <w:t>s</w:t>
      </w:r>
      <w:r w:rsidR="00145433">
        <w:rPr>
          <w:rFonts w:cs="Arial"/>
        </w:rPr>
        <w:t xml:space="preserve"> d’œuvre (UO1</w:t>
      </w:r>
      <w:r w:rsidR="008419F8">
        <w:rPr>
          <w:rFonts w:cs="Arial"/>
        </w:rPr>
        <w:t xml:space="preserve"> et UO2</w:t>
      </w:r>
      <w:r w:rsidR="00145433">
        <w:rPr>
          <w:rFonts w:cs="Arial"/>
        </w:rPr>
        <w:t>)</w:t>
      </w:r>
      <w:r w:rsidRPr="00261C8C">
        <w:rPr>
          <w:rFonts w:cs="Arial"/>
        </w:rPr>
        <w:t>.</w:t>
      </w:r>
    </w:p>
    <w:p w14:paraId="396DA137" w14:textId="77777777" w:rsidR="00750BC4" w:rsidRPr="00261C8C" w:rsidRDefault="00750BC4" w:rsidP="00750BC4">
      <w:pPr>
        <w:rPr>
          <w:rFonts w:cs="Arial"/>
        </w:rPr>
      </w:pPr>
    </w:p>
    <w:p w14:paraId="3DCE7B0B" w14:textId="4A7F61EA" w:rsidR="00750BC4" w:rsidRDefault="00750BC4" w:rsidP="00750BC4">
      <w:pPr>
        <w:rPr>
          <w:rFonts w:cs="Arial"/>
        </w:rPr>
      </w:pPr>
      <w:r w:rsidRPr="00261C8C">
        <w:rPr>
          <w:rFonts w:cs="Arial"/>
        </w:rPr>
        <w:t>Le montant de l’accord-cadre, pour chaque période, se décompose de la manière suivante :</w:t>
      </w:r>
    </w:p>
    <w:p w14:paraId="13DC2A66" w14:textId="77777777" w:rsidR="000031DB" w:rsidRPr="00371A42" w:rsidRDefault="000031DB" w:rsidP="00750BC4">
      <w:pPr>
        <w:rPr>
          <w:rFonts w:cs="Arial"/>
        </w:rPr>
      </w:pPr>
    </w:p>
    <w:p w14:paraId="54F6255E" w14:textId="388239E4" w:rsidR="00750BC4" w:rsidRDefault="00750BC4" w:rsidP="00750BC4">
      <w:pPr>
        <w:rPr>
          <w:rFonts w:cs="Arial"/>
          <w:b/>
        </w:rPr>
      </w:pPr>
      <w:r w:rsidRPr="00F346D9">
        <w:rPr>
          <w:rFonts w:cs="Arial"/>
          <w:b/>
          <w:u w:val="single"/>
        </w:rPr>
        <w:t>P</w:t>
      </w:r>
      <w:r w:rsidR="00FE7AD4">
        <w:rPr>
          <w:rFonts w:cs="Arial"/>
          <w:b/>
          <w:u w:val="single"/>
        </w:rPr>
        <w:t>our les p</w:t>
      </w:r>
      <w:r w:rsidRPr="00F346D9">
        <w:rPr>
          <w:rFonts w:cs="Arial"/>
          <w:b/>
          <w:u w:val="single"/>
        </w:rPr>
        <w:t>ostes forfaitaires</w:t>
      </w:r>
      <w:r w:rsidRPr="00346025">
        <w:rPr>
          <w:rFonts w:cs="Arial"/>
          <w:b/>
        </w:rPr>
        <w:t> :</w:t>
      </w:r>
    </w:p>
    <w:p w14:paraId="524B0830" w14:textId="77777777" w:rsidR="00434D4E" w:rsidRPr="00F346D9" w:rsidRDefault="00434D4E" w:rsidP="00750BC4">
      <w:pPr>
        <w:rPr>
          <w:rFonts w:cs="Arial"/>
          <w:b/>
          <w:u w:val="single"/>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969"/>
        <w:gridCol w:w="1564"/>
        <w:gridCol w:w="1843"/>
        <w:gridCol w:w="1843"/>
      </w:tblGrid>
      <w:tr w:rsidR="00F83E2A" w:rsidRPr="007F1FA5" w14:paraId="16DC7DB4" w14:textId="77777777" w:rsidTr="00391C95">
        <w:trPr>
          <w:jc w:val="center"/>
        </w:trPr>
        <w:tc>
          <w:tcPr>
            <w:tcW w:w="1271" w:type="dxa"/>
            <w:tcBorders>
              <w:bottom w:val="single" w:sz="4" w:space="0" w:color="auto"/>
            </w:tcBorders>
            <w:shd w:val="clear" w:color="auto" w:fill="D9E2F3" w:themeFill="accent1" w:themeFillTint="33"/>
            <w:vAlign w:val="center"/>
          </w:tcPr>
          <w:p w14:paraId="2AEF249B" w14:textId="77777777" w:rsidR="00F83E2A" w:rsidRPr="007F1FA5" w:rsidRDefault="00F83E2A" w:rsidP="00F83E2A">
            <w:pPr>
              <w:spacing w:before="40"/>
              <w:jc w:val="center"/>
              <w:rPr>
                <w:b/>
                <w:szCs w:val="24"/>
              </w:rPr>
            </w:pPr>
            <w:r>
              <w:rPr>
                <w:b/>
                <w:szCs w:val="24"/>
              </w:rPr>
              <w:t>Poste Forfaitaire</w:t>
            </w:r>
          </w:p>
        </w:tc>
        <w:tc>
          <w:tcPr>
            <w:tcW w:w="3969" w:type="dxa"/>
            <w:tcBorders>
              <w:bottom w:val="single" w:sz="4" w:space="0" w:color="auto"/>
            </w:tcBorders>
            <w:shd w:val="clear" w:color="auto" w:fill="D9E2F3" w:themeFill="accent1" w:themeFillTint="33"/>
            <w:vAlign w:val="center"/>
          </w:tcPr>
          <w:p w14:paraId="335C2873" w14:textId="77777777" w:rsidR="00F83E2A" w:rsidRPr="007F1FA5" w:rsidRDefault="00F83E2A" w:rsidP="00F83E2A">
            <w:pPr>
              <w:spacing w:before="40"/>
              <w:jc w:val="center"/>
              <w:rPr>
                <w:b/>
                <w:szCs w:val="24"/>
              </w:rPr>
            </w:pPr>
            <w:r w:rsidRPr="007F1FA5">
              <w:rPr>
                <w:b/>
                <w:szCs w:val="24"/>
              </w:rPr>
              <w:t>Désignation des prestations</w:t>
            </w:r>
          </w:p>
        </w:tc>
        <w:tc>
          <w:tcPr>
            <w:tcW w:w="1564" w:type="dxa"/>
            <w:tcBorders>
              <w:bottom w:val="single" w:sz="4" w:space="0" w:color="auto"/>
            </w:tcBorders>
            <w:shd w:val="clear" w:color="auto" w:fill="D9E2F3" w:themeFill="accent1" w:themeFillTint="33"/>
            <w:vAlign w:val="center"/>
          </w:tcPr>
          <w:p w14:paraId="71888AF5" w14:textId="77777777" w:rsidR="00F83E2A" w:rsidRDefault="00F83E2A" w:rsidP="00F83E2A">
            <w:pPr>
              <w:spacing w:before="40"/>
              <w:jc w:val="center"/>
              <w:rPr>
                <w:b/>
                <w:szCs w:val="24"/>
              </w:rPr>
            </w:pPr>
            <w:r w:rsidRPr="007F1FA5">
              <w:rPr>
                <w:b/>
                <w:szCs w:val="24"/>
              </w:rPr>
              <w:t xml:space="preserve">Montant en € </w:t>
            </w:r>
          </w:p>
          <w:p w14:paraId="1E47C846" w14:textId="77777777" w:rsidR="00F83E2A" w:rsidRPr="007F1FA5" w:rsidRDefault="00F83E2A" w:rsidP="00F83E2A">
            <w:pPr>
              <w:spacing w:before="40"/>
              <w:jc w:val="center"/>
              <w:rPr>
                <w:b/>
                <w:szCs w:val="24"/>
              </w:rPr>
            </w:pPr>
            <w:r w:rsidRPr="007F1FA5">
              <w:rPr>
                <w:b/>
                <w:szCs w:val="24"/>
              </w:rPr>
              <w:t>HT</w:t>
            </w:r>
          </w:p>
        </w:tc>
        <w:tc>
          <w:tcPr>
            <w:tcW w:w="1843" w:type="dxa"/>
            <w:tcBorders>
              <w:bottom w:val="single" w:sz="4" w:space="0" w:color="auto"/>
            </w:tcBorders>
            <w:shd w:val="clear" w:color="auto" w:fill="D9E2F3" w:themeFill="accent1" w:themeFillTint="33"/>
            <w:vAlign w:val="center"/>
          </w:tcPr>
          <w:p w14:paraId="42DAF53A" w14:textId="77777777" w:rsidR="00F83E2A" w:rsidRPr="007F1FA5" w:rsidRDefault="00F83E2A" w:rsidP="00F83E2A">
            <w:pPr>
              <w:spacing w:before="40"/>
              <w:jc w:val="center"/>
              <w:rPr>
                <w:b/>
                <w:szCs w:val="24"/>
              </w:rPr>
            </w:pPr>
            <w:r w:rsidRPr="007F1FA5">
              <w:rPr>
                <w:b/>
                <w:szCs w:val="24"/>
              </w:rPr>
              <w:t>Montant en € TTC</w:t>
            </w:r>
          </w:p>
        </w:tc>
        <w:tc>
          <w:tcPr>
            <w:tcW w:w="1843" w:type="dxa"/>
            <w:tcBorders>
              <w:bottom w:val="single" w:sz="4" w:space="0" w:color="auto"/>
            </w:tcBorders>
            <w:shd w:val="clear" w:color="auto" w:fill="D9E2F3" w:themeFill="accent1" w:themeFillTint="33"/>
            <w:vAlign w:val="center"/>
          </w:tcPr>
          <w:p w14:paraId="64FE9D11" w14:textId="77777777" w:rsidR="00F83E2A" w:rsidRPr="007F1FA5" w:rsidRDefault="00F83E2A" w:rsidP="00F83E2A">
            <w:pPr>
              <w:spacing w:before="40"/>
              <w:jc w:val="center"/>
              <w:rPr>
                <w:b/>
                <w:szCs w:val="24"/>
              </w:rPr>
            </w:pPr>
            <w:r>
              <w:rPr>
                <w:b/>
                <w:szCs w:val="24"/>
              </w:rPr>
              <w:t>Délais d’exécution</w:t>
            </w:r>
          </w:p>
        </w:tc>
      </w:tr>
      <w:tr w:rsidR="00F83E2A" w:rsidRPr="000939E8" w14:paraId="1A843DEA" w14:textId="77777777" w:rsidTr="00391C95">
        <w:trPr>
          <w:jc w:val="center"/>
        </w:trPr>
        <w:tc>
          <w:tcPr>
            <w:tcW w:w="1271" w:type="dxa"/>
            <w:vMerge w:val="restart"/>
            <w:shd w:val="clear" w:color="auto" w:fill="auto"/>
            <w:vAlign w:val="center"/>
          </w:tcPr>
          <w:p w14:paraId="23CF24C7" w14:textId="77777777" w:rsidR="00F83E2A" w:rsidRPr="000C0B26" w:rsidRDefault="00F83E2A" w:rsidP="00F83E2A">
            <w:pPr>
              <w:spacing w:before="40"/>
              <w:jc w:val="center"/>
              <w:rPr>
                <w:b/>
                <w:szCs w:val="24"/>
              </w:rPr>
            </w:pPr>
            <w:r w:rsidRPr="000C0B26">
              <w:rPr>
                <w:b/>
                <w:szCs w:val="24"/>
              </w:rPr>
              <w:t>1</w:t>
            </w:r>
          </w:p>
        </w:tc>
        <w:tc>
          <w:tcPr>
            <w:tcW w:w="3969" w:type="dxa"/>
            <w:tcBorders>
              <w:bottom w:val="single" w:sz="4" w:space="0" w:color="auto"/>
            </w:tcBorders>
            <w:shd w:val="clear" w:color="auto" w:fill="auto"/>
            <w:vAlign w:val="center"/>
          </w:tcPr>
          <w:p w14:paraId="5CC2BD95" w14:textId="706ACA45" w:rsidR="00F83E2A" w:rsidRPr="006C610E" w:rsidRDefault="0001557E" w:rsidP="0001557E">
            <w:pPr>
              <w:spacing w:before="40"/>
              <w:rPr>
                <w:rFonts w:cs="Arial"/>
                <w:b/>
                <w:bCs/>
              </w:rPr>
            </w:pPr>
            <w:r>
              <w:rPr>
                <w:rFonts w:cs="Arial"/>
                <w:b/>
                <w:bCs/>
              </w:rPr>
              <w:t>Pilotage</w:t>
            </w:r>
            <w:r w:rsidR="00C156CE">
              <w:rPr>
                <w:rFonts w:cs="Arial"/>
                <w:b/>
                <w:bCs/>
              </w:rPr>
              <w:t>, suivi</w:t>
            </w:r>
            <w:r>
              <w:rPr>
                <w:rFonts w:cs="Arial"/>
                <w:b/>
                <w:bCs/>
              </w:rPr>
              <w:t xml:space="preserve"> de l’Observatoire et o</w:t>
            </w:r>
            <w:r w:rsidR="005C62EF">
              <w:rPr>
                <w:rFonts w:cs="Arial"/>
                <w:b/>
                <w:bCs/>
              </w:rPr>
              <w:t>rganisation d’un (1) s</w:t>
            </w:r>
            <w:r w:rsidR="00EA2883">
              <w:rPr>
                <w:rFonts w:cs="Arial"/>
                <w:b/>
                <w:bCs/>
              </w:rPr>
              <w:t xml:space="preserve">éminaire international </w:t>
            </w:r>
          </w:p>
        </w:tc>
        <w:tc>
          <w:tcPr>
            <w:tcW w:w="1564" w:type="dxa"/>
            <w:tcBorders>
              <w:bottom w:val="single" w:sz="4" w:space="0" w:color="auto"/>
            </w:tcBorders>
            <w:shd w:val="clear" w:color="auto" w:fill="auto"/>
            <w:vAlign w:val="center"/>
          </w:tcPr>
          <w:p w14:paraId="35EFEE6C" w14:textId="77777777" w:rsidR="00F83E2A" w:rsidRPr="000939E8"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509A7149" w14:textId="77777777" w:rsidR="00F83E2A" w:rsidRPr="000939E8" w:rsidRDefault="00F83E2A" w:rsidP="00F83E2A">
            <w:pPr>
              <w:spacing w:before="40"/>
              <w:jc w:val="center"/>
              <w:rPr>
                <w:szCs w:val="24"/>
              </w:rPr>
            </w:pPr>
          </w:p>
        </w:tc>
        <w:tc>
          <w:tcPr>
            <w:tcW w:w="1843" w:type="dxa"/>
            <w:vMerge w:val="restart"/>
            <w:vAlign w:val="center"/>
          </w:tcPr>
          <w:p w14:paraId="4FF8E55F" w14:textId="6CBC70B9" w:rsidR="00F83E2A" w:rsidRPr="000939E8" w:rsidRDefault="00F83E2A" w:rsidP="00F83E2A">
            <w:pPr>
              <w:spacing w:before="40"/>
              <w:jc w:val="center"/>
              <w:rPr>
                <w:szCs w:val="24"/>
              </w:rPr>
            </w:pPr>
            <w:r>
              <w:rPr>
                <w:szCs w:val="24"/>
              </w:rPr>
              <w:t>T</w:t>
            </w:r>
            <w:r w:rsidRPr="009C2710">
              <w:rPr>
                <w:szCs w:val="24"/>
                <w:vertAlign w:val="subscript"/>
              </w:rPr>
              <w:t>0/x</w:t>
            </w:r>
            <w:r w:rsidRPr="009C2710">
              <w:rPr>
                <w:szCs w:val="24"/>
              </w:rPr>
              <w:t>+</w:t>
            </w:r>
            <w:r w:rsidR="009A5F29">
              <w:rPr>
                <w:szCs w:val="24"/>
              </w:rPr>
              <w:t xml:space="preserve"> </w:t>
            </w:r>
            <w:r w:rsidR="0001557E">
              <w:rPr>
                <w:szCs w:val="24"/>
              </w:rPr>
              <w:t>12</w:t>
            </w:r>
            <w:r w:rsidR="004F74B0">
              <w:rPr>
                <w:szCs w:val="24"/>
              </w:rPr>
              <w:t xml:space="preserve"> </w:t>
            </w:r>
            <w:r>
              <w:rPr>
                <w:szCs w:val="24"/>
              </w:rPr>
              <w:t xml:space="preserve"> mois</w:t>
            </w:r>
          </w:p>
        </w:tc>
      </w:tr>
      <w:tr w:rsidR="00F83E2A" w14:paraId="72428C92" w14:textId="77777777" w:rsidTr="00391C95">
        <w:trPr>
          <w:jc w:val="center"/>
        </w:trPr>
        <w:tc>
          <w:tcPr>
            <w:tcW w:w="1271" w:type="dxa"/>
            <w:vMerge/>
            <w:shd w:val="clear" w:color="auto" w:fill="auto"/>
            <w:vAlign w:val="center"/>
          </w:tcPr>
          <w:p w14:paraId="5E47E9A9" w14:textId="77777777" w:rsidR="00F83E2A" w:rsidRPr="000C0B26" w:rsidRDefault="00F83E2A" w:rsidP="00F83E2A">
            <w:pPr>
              <w:spacing w:before="40"/>
              <w:jc w:val="center"/>
              <w:rPr>
                <w:b/>
                <w:szCs w:val="24"/>
              </w:rPr>
            </w:pPr>
          </w:p>
        </w:tc>
        <w:tc>
          <w:tcPr>
            <w:tcW w:w="3969" w:type="dxa"/>
            <w:tcBorders>
              <w:bottom w:val="single" w:sz="4" w:space="0" w:color="auto"/>
            </w:tcBorders>
            <w:shd w:val="clear" w:color="auto" w:fill="auto"/>
            <w:vAlign w:val="center"/>
          </w:tcPr>
          <w:p w14:paraId="07DBE651" w14:textId="77777777" w:rsidR="00F83E2A" w:rsidRDefault="00F83E2A" w:rsidP="00F83E2A">
            <w:pPr>
              <w:spacing w:before="40"/>
              <w:jc w:val="right"/>
              <w:rPr>
                <w:i/>
                <w:szCs w:val="24"/>
              </w:rPr>
            </w:pPr>
            <w:r w:rsidRPr="00391C83">
              <w:rPr>
                <w:i/>
                <w:szCs w:val="24"/>
              </w:rPr>
              <w:t>dont part du mandataire</w:t>
            </w:r>
          </w:p>
        </w:tc>
        <w:tc>
          <w:tcPr>
            <w:tcW w:w="1564" w:type="dxa"/>
            <w:tcBorders>
              <w:bottom w:val="single" w:sz="4" w:space="0" w:color="auto"/>
            </w:tcBorders>
            <w:shd w:val="clear" w:color="auto" w:fill="auto"/>
            <w:vAlign w:val="center"/>
          </w:tcPr>
          <w:p w14:paraId="1A1F76D0" w14:textId="77777777" w:rsidR="00F83E2A"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441DC4AE" w14:textId="77777777" w:rsidR="00F83E2A" w:rsidRDefault="00F83E2A" w:rsidP="00F83E2A">
            <w:pPr>
              <w:spacing w:before="40"/>
              <w:jc w:val="center"/>
              <w:rPr>
                <w:szCs w:val="24"/>
              </w:rPr>
            </w:pPr>
          </w:p>
        </w:tc>
        <w:tc>
          <w:tcPr>
            <w:tcW w:w="1843" w:type="dxa"/>
            <w:vMerge/>
            <w:vAlign w:val="center"/>
          </w:tcPr>
          <w:p w14:paraId="450F2D1D" w14:textId="77777777" w:rsidR="00F83E2A" w:rsidRDefault="00F83E2A" w:rsidP="00F83E2A">
            <w:pPr>
              <w:spacing w:before="40"/>
              <w:jc w:val="center"/>
              <w:rPr>
                <w:szCs w:val="24"/>
              </w:rPr>
            </w:pPr>
          </w:p>
        </w:tc>
      </w:tr>
      <w:tr w:rsidR="00F83E2A" w14:paraId="7E910FEB" w14:textId="77777777" w:rsidTr="00391C95">
        <w:trPr>
          <w:jc w:val="center"/>
        </w:trPr>
        <w:tc>
          <w:tcPr>
            <w:tcW w:w="1271" w:type="dxa"/>
            <w:vMerge/>
            <w:shd w:val="clear" w:color="auto" w:fill="auto"/>
            <w:vAlign w:val="center"/>
          </w:tcPr>
          <w:p w14:paraId="7E17B179" w14:textId="77777777" w:rsidR="00F83E2A" w:rsidRPr="000C0B26" w:rsidRDefault="00F83E2A" w:rsidP="00F83E2A">
            <w:pPr>
              <w:spacing w:before="40"/>
              <w:jc w:val="center"/>
              <w:rPr>
                <w:b/>
                <w:szCs w:val="24"/>
              </w:rPr>
            </w:pPr>
          </w:p>
        </w:tc>
        <w:tc>
          <w:tcPr>
            <w:tcW w:w="3969" w:type="dxa"/>
            <w:tcBorders>
              <w:bottom w:val="single" w:sz="4" w:space="0" w:color="auto"/>
            </w:tcBorders>
            <w:shd w:val="clear" w:color="auto" w:fill="auto"/>
            <w:vAlign w:val="center"/>
          </w:tcPr>
          <w:p w14:paraId="6E0079A6" w14:textId="77777777" w:rsidR="00F83E2A" w:rsidRDefault="00F83E2A" w:rsidP="00F83E2A">
            <w:pPr>
              <w:spacing w:before="40"/>
              <w:jc w:val="right"/>
              <w:rPr>
                <w:i/>
                <w:szCs w:val="24"/>
              </w:rPr>
            </w:pPr>
            <w:r w:rsidRPr="00391C83">
              <w:rPr>
                <w:i/>
                <w:szCs w:val="24"/>
              </w:rPr>
              <w:t xml:space="preserve">dont part </w:t>
            </w:r>
            <w:r>
              <w:rPr>
                <w:i/>
                <w:szCs w:val="24"/>
              </w:rPr>
              <w:t>de</w:t>
            </w:r>
            <w:r w:rsidRPr="00391C83">
              <w:rPr>
                <w:i/>
                <w:szCs w:val="24"/>
              </w:rPr>
              <w:t xml:space="preserve"> </w:t>
            </w:r>
            <w:r w:rsidRPr="00F06AA7">
              <w:rPr>
                <w:i/>
                <w:szCs w:val="24"/>
              </w:rPr>
              <w:t>« </w:t>
            </w:r>
            <w:r w:rsidRPr="00391C83">
              <w:rPr>
                <w:i/>
                <w:szCs w:val="24"/>
              </w:rPr>
              <w:t>x</w:t>
            </w:r>
            <w:r w:rsidRPr="00F06AA7">
              <w:rPr>
                <w:i/>
                <w:szCs w:val="24"/>
              </w:rPr>
              <w:t> »</w:t>
            </w:r>
            <w:r w:rsidRPr="00FC0BA4">
              <w:rPr>
                <w:i/>
                <w:szCs w:val="24"/>
              </w:rPr>
              <w:t xml:space="preserve"> membre du groupement</w:t>
            </w:r>
          </w:p>
        </w:tc>
        <w:tc>
          <w:tcPr>
            <w:tcW w:w="1564" w:type="dxa"/>
            <w:tcBorders>
              <w:bottom w:val="single" w:sz="4" w:space="0" w:color="auto"/>
            </w:tcBorders>
            <w:shd w:val="clear" w:color="auto" w:fill="auto"/>
            <w:vAlign w:val="center"/>
          </w:tcPr>
          <w:p w14:paraId="2347B78A" w14:textId="77777777" w:rsidR="00F83E2A"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1158E1B5" w14:textId="77777777" w:rsidR="00F83E2A" w:rsidRDefault="00F83E2A" w:rsidP="00F83E2A">
            <w:pPr>
              <w:spacing w:before="40"/>
              <w:jc w:val="center"/>
              <w:rPr>
                <w:szCs w:val="24"/>
              </w:rPr>
            </w:pPr>
          </w:p>
        </w:tc>
        <w:tc>
          <w:tcPr>
            <w:tcW w:w="1843" w:type="dxa"/>
            <w:vMerge/>
            <w:tcBorders>
              <w:bottom w:val="single" w:sz="4" w:space="0" w:color="auto"/>
            </w:tcBorders>
            <w:vAlign w:val="center"/>
          </w:tcPr>
          <w:p w14:paraId="19D7958D" w14:textId="77777777" w:rsidR="00F83E2A" w:rsidRDefault="00F83E2A" w:rsidP="00F83E2A">
            <w:pPr>
              <w:spacing w:before="40"/>
              <w:jc w:val="center"/>
              <w:rPr>
                <w:szCs w:val="24"/>
              </w:rPr>
            </w:pPr>
          </w:p>
        </w:tc>
      </w:tr>
      <w:tr w:rsidR="00BD4890" w:rsidRPr="000939E8" w14:paraId="72B1082F" w14:textId="77777777" w:rsidTr="00391C95">
        <w:trPr>
          <w:jc w:val="center"/>
        </w:trPr>
        <w:tc>
          <w:tcPr>
            <w:tcW w:w="1271" w:type="dxa"/>
            <w:vMerge w:val="restart"/>
            <w:shd w:val="clear" w:color="auto" w:fill="auto"/>
            <w:vAlign w:val="center"/>
          </w:tcPr>
          <w:p w14:paraId="548ED11E" w14:textId="57DBE912" w:rsidR="00BD4890" w:rsidRPr="000C0B26" w:rsidRDefault="00BD4890" w:rsidP="00F83E2A">
            <w:pPr>
              <w:spacing w:before="40"/>
              <w:jc w:val="center"/>
              <w:rPr>
                <w:b/>
                <w:szCs w:val="24"/>
              </w:rPr>
            </w:pPr>
            <w:r>
              <w:rPr>
                <w:b/>
                <w:szCs w:val="24"/>
              </w:rPr>
              <w:t>2</w:t>
            </w:r>
          </w:p>
        </w:tc>
        <w:tc>
          <w:tcPr>
            <w:tcW w:w="3969" w:type="dxa"/>
            <w:tcBorders>
              <w:bottom w:val="single" w:sz="4" w:space="0" w:color="auto"/>
            </w:tcBorders>
            <w:shd w:val="clear" w:color="auto" w:fill="auto"/>
            <w:vAlign w:val="center"/>
          </w:tcPr>
          <w:p w14:paraId="05F949A3" w14:textId="114BEAEB" w:rsidR="00BD4890" w:rsidRPr="00D1429A" w:rsidRDefault="00667431" w:rsidP="009A5F29">
            <w:pPr>
              <w:spacing w:before="40"/>
              <w:rPr>
                <w:b/>
                <w:szCs w:val="24"/>
              </w:rPr>
            </w:pPr>
            <w:r>
              <w:rPr>
                <w:b/>
                <w:szCs w:val="24"/>
              </w:rPr>
              <w:t>Rédaction</w:t>
            </w:r>
            <w:r w:rsidR="009A5F29">
              <w:rPr>
                <w:b/>
                <w:szCs w:val="24"/>
              </w:rPr>
              <w:t xml:space="preserve"> de deux (2) </w:t>
            </w:r>
            <w:r w:rsidR="006A018F">
              <w:rPr>
                <w:b/>
                <w:szCs w:val="24"/>
              </w:rPr>
              <w:t>études de fond</w:t>
            </w:r>
          </w:p>
        </w:tc>
        <w:tc>
          <w:tcPr>
            <w:tcW w:w="1564" w:type="dxa"/>
            <w:tcBorders>
              <w:bottom w:val="single" w:sz="4" w:space="0" w:color="auto"/>
            </w:tcBorders>
            <w:shd w:val="clear" w:color="auto" w:fill="auto"/>
            <w:vAlign w:val="center"/>
          </w:tcPr>
          <w:p w14:paraId="478AAE9B" w14:textId="77777777" w:rsidR="00BD4890" w:rsidRPr="000939E8" w:rsidRDefault="00BD4890" w:rsidP="00F83E2A">
            <w:pPr>
              <w:spacing w:before="40"/>
              <w:jc w:val="center"/>
              <w:rPr>
                <w:szCs w:val="24"/>
              </w:rPr>
            </w:pPr>
          </w:p>
        </w:tc>
        <w:tc>
          <w:tcPr>
            <w:tcW w:w="1843" w:type="dxa"/>
            <w:tcBorders>
              <w:bottom w:val="single" w:sz="4" w:space="0" w:color="auto"/>
            </w:tcBorders>
            <w:shd w:val="clear" w:color="auto" w:fill="auto"/>
            <w:vAlign w:val="center"/>
          </w:tcPr>
          <w:p w14:paraId="2E595996" w14:textId="77777777" w:rsidR="00BD4890" w:rsidRPr="000939E8" w:rsidRDefault="00BD4890" w:rsidP="00F83E2A">
            <w:pPr>
              <w:spacing w:before="40"/>
              <w:jc w:val="center"/>
              <w:rPr>
                <w:szCs w:val="24"/>
              </w:rPr>
            </w:pPr>
          </w:p>
        </w:tc>
        <w:tc>
          <w:tcPr>
            <w:tcW w:w="1843" w:type="dxa"/>
            <w:vMerge w:val="restart"/>
            <w:vAlign w:val="center"/>
          </w:tcPr>
          <w:p w14:paraId="34CE8AD6" w14:textId="6F1C2431" w:rsidR="00BD4890" w:rsidRDefault="00291D02" w:rsidP="0001557E">
            <w:pPr>
              <w:spacing w:before="40"/>
              <w:jc w:val="center"/>
              <w:rPr>
                <w:szCs w:val="24"/>
              </w:rPr>
            </w:pPr>
            <w:r>
              <w:rPr>
                <w:szCs w:val="24"/>
              </w:rPr>
              <w:t>T</w:t>
            </w:r>
            <w:r w:rsidRPr="009C2710">
              <w:rPr>
                <w:szCs w:val="24"/>
                <w:vertAlign w:val="subscript"/>
              </w:rPr>
              <w:t>0/x</w:t>
            </w:r>
            <w:r w:rsidRPr="009C2710">
              <w:rPr>
                <w:szCs w:val="24"/>
              </w:rPr>
              <w:t>+</w:t>
            </w:r>
            <w:r w:rsidR="00482CC0">
              <w:rPr>
                <w:szCs w:val="24"/>
              </w:rPr>
              <w:t xml:space="preserve"> </w:t>
            </w:r>
            <w:r w:rsidR="00E44B10">
              <w:rPr>
                <w:szCs w:val="24"/>
              </w:rPr>
              <w:t xml:space="preserve">10 </w:t>
            </w:r>
            <w:r w:rsidR="00BD4890">
              <w:rPr>
                <w:szCs w:val="24"/>
              </w:rPr>
              <w:t>mois</w:t>
            </w:r>
          </w:p>
        </w:tc>
      </w:tr>
      <w:tr w:rsidR="00BD4890" w:rsidRPr="000939E8" w14:paraId="2CB2B6E5" w14:textId="77777777" w:rsidTr="00391C95">
        <w:trPr>
          <w:jc w:val="center"/>
        </w:trPr>
        <w:tc>
          <w:tcPr>
            <w:tcW w:w="1271" w:type="dxa"/>
            <w:vMerge/>
            <w:shd w:val="clear" w:color="auto" w:fill="auto"/>
            <w:vAlign w:val="center"/>
          </w:tcPr>
          <w:p w14:paraId="6C3D87EF" w14:textId="77777777" w:rsidR="00BD4890" w:rsidRPr="000C0B26" w:rsidRDefault="00BD4890" w:rsidP="00F83E2A">
            <w:pPr>
              <w:spacing w:before="40"/>
              <w:jc w:val="center"/>
              <w:rPr>
                <w:b/>
                <w:szCs w:val="24"/>
              </w:rPr>
            </w:pPr>
          </w:p>
        </w:tc>
        <w:tc>
          <w:tcPr>
            <w:tcW w:w="3969" w:type="dxa"/>
            <w:tcBorders>
              <w:bottom w:val="single" w:sz="4" w:space="0" w:color="auto"/>
            </w:tcBorders>
            <w:shd w:val="clear" w:color="auto" w:fill="auto"/>
            <w:vAlign w:val="center"/>
          </w:tcPr>
          <w:p w14:paraId="0F94C2B4" w14:textId="09A24515" w:rsidR="00BD4890" w:rsidRPr="00D1429A" w:rsidRDefault="00BD4890" w:rsidP="00F83E2A">
            <w:pPr>
              <w:spacing w:before="40"/>
              <w:jc w:val="right"/>
              <w:rPr>
                <w:b/>
                <w:szCs w:val="24"/>
              </w:rPr>
            </w:pPr>
            <w:r w:rsidRPr="00391C83">
              <w:rPr>
                <w:i/>
                <w:szCs w:val="24"/>
              </w:rPr>
              <w:t>dont part du mandataire</w:t>
            </w:r>
          </w:p>
        </w:tc>
        <w:tc>
          <w:tcPr>
            <w:tcW w:w="1564" w:type="dxa"/>
            <w:tcBorders>
              <w:bottom w:val="single" w:sz="4" w:space="0" w:color="auto"/>
            </w:tcBorders>
            <w:shd w:val="clear" w:color="auto" w:fill="auto"/>
            <w:vAlign w:val="center"/>
          </w:tcPr>
          <w:p w14:paraId="58FE3600" w14:textId="77777777" w:rsidR="00BD4890" w:rsidRPr="000939E8" w:rsidRDefault="00BD4890" w:rsidP="00F83E2A">
            <w:pPr>
              <w:spacing w:before="40"/>
              <w:jc w:val="center"/>
              <w:rPr>
                <w:szCs w:val="24"/>
              </w:rPr>
            </w:pPr>
          </w:p>
        </w:tc>
        <w:tc>
          <w:tcPr>
            <w:tcW w:w="1843" w:type="dxa"/>
            <w:tcBorders>
              <w:bottom w:val="single" w:sz="4" w:space="0" w:color="auto"/>
            </w:tcBorders>
            <w:shd w:val="clear" w:color="auto" w:fill="auto"/>
            <w:vAlign w:val="center"/>
          </w:tcPr>
          <w:p w14:paraId="2B6A8A33" w14:textId="77777777" w:rsidR="00BD4890" w:rsidRPr="000939E8" w:rsidRDefault="00BD4890" w:rsidP="00F83E2A">
            <w:pPr>
              <w:spacing w:before="40"/>
              <w:jc w:val="center"/>
              <w:rPr>
                <w:szCs w:val="24"/>
              </w:rPr>
            </w:pPr>
          </w:p>
        </w:tc>
        <w:tc>
          <w:tcPr>
            <w:tcW w:w="1843" w:type="dxa"/>
            <w:vMerge/>
            <w:vAlign w:val="center"/>
          </w:tcPr>
          <w:p w14:paraId="31448518" w14:textId="77777777" w:rsidR="00BD4890" w:rsidRDefault="00BD4890" w:rsidP="00F83E2A">
            <w:pPr>
              <w:spacing w:before="40"/>
              <w:jc w:val="center"/>
              <w:rPr>
                <w:szCs w:val="24"/>
              </w:rPr>
            </w:pPr>
          </w:p>
        </w:tc>
      </w:tr>
      <w:tr w:rsidR="00BD4890" w:rsidRPr="000939E8" w14:paraId="51ED0521" w14:textId="77777777" w:rsidTr="00391C95">
        <w:trPr>
          <w:jc w:val="center"/>
        </w:trPr>
        <w:tc>
          <w:tcPr>
            <w:tcW w:w="1271" w:type="dxa"/>
            <w:vMerge/>
            <w:shd w:val="clear" w:color="auto" w:fill="auto"/>
            <w:vAlign w:val="center"/>
          </w:tcPr>
          <w:p w14:paraId="7B41CCBC" w14:textId="77777777" w:rsidR="00BD4890" w:rsidRPr="000C0B26" w:rsidRDefault="00BD4890" w:rsidP="00F83E2A">
            <w:pPr>
              <w:spacing w:before="40"/>
              <w:jc w:val="center"/>
              <w:rPr>
                <w:b/>
                <w:szCs w:val="24"/>
              </w:rPr>
            </w:pPr>
          </w:p>
        </w:tc>
        <w:tc>
          <w:tcPr>
            <w:tcW w:w="3969" w:type="dxa"/>
            <w:tcBorders>
              <w:bottom w:val="single" w:sz="4" w:space="0" w:color="auto"/>
            </w:tcBorders>
            <w:shd w:val="clear" w:color="auto" w:fill="auto"/>
            <w:vAlign w:val="center"/>
          </w:tcPr>
          <w:p w14:paraId="265832EC" w14:textId="660D92EB" w:rsidR="00BD4890" w:rsidRPr="00D1429A" w:rsidRDefault="00BD4890" w:rsidP="00F83E2A">
            <w:pPr>
              <w:spacing w:before="40"/>
              <w:jc w:val="right"/>
              <w:rPr>
                <w:b/>
                <w:szCs w:val="24"/>
              </w:rPr>
            </w:pPr>
            <w:r w:rsidRPr="00391C83">
              <w:rPr>
                <w:i/>
                <w:szCs w:val="24"/>
              </w:rPr>
              <w:t xml:space="preserve">dont part </w:t>
            </w:r>
            <w:r>
              <w:rPr>
                <w:i/>
                <w:szCs w:val="24"/>
              </w:rPr>
              <w:t>de</w:t>
            </w:r>
            <w:r w:rsidRPr="00391C83">
              <w:rPr>
                <w:i/>
                <w:szCs w:val="24"/>
              </w:rPr>
              <w:t xml:space="preserve"> </w:t>
            </w:r>
            <w:r w:rsidRPr="00F06AA7">
              <w:rPr>
                <w:i/>
                <w:szCs w:val="24"/>
              </w:rPr>
              <w:t>« </w:t>
            </w:r>
            <w:r w:rsidRPr="00391C83">
              <w:rPr>
                <w:i/>
                <w:szCs w:val="24"/>
              </w:rPr>
              <w:t>x</w:t>
            </w:r>
            <w:r w:rsidRPr="00F06AA7">
              <w:rPr>
                <w:i/>
                <w:szCs w:val="24"/>
              </w:rPr>
              <w:t> »</w:t>
            </w:r>
            <w:r w:rsidRPr="00FC0BA4">
              <w:rPr>
                <w:i/>
                <w:szCs w:val="24"/>
              </w:rPr>
              <w:t xml:space="preserve"> membre du groupement</w:t>
            </w:r>
          </w:p>
        </w:tc>
        <w:tc>
          <w:tcPr>
            <w:tcW w:w="1564" w:type="dxa"/>
            <w:tcBorders>
              <w:bottom w:val="single" w:sz="4" w:space="0" w:color="auto"/>
            </w:tcBorders>
            <w:shd w:val="clear" w:color="auto" w:fill="auto"/>
            <w:vAlign w:val="center"/>
          </w:tcPr>
          <w:p w14:paraId="20A64D7F" w14:textId="77777777" w:rsidR="00BD4890" w:rsidRPr="000939E8" w:rsidRDefault="00BD4890" w:rsidP="00F83E2A">
            <w:pPr>
              <w:spacing w:before="40"/>
              <w:jc w:val="center"/>
              <w:rPr>
                <w:szCs w:val="24"/>
              </w:rPr>
            </w:pPr>
          </w:p>
        </w:tc>
        <w:tc>
          <w:tcPr>
            <w:tcW w:w="1843" w:type="dxa"/>
            <w:tcBorders>
              <w:bottom w:val="single" w:sz="4" w:space="0" w:color="auto"/>
            </w:tcBorders>
            <w:shd w:val="clear" w:color="auto" w:fill="auto"/>
            <w:vAlign w:val="center"/>
          </w:tcPr>
          <w:p w14:paraId="26F7B8BC" w14:textId="77777777" w:rsidR="00BD4890" w:rsidRPr="000939E8" w:rsidRDefault="00BD4890" w:rsidP="00F83E2A">
            <w:pPr>
              <w:spacing w:before="40"/>
              <w:jc w:val="center"/>
              <w:rPr>
                <w:szCs w:val="24"/>
              </w:rPr>
            </w:pPr>
          </w:p>
        </w:tc>
        <w:tc>
          <w:tcPr>
            <w:tcW w:w="1843" w:type="dxa"/>
            <w:vMerge/>
            <w:vAlign w:val="center"/>
          </w:tcPr>
          <w:p w14:paraId="0876D599" w14:textId="77777777" w:rsidR="00BD4890" w:rsidRDefault="00BD4890" w:rsidP="00F83E2A">
            <w:pPr>
              <w:spacing w:before="40"/>
              <w:jc w:val="center"/>
              <w:rPr>
                <w:szCs w:val="24"/>
              </w:rPr>
            </w:pPr>
          </w:p>
        </w:tc>
      </w:tr>
      <w:tr w:rsidR="00F83E2A" w:rsidRPr="000939E8" w14:paraId="5FFD0CA8" w14:textId="77777777" w:rsidTr="00391C95">
        <w:trPr>
          <w:jc w:val="center"/>
        </w:trPr>
        <w:tc>
          <w:tcPr>
            <w:tcW w:w="1271" w:type="dxa"/>
            <w:vMerge w:val="restart"/>
            <w:shd w:val="clear" w:color="auto" w:fill="auto"/>
            <w:vAlign w:val="center"/>
          </w:tcPr>
          <w:p w14:paraId="1E1CB870" w14:textId="7EF9431B" w:rsidR="00F83E2A" w:rsidRPr="000C0B26" w:rsidRDefault="00F83E2A" w:rsidP="00F83E2A">
            <w:pPr>
              <w:spacing w:before="40"/>
              <w:jc w:val="center"/>
              <w:rPr>
                <w:b/>
                <w:szCs w:val="24"/>
              </w:rPr>
            </w:pPr>
            <w:r>
              <w:rPr>
                <w:b/>
                <w:szCs w:val="24"/>
              </w:rPr>
              <w:t>3</w:t>
            </w:r>
          </w:p>
        </w:tc>
        <w:tc>
          <w:tcPr>
            <w:tcW w:w="3969" w:type="dxa"/>
            <w:tcBorders>
              <w:bottom w:val="single" w:sz="4" w:space="0" w:color="auto"/>
            </w:tcBorders>
            <w:shd w:val="clear" w:color="auto" w:fill="auto"/>
            <w:vAlign w:val="center"/>
          </w:tcPr>
          <w:p w14:paraId="4EDC6326" w14:textId="142E61BB" w:rsidR="009A5F29" w:rsidRPr="000E57C2" w:rsidRDefault="00667431" w:rsidP="006A018F">
            <w:pPr>
              <w:spacing w:before="40"/>
              <w:rPr>
                <w:b/>
                <w:szCs w:val="24"/>
              </w:rPr>
            </w:pPr>
            <w:r>
              <w:rPr>
                <w:b/>
                <w:szCs w:val="24"/>
              </w:rPr>
              <w:t xml:space="preserve"> Organisation</w:t>
            </w:r>
            <w:r w:rsidR="00333A78">
              <w:rPr>
                <w:b/>
                <w:szCs w:val="24"/>
              </w:rPr>
              <w:t xml:space="preserve"> </w:t>
            </w:r>
            <w:r w:rsidR="009A5F29">
              <w:rPr>
                <w:b/>
                <w:szCs w:val="24"/>
              </w:rPr>
              <w:t xml:space="preserve">de deux (2) </w:t>
            </w:r>
            <w:r w:rsidR="006A018F">
              <w:rPr>
                <w:b/>
                <w:szCs w:val="24"/>
              </w:rPr>
              <w:t>tables-rondes</w:t>
            </w:r>
          </w:p>
        </w:tc>
        <w:tc>
          <w:tcPr>
            <w:tcW w:w="1564" w:type="dxa"/>
            <w:tcBorders>
              <w:bottom w:val="single" w:sz="4" w:space="0" w:color="auto"/>
            </w:tcBorders>
            <w:shd w:val="clear" w:color="auto" w:fill="auto"/>
            <w:vAlign w:val="center"/>
          </w:tcPr>
          <w:p w14:paraId="77D48710" w14:textId="77777777" w:rsidR="00F83E2A" w:rsidRPr="000939E8"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2F4E5DFC" w14:textId="77777777" w:rsidR="00F83E2A" w:rsidRPr="000939E8" w:rsidRDefault="00F83E2A" w:rsidP="00F83E2A">
            <w:pPr>
              <w:spacing w:before="40"/>
              <w:jc w:val="center"/>
              <w:rPr>
                <w:szCs w:val="24"/>
              </w:rPr>
            </w:pPr>
          </w:p>
        </w:tc>
        <w:tc>
          <w:tcPr>
            <w:tcW w:w="1843" w:type="dxa"/>
            <w:vMerge w:val="restart"/>
            <w:vAlign w:val="center"/>
          </w:tcPr>
          <w:p w14:paraId="6C78590C" w14:textId="3BF8C1EC" w:rsidR="00F83E2A" w:rsidRPr="000939E8" w:rsidRDefault="00F96555" w:rsidP="0001557E">
            <w:pPr>
              <w:spacing w:before="40"/>
              <w:jc w:val="center"/>
              <w:rPr>
                <w:szCs w:val="24"/>
              </w:rPr>
            </w:pPr>
            <w:r>
              <w:rPr>
                <w:szCs w:val="24"/>
              </w:rPr>
              <w:t>T</w:t>
            </w:r>
            <w:r w:rsidRPr="009C2710">
              <w:rPr>
                <w:szCs w:val="24"/>
                <w:vertAlign w:val="subscript"/>
              </w:rPr>
              <w:t>0/x</w:t>
            </w:r>
            <w:r w:rsidRPr="009C2710">
              <w:rPr>
                <w:szCs w:val="24"/>
              </w:rPr>
              <w:t>+</w:t>
            </w:r>
            <w:r w:rsidR="006A018F">
              <w:rPr>
                <w:szCs w:val="24"/>
              </w:rPr>
              <w:t xml:space="preserve"> </w:t>
            </w:r>
            <w:r w:rsidR="009A5F29">
              <w:rPr>
                <w:szCs w:val="24"/>
              </w:rPr>
              <w:t>12</w:t>
            </w:r>
            <w:r w:rsidR="00F83E2A">
              <w:rPr>
                <w:szCs w:val="24"/>
              </w:rPr>
              <w:t xml:space="preserve"> mois</w:t>
            </w:r>
          </w:p>
        </w:tc>
      </w:tr>
      <w:tr w:rsidR="00F83E2A" w14:paraId="4302E437" w14:textId="77777777" w:rsidTr="00391C95">
        <w:trPr>
          <w:jc w:val="center"/>
        </w:trPr>
        <w:tc>
          <w:tcPr>
            <w:tcW w:w="1271" w:type="dxa"/>
            <w:vMerge/>
            <w:shd w:val="clear" w:color="auto" w:fill="auto"/>
            <w:vAlign w:val="center"/>
          </w:tcPr>
          <w:p w14:paraId="09DB6712" w14:textId="77777777" w:rsidR="00F83E2A" w:rsidRPr="000C0B26" w:rsidRDefault="00F83E2A" w:rsidP="00F83E2A">
            <w:pPr>
              <w:spacing w:before="40"/>
              <w:jc w:val="center"/>
              <w:rPr>
                <w:b/>
                <w:szCs w:val="24"/>
              </w:rPr>
            </w:pPr>
          </w:p>
        </w:tc>
        <w:tc>
          <w:tcPr>
            <w:tcW w:w="3969" w:type="dxa"/>
            <w:tcBorders>
              <w:bottom w:val="single" w:sz="4" w:space="0" w:color="auto"/>
            </w:tcBorders>
            <w:shd w:val="clear" w:color="auto" w:fill="auto"/>
            <w:vAlign w:val="center"/>
          </w:tcPr>
          <w:p w14:paraId="410DCF71" w14:textId="77777777" w:rsidR="00F83E2A" w:rsidRDefault="00F83E2A" w:rsidP="00F83E2A">
            <w:pPr>
              <w:spacing w:before="40"/>
              <w:jc w:val="right"/>
              <w:rPr>
                <w:i/>
                <w:szCs w:val="24"/>
              </w:rPr>
            </w:pPr>
            <w:r w:rsidRPr="00391C83">
              <w:rPr>
                <w:i/>
                <w:szCs w:val="24"/>
              </w:rPr>
              <w:t>dont part du mandataire</w:t>
            </w:r>
          </w:p>
        </w:tc>
        <w:tc>
          <w:tcPr>
            <w:tcW w:w="1564" w:type="dxa"/>
            <w:tcBorders>
              <w:bottom w:val="single" w:sz="4" w:space="0" w:color="auto"/>
            </w:tcBorders>
            <w:shd w:val="clear" w:color="auto" w:fill="auto"/>
            <w:vAlign w:val="center"/>
          </w:tcPr>
          <w:p w14:paraId="49DBFAD7" w14:textId="77777777" w:rsidR="00F83E2A"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1732ED50" w14:textId="77777777" w:rsidR="00F83E2A" w:rsidRDefault="00F83E2A" w:rsidP="00F83E2A">
            <w:pPr>
              <w:spacing w:before="40"/>
              <w:jc w:val="center"/>
              <w:rPr>
                <w:szCs w:val="24"/>
              </w:rPr>
            </w:pPr>
          </w:p>
        </w:tc>
        <w:tc>
          <w:tcPr>
            <w:tcW w:w="1843" w:type="dxa"/>
            <w:vMerge/>
          </w:tcPr>
          <w:p w14:paraId="17C6DC6C" w14:textId="77777777" w:rsidR="00F83E2A" w:rsidRDefault="00F83E2A" w:rsidP="00F83E2A">
            <w:pPr>
              <w:spacing w:before="40"/>
              <w:jc w:val="center"/>
              <w:rPr>
                <w:szCs w:val="24"/>
              </w:rPr>
            </w:pPr>
          </w:p>
        </w:tc>
      </w:tr>
      <w:tr w:rsidR="00F83E2A" w14:paraId="5627CE1C" w14:textId="77777777" w:rsidTr="00391C95">
        <w:trPr>
          <w:jc w:val="center"/>
        </w:trPr>
        <w:tc>
          <w:tcPr>
            <w:tcW w:w="1271" w:type="dxa"/>
            <w:vMerge/>
            <w:tcBorders>
              <w:bottom w:val="single" w:sz="4" w:space="0" w:color="auto"/>
            </w:tcBorders>
            <w:shd w:val="clear" w:color="auto" w:fill="auto"/>
            <w:vAlign w:val="center"/>
          </w:tcPr>
          <w:p w14:paraId="60F9E8AC" w14:textId="77777777" w:rsidR="00F83E2A" w:rsidRPr="000C0B26" w:rsidRDefault="00F83E2A" w:rsidP="00F83E2A">
            <w:pPr>
              <w:spacing w:before="40"/>
              <w:jc w:val="center"/>
              <w:rPr>
                <w:b/>
                <w:szCs w:val="24"/>
              </w:rPr>
            </w:pPr>
          </w:p>
        </w:tc>
        <w:tc>
          <w:tcPr>
            <w:tcW w:w="3969" w:type="dxa"/>
            <w:tcBorders>
              <w:bottom w:val="single" w:sz="4" w:space="0" w:color="auto"/>
            </w:tcBorders>
            <w:shd w:val="clear" w:color="auto" w:fill="auto"/>
            <w:vAlign w:val="center"/>
          </w:tcPr>
          <w:p w14:paraId="6E5FEE64" w14:textId="77777777" w:rsidR="00F83E2A" w:rsidRDefault="00F83E2A" w:rsidP="00F83E2A">
            <w:pPr>
              <w:spacing w:before="40"/>
              <w:jc w:val="right"/>
              <w:rPr>
                <w:i/>
                <w:szCs w:val="24"/>
              </w:rPr>
            </w:pPr>
            <w:r w:rsidRPr="00391C83">
              <w:rPr>
                <w:i/>
                <w:szCs w:val="24"/>
              </w:rPr>
              <w:t xml:space="preserve">dont part </w:t>
            </w:r>
            <w:r>
              <w:rPr>
                <w:i/>
                <w:szCs w:val="24"/>
              </w:rPr>
              <w:t>de</w:t>
            </w:r>
            <w:r w:rsidRPr="00391C83">
              <w:rPr>
                <w:i/>
                <w:szCs w:val="24"/>
              </w:rPr>
              <w:t xml:space="preserve"> </w:t>
            </w:r>
            <w:r w:rsidRPr="00CF2F73">
              <w:rPr>
                <w:i/>
                <w:szCs w:val="24"/>
              </w:rPr>
              <w:t>« </w:t>
            </w:r>
            <w:r w:rsidRPr="00391C83">
              <w:rPr>
                <w:i/>
                <w:szCs w:val="24"/>
              </w:rPr>
              <w:t>x</w:t>
            </w:r>
            <w:r w:rsidRPr="00CF2F73">
              <w:rPr>
                <w:i/>
                <w:szCs w:val="24"/>
              </w:rPr>
              <w:t> »</w:t>
            </w:r>
            <w:r w:rsidRPr="00FC0BA4">
              <w:rPr>
                <w:i/>
                <w:szCs w:val="24"/>
              </w:rPr>
              <w:t xml:space="preserve"> membre du groupement</w:t>
            </w:r>
          </w:p>
        </w:tc>
        <w:tc>
          <w:tcPr>
            <w:tcW w:w="1564" w:type="dxa"/>
            <w:tcBorders>
              <w:bottom w:val="single" w:sz="4" w:space="0" w:color="auto"/>
            </w:tcBorders>
            <w:shd w:val="clear" w:color="auto" w:fill="auto"/>
            <w:vAlign w:val="center"/>
          </w:tcPr>
          <w:p w14:paraId="71495F59" w14:textId="77777777" w:rsidR="00F83E2A" w:rsidRDefault="00F83E2A" w:rsidP="00F83E2A">
            <w:pPr>
              <w:spacing w:before="40"/>
              <w:jc w:val="center"/>
              <w:rPr>
                <w:szCs w:val="24"/>
              </w:rPr>
            </w:pPr>
          </w:p>
        </w:tc>
        <w:tc>
          <w:tcPr>
            <w:tcW w:w="1843" w:type="dxa"/>
            <w:tcBorders>
              <w:bottom w:val="single" w:sz="4" w:space="0" w:color="auto"/>
            </w:tcBorders>
            <w:shd w:val="clear" w:color="auto" w:fill="auto"/>
            <w:vAlign w:val="center"/>
          </w:tcPr>
          <w:p w14:paraId="26DBBE43" w14:textId="77777777" w:rsidR="00F83E2A" w:rsidRDefault="00F83E2A" w:rsidP="00F83E2A">
            <w:pPr>
              <w:spacing w:before="40"/>
              <w:jc w:val="center"/>
              <w:rPr>
                <w:szCs w:val="24"/>
              </w:rPr>
            </w:pPr>
          </w:p>
        </w:tc>
        <w:tc>
          <w:tcPr>
            <w:tcW w:w="1843" w:type="dxa"/>
            <w:vMerge/>
            <w:tcBorders>
              <w:bottom w:val="single" w:sz="4" w:space="0" w:color="auto"/>
            </w:tcBorders>
          </w:tcPr>
          <w:p w14:paraId="571EDD97" w14:textId="77777777" w:rsidR="00F83E2A" w:rsidRDefault="00F83E2A" w:rsidP="00F83E2A">
            <w:pPr>
              <w:spacing w:before="40"/>
              <w:jc w:val="center"/>
              <w:rPr>
                <w:szCs w:val="24"/>
              </w:rPr>
            </w:pPr>
          </w:p>
        </w:tc>
      </w:tr>
    </w:tbl>
    <w:p w14:paraId="501AE35C" w14:textId="77777777" w:rsidR="00F83E2A" w:rsidRPr="004D23D0" w:rsidRDefault="00F83E2A" w:rsidP="00F83E2A">
      <w:pPr>
        <w:spacing w:line="276" w:lineRule="auto"/>
        <w:rPr>
          <w:i/>
          <w:vertAlign w:val="subscript"/>
        </w:rPr>
      </w:pPr>
      <w:r w:rsidRPr="004D23D0">
        <w:rPr>
          <w:i/>
          <w:vertAlign w:val="subscript"/>
        </w:rPr>
        <w:t>0/X = date de notification ou de reconduction de la période considérée</w:t>
      </w:r>
    </w:p>
    <w:p w14:paraId="32911C6F" w14:textId="4B8A171D" w:rsidR="00DE64F4" w:rsidRPr="00DE64F4" w:rsidRDefault="00DE64F4">
      <w:pPr>
        <w:jc w:val="left"/>
      </w:pPr>
      <w:r w:rsidRPr="00DE64F4">
        <w:br w:type="page"/>
      </w:r>
    </w:p>
    <w:p w14:paraId="6177335D" w14:textId="77777777" w:rsidR="00145433" w:rsidRPr="00221B9E" w:rsidRDefault="00145433" w:rsidP="00145433">
      <w:pPr>
        <w:spacing w:line="276" w:lineRule="auto"/>
        <w:rPr>
          <w:b/>
        </w:rPr>
      </w:pPr>
      <w:r w:rsidRPr="00221B9E">
        <w:rPr>
          <w:b/>
          <w:u w:val="single"/>
        </w:rPr>
        <w:lastRenderedPageBreak/>
        <w:t>Pour le poste à bons de commande (bordereaux de prix unitaires)</w:t>
      </w:r>
      <w:r w:rsidRPr="00221B9E">
        <w:rPr>
          <w:b/>
        </w:rPr>
        <w:t xml:space="preserve"> : </w:t>
      </w:r>
    </w:p>
    <w:p w14:paraId="34FA50A0" w14:textId="77777777" w:rsidR="00145433" w:rsidRDefault="00145433" w:rsidP="00145433"/>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3793"/>
        <w:gridCol w:w="1712"/>
        <w:gridCol w:w="1842"/>
        <w:gridCol w:w="1985"/>
      </w:tblGrid>
      <w:tr w:rsidR="00145433" w:rsidRPr="007F1FA5" w14:paraId="5472F3C9" w14:textId="77777777" w:rsidTr="00246E92">
        <w:trPr>
          <w:trHeight w:val="567"/>
          <w:jc w:val="center"/>
        </w:trPr>
        <w:tc>
          <w:tcPr>
            <w:tcW w:w="1153" w:type="dxa"/>
            <w:tcBorders>
              <w:bottom w:val="single" w:sz="4" w:space="0" w:color="auto"/>
            </w:tcBorders>
            <w:shd w:val="clear" w:color="auto" w:fill="D9E2F3" w:themeFill="accent1" w:themeFillTint="33"/>
            <w:vAlign w:val="center"/>
          </w:tcPr>
          <w:p w14:paraId="01F3DBCD" w14:textId="77777777" w:rsidR="00145433" w:rsidRPr="007F1FA5" w:rsidRDefault="00145433" w:rsidP="00246E92">
            <w:pPr>
              <w:jc w:val="center"/>
              <w:rPr>
                <w:b/>
                <w:szCs w:val="24"/>
              </w:rPr>
            </w:pPr>
            <w:r>
              <w:rPr>
                <w:b/>
                <w:szCs w:val="24"/>
              </w:rPr>
              <w:t>Unité d’œuvre</w:t>
            </w:r>
          </w:p>
        </w:tc>
        <w:tc>
          <w:tcPr>
            <w:tcW w:w="3793" w:type="dxa"/>
            <w:tcBorders>
              <w:bottom w:val="single" w:sz="4" w:space="0" w:color="auto"/>
            </w:tcBorders>
            <w:shd w:val="clear" w:color="auto" w:fill="D9E2F3" w:themeFill="accent1" w:themeFillTint="33"/>
            <w:vAlign w:val="center"/>
          </w:tcPr>
          <w:p w14:paraId="0343FA81" w14:textId="77777777" w:rsidR="00145433" w:rsidRPr="007F1FA5" w:rsidRDefault="00145433" w:rsidP="00246E92">
            <w:pPr>
              <w:jc w:val="center"/>
              <w:rPr>
                <w:b/>
                <w:szCs w:val="24"/>
              </w:rPr>
            </w:pPr>
            <w:r w:rsidRPr="007F1FA5">
              <w:rPr>
                <w:b/>
                <w:szCs w:val="24"/>
              </w:rPr>
              <w:t>Désignation des prestations</w:t>
            </w:r>
          </w:p>
        </w:tc>
        <w:tc>
          <w:tcPr>
            <w:tcW w:w="1712" w:type="dxa"/>
            <w:tcBorders>
              <w:bottom w:val="single" w:sz="4" w:space="0" w:color="auto"/>
            </w:tcBorders>
            <w:shd w:val="clear" w:color="auto" w:fill="D9E2F3" w:themeFill="accent1" w:themeFillTint="33"/>
            <w:vAlign w:val="center"/>
          </w:tcPr>
          <w:p w14:paraId="61EDCEBA" w14:textId="77777777" w:rsidR="00145433" w:rsidRPr="007F1FA5" w:rsidRDefault="00145433" w:rsidP="00246E92">
            <w:pPr>
              <w:jc w:val="center"/>
              <w:rPr>
                <w:b/>
                <w:szCs w:val="24"/>
              </w:rPr>
            </w:pPr>
            <w:r w:rsidRPr="007F1FA5">
              <w:rPr>
                <w:b/>
                <w:szCs w:val="24"/>
              </w:rPr>
              <w:t>Montant en € HT</w:t>
            </w:r>
          </w:p>
        </w:tc>
        <w:tc>
          <w:tcPr>
            <w:tcW w:w="1842" w:type="dxa"/>
            <w:tcBorders>
              <w:bottom w:val="single" w:sz="4" w:space="0" w:color="auto"/>
            </w:tcBorders>
            <w:shd w:val="clear" w:color="auto" w:fill="D9E2F3" w:themeFill="accent1" w:themeFillTint="33"/>
            <w:vAlign w:val="center"/>
          </w:tcPr>
          <w:p w14:paraId="7B209851" w14:textId="77777777" w:rsidR="00145433" w:rsidRPr="007F1FA5" w:rsidRDefault="00145433" w:rsidP="00246E92">
            <w:pPr>
              <w:jc w:val="center"/>
              <w:rPr>
                <w:b/>
                <w:szCs w:val="24"/>
              </w:rPr>
            </w:pPr>
            <w:r w:rsidRPr="007F1FA5">
              <w:rPr>
                <w:b/>
                <w:szCs w:val="24"/>
              </w:rPr>
              <w:t>Montant en € TTC</w:t>
            </w:r>
          </w:p>
        </w:tc>
        <w:tc>
          <w:tcPr>
            <w:tcW w:w="1985" w:type="dxa"/>
            <w:tcBorders>
              <w:bottom w:val="single" w:sz="4" w:space="0" w:color="auto"/>
            </w:tcBorders>
            <w:shd w:val="clear" w:color="auto" w:fill="D9E2F3" w:themeFill="accent1" w:themeFillTint="33"/>
            <w:vAlign w:val="center"/>
          </w:tcPr>
          <w:p w14:paraId="2C80636C" w14:textId="77777777" w:rsidR="00145433" w:rsidRPr="007F1FA5" w:rsidRDefault="00145433" w:rsidP="00246E92">
            <w:pPr>
              <w:jc w:val="center"/>
              <w:rPr>
                <w:b/>
                <w:szCs w:val="24"/>
              </w:rPr>
            </w:pPr>
            <w:r>
              <w:rPr>
                <w:b/>
                <w:szCs w:val="24"/>
              </w:rPr>
              <w:t>Délais d’exécution</w:t>
            </w:r>
          </w:p>
        </w:tc>
      </w:tr>
      <w:tr w:rsidR="00EA2883" w14:paraId="2FB160EC" w14:textId="77777777" w:rsidTr="00246E92">
        <w:trPr>
          <w:trHeight w:val="340"/>
          <w:jc w:val="center"/>
        </w:trPr>
        <w:tc>
          <w:tcPr>
            <w:tcW w:w="1153" w:type="dxa"/>
            <w:vMerge w:val="restart"/>
            <w:shd w:val="clear" w:color="auto" w:fill="auto"/>
            <w:vAlign w:val="center"/>
          </w:tcPr>
          <w:p w14:paraId="58FF3FC8" w14:textId="77777777" w:rsidR="00EA2883" w:rsidRDefault="00EA2883" w:rsidP="00EA2883">
            <w:pPr>
              <w:jc w:val="center"/>
            </w:pPr>
            <w:r>
              <w:rPr>
                <w:b/>
              </w:rPr>
              <w:t xml:space="preserve">UO 1 </w:t>
            </w:r>
          </w:p>
        </w:tc>
        <w:tc>
          <w:tcPr>
            <w:tcW w:w="3793" w:type="dxa"/>
            <w:tcBorders>
              <w:top w:val="single" w:sz="4" w:space="0" w:color="auto"/>
              <w:bottom w:val="single" w:sz="4" w:space="0" w:color="auto"/>
            </w:tcBorders>
            <w:shd w:val="clear" w:color="auto" w:fill="auto"/>
            <w:vAlign w:val="center"/>
          </w:tcPr>
          <w:p w14:paraId="533ECCB9" w14:textId="62CB9B16" w:rsidR="00EA2883" w:rsidRPr="00145433" w:rsidRDefault="00667431" w:rsidP="002522B8">
            <w:pPr>
              <w:rPr>
                <w:b/>
              </w:rPr>
            </w:pPr>
            <w:r>
              <w:rPr>
                <w:b/>
              </w:rPr>
              <w:t>Rédac</w:t>
            </w:r>
            <w:r w:rsidRPr="00145433">
              <w:rPr>
                <w:b/>
              </w:rPr>
              <w:t>tion</w:t>
            </w:r>
            <w:r>
              <w:rPr>
                <w:b/>
              </w:rPr>
              <w:t xml:space="preserve"> </w:t>
            </w:r>
            <w:r w:rsidR="009A5F29">
              <w:rPr>
                <w:b/>
              </w:rPr>
              <w:t xml:space="preserve">d’une (1) </w:t>
            </w:r>
            <w:r w:rsidR="002522B8">
              <w:rPr>
                <w:b/>
              </w:rPr>
              <w:t xml:space="preserve">étude de fond </w:t>
            </w:r>
            <w:r w:rsidR="009A5F29">
              <w:rPr>
                <w:b/>
              </w:rPr>
              <w:t>supplémentaire</w:t>
            </w:r>
          </w:p>
        </w:tc>
        <w:tc>
          <w:tcPr>
            <w:tcW w:w="1712" w:type="dxa"/>
            <w:tcBorders>
              <w:top w:val="single" w:sz="4" w:space="0" w:color="auto"/>
              <w:bottom w:val="single" w:sz="4" w:space="0" w:color="auto"/>
            </w:tcBorders>
            <w:shd w:val="clear" w:color="auto" w:fill="auto"/>
            <w:vAlign w:val="center"/>
          </w:tcPr>
          <w:p w14:paraId="2B40B2B8" w14:textId="4875F68F"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6C150AB1" w14:textId="77777777" w:rsidR="00EA2883" w:rsidRDefault="00EA2883" w:rsidP="00EA2883">
            <w:pPr>
              <w:jc w:val="center"/>
              <w:rPr>
                <w:szCs w:val="24"/>
              </w:rPr>
            </w:pPr>
          </w:p>
        </w:tc>
        <w:tc>
          <w:tcPr>
            <w:tcW w:w="1985" w:type="dxa"/>
            <w:vMerge w:val="restart"/>
            <w:tcBorders>
              <w:top w:val="single" w:sz="4" w:space="0" w:color="auto"/>
            </w:tcBorders>
            <w:vAlign w:val="center"/>
          </w:tcPr>
          <w:p w14:paraId="7E481DEF" w14:textId="02B5F0A5" w:rsidR="00EA2883" w:rsidRDefault="009A5F29" w:rsidP="00EA2883">
            <w:pPr>
              <w:jc w:val="center"/>
              <w:rPr>
                <w:szCs w:val="24"/>
              </w:rPr>
            </w:pPr>
            <w:r>
              <w:rPr>
                <w:szCs w:val="24"/>
              </w:rPr>
              <w:t>Précisé dans le</w:t>
            </w:r>
            <w:r w:rsidR="00EA2883">
              <w:rPr>
                <w:szCs w:val="24"/>
              </w:rPr>
              <w:t xml:space="preserve"> bon de commande</w:t>
            </w:r>
          </w:p>
        </w:tc>
      </w:tr>
      <w:tr w:rsidR="00EA2883" w14:paraId="4AC8D40C" w14:textId="77777777" w:rsidTr="00246E92">
        <w:trPr>
          <w:trHeight w:val="340"/>
          <w:jc w:val="center"/>
        </w:trPr>
        <w:tc>
          <w:tcPr>
            <w:tcW w:w="1153" w:type="dxa"/>
            <w:vMerge/>
            <w:shd w:val="clear" w:color="auto" w:fill="auto"/>
          </w:tcPr>
          <w:p w14:paraId="42E00464" w14:textId="77777777" w:rsidR="00EA2883" w:rsidRDefault="00EA2883" w:rsidP="00EA2883">
            <w:pPr>
              <w:jc w:val="center"/>
            </w:pPr>
          </w:p>
        </w:tc>
        <w:tc>
          <w:tcPr>
            <w:tcW w:w="3793" w:type="dxa"/>
            <w:tcBorders>
              <w:top w:val="single" w:sz="4" w:space="0" w:color="auto"/>
              <w:bottom w:val="single" w:sz="4" w:space="0" w:color="auto"/>
            </w:tcBorders>
            <w:shd w:val="clear" w:color="auto" w:fill="auto"/>
            <w:vAlign w:val="center"/>
          </w:tcPr>
          <w:p w14:paraId="2715552F" w14:textId="4C3DD108" w:rsidR="00EA2883" w:rsidRPr="00391C83" w:rsidRDefault="00EA2883" w:rsidP="00EA2883">
            <w:pPr>
              <w:jc w:val="right"/>
              <w:rPr>
                <w:i/>
                <w:szCs w:val="24"/>
              </w:rPr>
            </w:pPr>
            <w:r w:rsidRPr="00391C83">
              <w:rPr>
                <w:i/>
                <w:szCs w:val="24"/>
              </w:rPr>
              <w:t>dont part du mandataire</w:t>
            </w:r>
          </w:p>
        </w:tc>
        <w:tc>
          <w:tcPr>
            <w:tcW w:w="1712" w:type="dxa"/>
            <w:tcBorders>
              <w:top w:val="single" w:sz="4" w:space="0" w:color="auto"/>
              <w:bottom w:val="single" w:sz="4" w:space="0" w:color="auto"/>
            </w:tcBorders>
            <w:shd w:val="clear" w:color="auto" w:fill="auto"/>
            <w:vAlign w:val="center"/>
          </w:tcPr>
          <w:p w14:paraId="7871B247" w14:textId="7080AD34"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3CD15590" w14:textId="77777777" w:rsidR="00EA2883" w:rsidRDefault="00EA2883" w:rsidP="00EA2883">
            <w:pPr>
              <w:jc w:val="center"/>
              <w:rPr>
                <w:szCs w:val="24"/>
              </w:rPr>
            </w:pPr>
          </w:p>
        </w:tc>
        <w:tc>
          <w:tcPr>
            <w:tcW w:w="1985" w:type="dxa"/>
            <w:vMerge/>
            <w:vAlign w:val="center"/>
          </w:tcPr>
          <w:p w14:paraId="45CC543F" w14:textId="77777777" w:rsidR="00EA2883" w:rsidRDefault="00EA2883" w:rsidP="00EA2883">
            <w:pPr>
              <w:jc w:val="center"/>
              <w:rPr>
                <w:szCs w:val="24"/>
              </w:rPr>
            </w:pPr>
          </w:p>
        </w:tc>
      </w:tr>
      <w:tr w:rsidR="00EA2883" w14:paraId="62C9A373" w14:textId="77777777" w:rsidTr="003C0248">
        <w:trPr>
          <w:trHeight w:val="340"/>
          <w:jc w:val="center"/>
        </w:trPr>
        <w:tc>
          <w:tcPr>
            <w:tcW w:w="1153" w:type="dxa"/>
            <w:vMerge/>
            <w:shd w:val="clear" w:color="auto" w:fill="auto"/>
          </w:tcPr>
          <w:p w14:paraId="157B9E10" w14:textId="77777777" w:rsidR="00EA2883" w:rsidRDefault="00EA2883" w:rsidP="00EA2883">
            <w:pPr>
              <w:jc w:val="center"/>
            </w:pPr>
          </w:p>
        </w:tc>
        <w:tc>
          <w:tcPr>
            <w:tcW w:w="3793" w:type="dxa"/>
            <w:tcBorders>
              <w:top w:val="single" w:sz="4" w:space="0" w:color="auto"/>
              <w:bottom w:val="single" w:sz="4" w:space="0" w:color="auto"/>
            </w:tcBorders>
            <w:shd w:val="clear" w:color="auto" w:fill="auto"/>
            <w:vAlign w:val="center"/>
          </w:tcPr>
          <w:p w14:paraId="426B8D26" w14:textId="7A8902CF" w:rsidR="00EA2883" w:rsidRPr="00391C83" w:rsidRDefault="00EA2883" w:rsidP="00EA2883">
            <w:pPr>
              <w:jc w:val="right"/>
              <w:rPr>
                <w:i/>
                <w:szCs w:val="24"/>
              </w:rPr>
            </w:pPr>
            <w:r w:rsidRPr="00391C83">
              <w:rPr>
                <w:i/>
                <w:szCs w:val="24"/>
              </w:rPr>
              <w:t xml:space="preserve">dont part </w:t>
            </w:r>
            <w:r>
              <w:rPr>
                <w:i/>
                <w:szCs w:val="24"/>
              </w:rPr>
              <w:t>de</w:t>
            </w:r>
            <w:r w:rsidRPr="00391C83">
              <w:rPr>
                <w:i/>
                <w:szCs w:val="24"/>
              </w:rPr>
              <w:t xml:space="preserve"> </w:t>
            </w:r>
            <w:r w:rsidRPr="00CF2F73">
              <w:rPr>
                <w:i/>
                <w:szCs w:val="24"/>
              </w:rPr>
              <w:t>« </w:t>
            </w:r>
            <w:r w:rsidRPr="00391C83">
              <w:rPr>
                <w:i/>
                <w:szCs w:val="24"/>
              </w:rPr>
              <w:t>x</w:t>
            </w:r>
            <w:r w:rsidRPr="00CF2F73">
              <w:rPr>
                <w:i/>
                <w:szCs w:val="24"/>
              </w:rPr>
              <w:t> »</w:t>
            </w:r>
            <w:r w:rsidRPr="00FC0BA4">
              <w:rPr>
                <w:i/>
                <w:szCs w:val="24"/>
              </w:rPr>
              <w:t xml:space="preserve"> membre du groupement</w:t>
            </w:r>
          </w:p>
        </w:tc>
        <w:tc>
          <w:tcPr>
            <w:tcW w:w="1712" w:type="dxa"/>
            <w:tcBorders>
              <w:top w:val="single" w:sz="4" w:space="0" w:color="auto"/>
              <w:bottom w:val="single" w:sz="4" w:space="0" w:color="auto"/>
            </w:tcBorders>
            <w:shd w:val="clear" w:color="auto" w:fill="auto"/>
            <w:vAlign w:val="center"/>
          </w:tcPr>
          <w:p w14:paraId="3312D3A1" w14:textId="13819B41"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744DA5BF" w14:textId="77777777" w:rsidR="00EA2883" w:rsidRDefault="00EA2883" w:rsidP="00EA2883">
            <w:pPr>
              <w:jc w:val="center"/>
              <w:rPr>
                <w:szCs w:val="24"/>
              </w:rPr>
            </w:pPr>
          </w:p>
        </w:tc>
        <w:tc>
          <w:tcPr>
            <w:tcW w:w="1985" w:type="dxa"/>
            <w:vMerge/>
            <w:vAlign w:val="center"/>
          </w:tcPr>
          <w:p w14:paraId="61DC7D8E" w14:textId="77777777" w:rsidR="00EA2883" w:rsidRDefault="00EA2883" w:rsidP="00EA2883">
            <w:pPr>
              <w:jc w:val="center"/>
              <w:rPr>
                <w:szCs w:val="24"/>
              </w:rPr>
            </w:pPr>
          </w:p>
        </w:tc>
      </w:tr>
      <w:tr w:rsidR="00EA2883" w14:paraId="48B6B190" w14:textId="77777777" w:rsidTr="003C0248">
        <w:trPr>
          <w:trHeight w:val="340"/>
          <w:jc w:val="center"/>
        </w:trPr>
        <w:tc>
          <w:tcPr>
            <w:tcW w:w="1153" w:type="dxa"/>
            <w:vMerge w:val="restart"/>
            <w:shd w:val="clear" w:color="auto" w:fill="auto"/>
            <w:vAlign w:val="center"/>
          </w:tcPr>
          <w:p w14:paraId="4279C49C" w14:textId="08DBA6B6" w:rsidR="00EA2883" w:rsidRDefault="00EA2883" w:rsidP="00EA2883">
            <w:pPr>
              <w:jc w:val="center"/>
            </w:pPr>
            <w:r>
              <w:rPr>
                <w:b/>
              </w:rPr>
              <w:t>UO 2</w:t>
            </w:r>
          </w:p>
        </w:tc>
        <w:tc>
          <w:tcPr>
            <w:tcW w:w="3793" w:type="dxa"/>
            <w:tcBorders>
              <w:top w:val="single" w:sz="4" w:space="0" w:color="auto"/>
              <w:bottom w:val="single" w:sz="4" w:space="0" w:color="auto"/>
            </w:tcBorders>
            <w:shd w:val="clear" w:color="auto" w:fill="auto"/>
            <w:vAlign w:val="center"/>
          </w:tcPr>
          <w:p w14:paraId="54785CD4" w14:textId="6A0B56B5" w:rsidR="009A5F29" w:rsidRPr="00391C83" w:rsidRDefault="00667431" w:rsidP="002522B8">
            <w:pPr>
              <w:rPr>
                <w:i/>
                <w:szCs w:val="24"/>
              </w:rPr>
            </w:pPr>
            <w:r w:rsidRPr="00145433">
              <w:rPr>
                <w:b/>
              </w:rPr>
              <w:t>Organisation</w:t>
            </w:r>
            <w:r>
              <w:rPr>
                <w:b/>
              </w:rPr>
              <w:t xml:space="preserve"> </w:t>
            </w:r>
            <w:r w:rsidR="009A5F29">
              <w:rPr>
                <w:b/>
              </w:rPr>
              <w:t>d’une (1)</w:t>
            </w:r>
            <w:r w:rsidR="002522B8">
              <w:rPr>
                <w:b/>
              </w:rPr>
              <w:t xml:space="preserve"> table-ronde</w:t>
            </w:r>
            <w:r w:rsidR="009A5F29">
              <w:rPr>
                <w:b/>
              </w:rPr>
              <w:t xml:space="preserve"> supplémentaire</w:t>
            </w:r>
          </w:p>
        </w:tc>
        <w:tc>
          <w:tcPr>
            <w:tcW w:w="1712" w:type="dxa"/>
            <w:tcBorders>
              <w:top w:val="single" w:sz="4" w:space="0" w:color="auto"/>
              <w:bottom w:val="single" w:sz="4" w:space="0" w:color="auto"/>
            </w:tcBorders>
            <w:shd w:val="clear" w:color="auto" w:fill="auto"/>
            <w:vAlign w:val="center"/>
          </w:tcPr>
          <w:p w14:paraId="288E07C9" w14:textId="77777777"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6BCD6A88" w14:textId="77777777" w:rsidR="00EA2883" w:rsidRDefault="00EA2883" w:rsidP="00EA2883">
            <w:pPr>
              <w:jc w:val="center"/>
              <w:rPr>
                <w:szCs w:val="24"/>
              </w:rPr>
            </w:pPr>
          </w:p>
        </w:tc>
        <w:tc>
          <w:tcPr>
            <w:tcW w:w="1985" w:type="dxa"/>
            <w:vMerge w:val="restart"/>
            <w:vAlign w:val="center"/>
          </w:tcPr>
          <w:p w14:paraId="427CCC4E" w14:textId="1B598672" w:rsidR="00EA2883" w:rsidRDefault="009A5F29" w:rsidP="00EA2883">
            <w:pPr>
              <w:jc w:val="center"/>
              <w:rPr>
                <w:szCs w:val="24"/>
              </w:rPr>
            </w:pPr>
            <w:r>
              <w:rPr>
                <w:szCs w:val="24"/>
              </w:rPr>
              <w:t>Précisé dans le bon de commande</w:t>
            </w:r>
          </w:p>
        </w:tc>
      </w:tr>
      <w:tr w:rsidR="00EA2883" w14:paraId="4439921F" w14:textId="77777777" w:rsidTr="003C0248">
        <w:trPr>
          <w:trHeight w:val="340"/>
          <w:jc w:val="center"/>
        </w:trPr>
        <w:tc>
          <w:tcPr>
            <w:tcW w:w="1153" w:type="dxa"/>
            <w:vMerge/>
            <w:shd w:val="clear" w:color="auto" w:fill="auto"/>
          </w:tcPr>
          <w:p w14:paraId="14F1244C" w14:textId="77777777" w:rsidR="00EA2883" w:rsidRDefault="00EA2883" w:rsidP="00EA2883">
            <w:pPr>
              <w:jc w:val="center"/>
            </w:pPr>
          </w:p>
        </w:tc>
        <w:tc>
          <w:tcPr>
            <w:tcW w:w="3793" w:type="dxa"/>
            <w:tcBorders>
              <w:top w:val="single" w:sz="4" w:space="0" w:color="auto"/>
              <w:bottom w:val="single" w:sz="4" w:space="0" w:color="auto"/>
            </w:tcBorders>
            <w:shd w:val="clear" w:color="auto" w:fill="auto"/>
            <w:vAlign w:val="center"/>
          </w:tcPr>
          <w:p w14:paraId="020A4072" w14:textId="7719C5BE" w:rsidR="00EA2883" w:rsidRPr="00391C83" w:rsidRDefault="00EA2883" w:rsidP="00EA2883">
            <w:pPr>
              <w:jc w:val="right"/>
              <w:rPr>
                <w:i/>
                <w:szCs w:val="24"/>
              </w:rPr>
            </w:pPr>
            <w:r w:rsidRPr="00391C83">
              <w:rPr>
                <w:i/>
                <w:szCs w:val="24"/>
              </w:rPr>
              <w:t>dont part du mandataire</w:t>
            </w:r>
          </w:p>
        </w:tc>
        <w:tc>
          <w:tcPr>
            <w:tcW w:w="1712" w:type="dxa"/>
            <w:tcBorders>
              <w:top w:val="single" w:sz="4" w:space="0" w:color="auto"/>
              <w:bottom w:val="single" w:sz="4" w:space="0" w:color="auto"/>
            </w:tcBorders>
            <w:shd w:val="clear" w:color="auto" w:fill="auto"/>
            <w:vAlign w:val="center"/>
          </w:tcPr>
          <w:p w14:paraId="5E56F7CE" w14:textId="77777777"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496D81FD" w14:textId="77777777" w:rsidR="00EA2883" w:rsidRDefault="00EA2883" w:rsidP="00EA2883">
            <w:pPr>
              <w:jc w:val="center"/>
              <w:rPr>
                <w:szCs w:val="24"/>
              </w:rPr>
            </w:pPr>
          </w:p>
        </w:tc>
        <w:tc>
          <w:tcPr>
            <w:tcW w:w="1985" w:type="dxa"/>
            <w:vMerge/>
            <w:vAlign w:val="center"/>
          </w:tcPr>
          <w:p w14:paraId="0920A3D3" w14:textId="77777777" w:rsidR="00EA2883" w:rsidRDefault="00EA2883" w:rsidP="00EA2883">
            <w:pPr>
              <w:jc w:val="center"/>
              <w:rPr>
                <w:szCs w:val="24"/>
              </w:rPr>
            </w:pPr>
          </w:p>
        </w:tc>
      </w:tr>
      <w:tr w:rsidR="00EA2883" w14:paraId="4B29C444" w14:textId="77777777" w:rsidTr="00145433">
        <w:trPr>
          <w:trHeight w:val="340"/>
          <w:jc w:val="center"/>
        </w:trPr>
        <w:tc>
          <w:tcPr>
            <w:tcW w:w="1153" w:type="dxa"/>
            <w:vMerge/>
            <w:tcBorders>
              <w:bottom w:val="single" w:sz="4" w:space="0" w:color="auto"/>
            </w:tcBorders>
            <w:shd w:val="clear" w:color="auto" w:fill="auto"/>
          </w:tcPr>
          <w:p w14:paraId="5A3A9CCD" w14:textId="77777777" w:rsidR="00EA2883" w:rsidRDefault="00EA2883" w:rsidP="00EA2883">
            <w:pPr>
              <w:jc w:val="center"/>
            </w:pPr>
          </w:p>
        </w:tc>
        <w:tc>
          <w:tcPr>
            <w:tcW w:w="3793" w:type="dxa"/>
            <w:tcBorders>
              <w:top w:val="single" w:sz="4" w:space="0" w:color="auto"/>
              <w:bottom w:val="single" w:sz="4" w:space="0" w:color="auto"/>
            </w:tcBorders>
            <w:shd w:val="clear" w:color="auto" w:fill="auto"/>
            <w:vAlign w:val="center"/>
          </w:tcPr>
          <w:p w14:paraId="159E3C97" w14:textId="32C3FD44" w:rsidR="00EA2883" w:rsidRPr="00391C83" w:rsidRDefault="00EA2883" w:rsidP="00EA2883">
            <w:pPr>
              <w:jc w:val="right"/>
              <w:rPr>
                <w:i/>
                <w:szCs w:val="24"/>
              </w:rPr>
            </w:pPr>
            <w:r w:rsidRPr="00391C83">
              <w:rPr>
                <w:i/>
                <w:szCs w:val="24"/>
              </w:rPr>
              <w:t xml:space="preserve">dont part </w:t>
            </w:r>
            <w:r>
              <w:rPr>
                <w:i/>
                <w:szCs w:val="24"/>
              </w:rPr>
              <w:t>de</w:t>
            </w:r>
            <w:r w:rsidRPr="00391C83">
              <w:rPr>
                <w:i/>
                <w:szCs w:val="24"/>
              </w:rPr>
              <w:t xml:space="preserve"> </w:t>
            </w:r>
            <w:r w:rsidRPr="00CF2F73">
              <w:rPr>
                <w:i/>
                <w:szCs w:val="24"/>
              </w:rPr>
              <w:t>« </w:t>
            </w:r>
            <w:r w:rsidRPr="00391C83">
              <w:rPr>
                <w:i/>
                <w:szCs w:val="24"/>
              </w:rPr>
              <w:t>x</w:t>
            </w:r>
            <w:r w:rsidRPr="00CF2F73">
              <w:rPr>
                <w:i/>
                <w:szCs w:val="24"/>
              </w:rPr>
              <w:t> »</w:t>
            </w:r>
            <w:r w:rsidRPr="00FC0BA4">
              <w:rPr>
                <w:i/>
                <w:szCs w:val="24"/>
              </w:rPr>
              <w:t xml:space="preserve"> membre du groupement</w:t>
            </w:r>
          </w:p>
        </w:tc>
        <w:tc>
          <w:tcPr>
            <w:tcW w:w="1712" w:type="dxa"/>
            <w:tcBorders>
              <w:top w:val="single" w:sz="4" w:space="0" w:color="auto"/>
              <w:bottom w:val="single" w:sz="4" w:space="0" w:color="auto"/>
            </w:tcBorders>
            <w:shd w:val="clear" w:color="auto" w:fill="auto"/>
            <w:vAlign w:val="center"/>
          </w:tcPr>
          <w:p w14:paraId="728737B5" w14:textId="77777777" w:rsidR="00EA2883" w:rsidRDefault="00EA2883" w:rsidP="00EA2883">
            <w:pPr>
              <w:jc w:val="center"/>
              <w:rPr>
                <w:szCs w:val="24"/>
              </w:rPr>
            </w:pPr>
          </w:p>
        </w:tc>
        <w:tc>
          <w:tcPr>
            <w:tcW w:w="1842" w:type="dxa"/>
            <w:tcBorders>
              <w:top w:val="single" w:sz="4" w:space="0" w:color="auto"/>
              <w:bottom w:val="single" w:sz="4" w:space="0" w:color="auto"/>
            </w:tcBorders>
            <w:shd w:val="clear" w:color="auto" w:fill="auto"/>
            <w:vAlign w:val="center"/>
          </w:tcPr>
          <w:p w14:paraId="48710633" w14:textId="77777777" w:rsidR="00EA2883" w:rsidRDefault="00EA2883" w:rsidP="00EA2883">
            <w:pPr>
              <w:jc w:val="center"/>
              <w:rPr>
                <w:szCs w:val="24"/>
              </w:rPr>
            </w:pPr>
          </w:p>
        </w:tc>
        <w:tc>
          <w:tcPr>
            <w:tcW w:w="1985" w:type="dxa"/>
            <w:vMerge/>
            <w:tcBorders>
              <w:bottom w:val="single" w:sz="4" w:space="0" w:color="auto"/>
            </w:tcBorders>
            <w:vAlign w:val="center"/>
          </w:tcPr>
          <w:p w14:paraId="3307BEA6" w14:textId="77777777" w:rsidR="00EA2883" w:rsidRDefault="00EA2883" w:rsidP="00EA2883">
            <w:pPr>
              <w:jc w:val="center"/>
              <w:rPr>
                <w:szCs w:val="24"/>
              </w:rPr>
            </w:pPr>
          </w:p>
        </w:tc>
      </w:tr>
    </w:tbl>
    <w:p w14:paraId="455A7895" w14:textId="2BA31FF3" w:rsidR="00DC4572" w:rsidRDefault="00DC4572" w:rsidP="00C7548A"/>
    <w:p w14:paraId="1B7DBCB4" w14:textId="77777777" w:rsidR="009D3DD3" w:rsidRDefault="009D3DD3" w:rsidP="00C7548A"/>
    <w:p w14:paraId="41BD05FB" w14:textId="02CF7A52" w:rsidR="002F2CF9" w:rsidRDefault="009D3DD3" w:rsidP="00C7548A">
      <w:pPr>
        <w:rPr>
          <w:rFonts w:cs="Arial"/>
        </w:rPr>
      </w:pPr>
      <w:r w:rsidRPr="00F346D9">
        <w:rPr>
          <w:rFonts w:cs="Arial"/>
          <w:b/>
        </w:rPr>
        <w:t>Les montants minimum et maximum de l’accord-cadre</w:t>
      </w:r>
      <w:r w:rsidRPr="00261C8C">
        <w:rPr>
          <w:rFonts w:cs="Arial"/>
        </w:rPr>
        <w:t xml:space="preserve"> se décompose</w:t>
      </w:r>
      <w:r w:rsidR="0012794E">
        <w:rPr>
          <w:rFonts w:cs="Arial"/>
        </w:rPr>
        <w:t>nt</w:t>
      </w:r>
      <w:r w:rsidRPr="00261C8C">
        <w:rPr>
          <w:rFonts w:cs="Arial"/>
        </w:rPr>
        <w:t xml:space="preserve"> de la manière suivante</w:t>
      </w:r>
      <w:r>
        <w:rPr>
          <w:rFonts w:cs="Arial"/>
        </w:rPr>
        <w:t> :</w:t>
      </w:r>
      <w:r w:rsidRPr="00261C8C">
        <w:rPr>
          <w:rFonts w:cs="Arial"/>
        </w:rPr>
        <w:t> </w:t>
      </w:r>
    </w:p>
    <w:p w14:paraId="6C945B67" w14:textId="77777777" w:rsidR="00140004" w:rsidRDefault="00140004" w:rsidP="00C7548A"/>
    <w:tbl>
      <w:tblPr>
        <w:tblStyle w:val="Grilledutableau1"/>
        <w:tblW w:w="10065" w:type="dxa"/>
        <w:tblInd w:w="-142" w:type="dxa"/>
        <w:tblLook w:val="04A0" w:firstRow="1" w:lastRow="0" w:firstColumn="1" w:lastColumn="0" w:noHBand="0" w:noVBand="1"/>
      </w:tblPr>
      <w:tblGrid>
        <w:gridCol w:w="6238"/>
        <w:gridCol w:w="1984"/>
        <w:gridCol w:w="1843"/>
      </w:tblGrid>
      <w:tr w:rsidR="009D3DD3" w:rsidRPr="009D3DD3" w14:paraId="36700784" w14:textId="77777777" w:rsidTr="00215CBA">
        <w:trPr>
          <w:trHeight w:val="377"/>
        </w:trPr>
        <w:tc>
          <w:tcPr>
            <w:tcW w:w="6238" w:type="dxa"/>
            <w:tcBorders>
              <w:top w:val="nil"/>
              <w:left w:val="nil"/>
              <w:bottom w:val="single" w:sz="4" w:space="0" w:color="auto"/>
              <w:right w:val="single" w:sz="4" w:space="0" w:color="auto"/>
            </w:tcBorders>
          </w:tcPr>
          <w:p w14:paraId="0B9B37B1" w14:textId="77777777" w:rsidR="009D3DD3" w:rsidRPr="009D3DD3" w:rsidRDefault="009D3DD3" w:rsidP="009D3DD3">
            <w:pPr>
              <w:rPr>
                <w:rFonts w:cs="Arial"/>
              </w:rPr>
            </w:pPr>
          </w:p>
        </w:tc>
        <w:tc>
          <w:tcPr>
            <w:tcW w:w="1984"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CB43C0B" w14:textId="3760B877" w:rsidR="009D3DD3" w:rsidRPr="00215CBA" w:rsidRDefault="009D3DD3" w:rsidP="00FA5735">
            <w:pPr>
              <w:spacing w:before="120" w:after="120"/>
              <w:jc w:val="center"/>
              <w:rPr>
                <w:rFonts w:cs="Arial"/>
                <w:b/>
                <w:color w:val="FFFFFF" w:themeColor="background1"/>
              </w:rPr>
            </w:pPr>
            <w:r w:rsidRPr="00215CBA">
              <w:rPr>
                <w:rFonts w:cs="Arial"/>
                <w:b/>
                <w:color w:val="FFFFFF" w:themeColor="background1"/>
              </w:rPr>
              <w:t>En €</w:t>
            </w:r>
            <w:r w:rsidR="007631A7" w:rsidRPr="00215CBA">
              <w:rPr>
                <w:rFonts w:cs="Arial"/>
                <w:b/>
                <w:color w:val="FFFFFF" w:themeColor="background1"/>
              </w:rPr>
              <w:t> </w:t>
            </w:r>
            <w:r w:rsidRPr="00215CBA">
              <w:rPr>
                <w:rFonts w:cs="Arial"/>
                <w:b/>
                <w:color w:val="FFFFFF" w:themeColor="background1"/>
              </w:rPr>
              <w:t>HT</w:t>
            </w:r>
          </w:p>
        </w:tc>
        <w:tc>
          <w:tcPr>
            <w:tcW w:w="1843"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09705B6D" w14:textId="6FEA3048" w:rsidR="009D3DD3" w:rsidRPr="00215CBA" w:rsidRDefault="009D3DD3" w:rsidP="00FA5735">
            <w:pPr>
              <w:spacing w:before="120" w:after="120"/>
              <w:jc w:val="center"/>
              <w:rPr>
                <w:rFonts w:cs="Arial"/>
                <w:b/>
                <w:color w:val="FFFFFF" w:themeColor="background1"/>
              </w:rPr>
            </w:pPr>
            <w:r w:rsidRPr="00215CBA">
              <w:rPr>
                <w:rFonts w:cs="Arial"/>
                <w:b/>
                <w:color w:val="FFFFFF" w:themeColor="background1"/>
              </w:rPr>
              <w:t>En €</w:t>
            </w:r>
            <w:r w:rsidR="007631A7" w:rsidRPr="00215CBA">
              <w:rPr>
                <w:rFonts w:cs="Arial"/>
                <w:b/>
                <w:color w:val="FFFFFF" w:themeColor="background1"/>
              </w:rPr>
              <w:t> </w:t>
            </w:r>
            <w:r w:rsidRPr="00215CBA">
              <w:rPr>
                <w:rFonts w:cs="Arial"/>
                <w:b/>
                <w:color w:val="FFFFFF" w:themeColor="background1"/>
              </w:rPr>
              <w:t>TTC</w:t>
            </w:r>
          </w:p>
        </w:tc>
      </w:tr>
      <w:tr w:rsidR="009D3DD3" w:rsidRPr="009D3DD3" w14:paraId="468DC5AA" w14:textId="77777777" w:rsidTr="00F82CDC">
        <w:trPr>
          <w:trHeight w:val="972"/>
        </w:trPr>
        <w:tc>
          <w:tcPr>
            <w:tcW w:w="623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AF12082" w14:textId="756CCA03" w:rsidR="009D3DD3" w:rsidRDefault="009D3DD3" w:rsidP="00F82CDC">
            <w:pPr>
              <w:spacing w:before="240" w:after="240"/>
              <w:rPr>
                <w:rFonts w:cs="Arial"/>
                <w:b/>
              </w:rPr>
            </w:pPr>
            <w:r w:rsidRPr="009D3DD3">
              <w:rPr>
                <w:rFonts w:cs="Arial"/>
                <w:b/>
              </w:rPr>
              <w:t xml:space="preserve">Montant total minimum de l’accord-cadre </w:t>
            </w:r>
            <w:r w:rsidR="00967564">
              <w:rPr>
                <w:rFonts w:cs="Arial"/>
                <w:b/>
              </w:rPr>
              <w:t>(</w:t>
            </w:r>
            <w:r w:rsidRPr="009D3DD3">
              <w:rPr>
                <w:rFonts w:cs="Arial"/>
                <w:b/>
              </w:rPr>
              <w:t>pour une période</w:t>
            </w:r>
            <w:r w:rsidR="00967564">
              <w:rPr>
                <w:rFonts w:cs="Arial"/>
                <w:b/>
              </w:rPr>
              <w:t>)</w:t>
            </w:r>
          </w:p>
          <w:p w14:paraId="02DD1F29" w14:textId="4904D9D1" w:rsidR="0012794E" w:rsidRPr="009E69CD" w:rsidRDefault="0012794E" w:rsidP="00F82CDC">
            <w:pPr>
              <w:spacing w:before="240" w:after="240"/>
              <w:rPr>
                <w:rFonts w:cs="Arial"/>
                <w:i/>
              </w:rPr>
            </w:pPr>
            <w:r w:rsidRPr="009E69CD">
              <w:rPr>
                <w:rFonts w:cs="Arial"/>
                <w:i/>
              </w:rPr>
              <w:t>Le montant total minimum de l’accord-cadre correspond au montant des postes forfaitaires (PF</w:t>
            </w:r>
            <w:r w:rsidR="00062C7C" w:rsidRPr="009E69CD">
              <w:rPr>
                <w:rFonts w:cs="Arial"/>
                <w:i/>
              </w:rPr>
              <w:t xml:space="preserve"> </w:t>
            </w:r>
            <w:r w:rsidRPr="009E69CD">
              <w:rPr>
                <w:rFonts w:cs="Arial"/>
                <w:i/>
              </w:rPr>
              <w:t>1</w:t>
            </w:r>
            <w:r w:rsidR="000044B1" w:rsidRPr="009E69CD">
              <w:rPr>
                <w:rFonts w:cs="Arial"/>
                <w:i/>
              </w:rPr>
              <w:t xml:space="preserve"> </w:t>
            </w:r>
            <w:r w:rsidR="0051148A" w:rsidRPr="009E69CD">
              <w:rPr>
                <w:rFonts w:cs="Arial"/>
                <w:i/>
              </w:rPr>
              <w:t>+</w:t>
            </w:r>
            <w:r w:rsidRPr="009E69CD">
              <w:rPr>
                <w:rFonts w:cs="Arial"/>
                <w:i/>
              </w:rPr>
              <w:t xml:space="preserve"> PF</w:t>
            </w:r>
            <w:r w:rsidR="00062C7C" w:rsidRPr="009E69CD">
              <w:rPr>
                <w:rFonts w:cs="Arial"/>
                <w:i/>
              </w:rPr>
              <w:t xml:space="preserve"> </w:t>
            </w:r>
            <w:r w:rsidRPr="009E69CD">
              <w:rPr>
                <w:rFonts w:cs="Arial"/>
                <w:i/>
              </w:rPr>
              <w:t>2</w:t>
            </w:r>
            <w:r w:rsidR="000044B1" w:rsidRPr="009E69CD">
              <w:rPr>
                <w:rFonts w:cs="Arial"/>
                <w:i/>
              </w:rPr>
              <w:t xml:space="preserve"> </w:t>
            </w:r>
            <w:r w:rsidR="00062C7C" w:rsidRPr="009E69CD">
              <w:rPr>
                <w:rFonts w:cs="Arial"/>
                <w:i/>
              </w:rPr>
              <w:t>+</w:t>
            </w:r>
            <w:r w:rsidR="000044B1" w:rsidRPr="009E69CD">
              <w:rPr>
                <w:rFonts w:cs="Arial"/>
                <w:i/>
              </w:rPr>
              <w:t xml:space="preserve"> </w:t>
            </w:r>
            <w:r w:rsidR="00062C7C" w:rsidRPr="009E69CD">
              <w:rPr>
                <w:rFonts w:cs="Arial"/>
                <w:i/>
              </w:rPr>
              <w:t>PF 3</w:t>
            </w:r>
            <w:r w:rsidRPr="009E69CD">
              <w:rPr>
                <w:rFonts w:cs="Arial"/>
                <w:i/>
              </w:rPr>
              <w:t>) pour une période de 1</w:t>
            </w:r>
            <w:r w:rsidR="0026221D" w:rsidRPr="009E69CD">
              <w:rPr>
                <w:rFonts w:cs="Arial"/>
                <w:i/>
              </w:rPr>
              <w:t>2</w:t>
            </w:r>
            <w:r w:rsidRPr="009E69CD">
              <w:rPr>
                <w:rFonts w:cs="Arial"/>
                <w:i/>
              </w:rPr>
              <w:t xml:space="preserve"> mois.</w:t>
            </w:r>
          </w:p>
        </w:tc>
        <w:tc>
          <w:tcPr>
            <w:tcW w:w="1984" w:type="dxa"/>
            <w:tcBorders>
              <w:top w:val="single" w:sz="4" w:space="0" w:color="auto"/>
              <w:left w:val="single" w:sz="4" w:space="0" w:color="auto"/>
              <w:bottom w:val="single" w:sz="4" w:space="0" w:color="auto"/>
              <w:right w:val="single" w:sz="4" w:space="0" w:color="auto"/>
            </w:tcBorders>
            <w:vAlign w:val="center"/>
          </w:tcPr>
          <w:p w14:paraId="780110F4" w14:textId="25EC20CE" w:rsidR="009D3DD3" w:rsidRPr="009D3DD3" w:rsidRDefault="009D3DD3" w:rsidP="008C7BA8">
            <w:pPr>
              <w:spacing w:before="120" w:after="24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5BF44F29" w14:textId="25B92CA2" w:rsidR="009D3DD3" w:rsidRPr="009D3DD3" w:rsidRDefault="009D3DD3" w:rsidP="008C7BA8">
            <w:pPr>
              <w:spacing w:before="120" w:after="240"/>
              <w:jc w:val="center"/>
              <w:rPr>
                <w:rFonts w:cs="Arial"/>
              </w:rPr>
            </w:pPr>
            <w:r w:rsidRPr="009D3DD3">
              <w:rPr>
                <w:rFonts w:cs="Arial"/>
              </w:rPr>
              <w:t>………</w:t>
            </w:r>
          </w:p>
        </w:tc>
      </w:tr>
      <w:tr w:rsidR="009D3DD3" w:rsidRPr="009D3DD3" w14:paraId="5524D556" w14:textId="77777777" w:rsidTr="002F57D3">
        <w:trPr>
          <w:trHeight w:val="220"/>
        </w:trPr>
        <w:tc>
          <w:tcPr>
            <w:tcW w:w="3793" w:type="dxa"/>
            <w:tcBorders>
              <w:top w:val="single" w:sz="4" w:space="0" w:color="auto"/>
              <w:left w:val="single" w:sz="4" w:space="0" w:color="auto"/>
              <w:bottom w:val="single" w:sz="4" w:space="0" w:color="auto"/>
              <w:right w:val="single" w:sz="4" w:space="0" w:color="auto"/>
            </w:tcBorders>
            <w:vAlign w:val="center"/>
          </w:tcPr>
          <w:p w14:paraId="47E4E891" w14:textId="77777777" w:rsidR="009D3DD3" w:rsidRPr="009D3DD3" w:rsidRDefault="009D3DD3" w:rsidP="00F82CDC">
            <w:pPr>
              <w:jc w:val="right"/>
              <w:rPr>
                <w:rFonts w:cs="Arial"/>
                <w:i/>
              </w:rPr>
            </w:pPr>
            <w:r w:rsidRPr="009D3DD3">
              <w:rPr>
                <w:rFonts w:cs="Arial"/>
                <w:i/>
              </w:rPr>
              <w:t>dont part du mandataire</w:t>
            </w:r>
          </w:p>
        </w:tc>
        <w:tc>
          <w:tcPr>
            <w:tcW w:w="1984" w:type="dxa"/>
            <w:tcBorders>
              <w:top w:val="single" w:sz="4" w:space="0" w:color="auto"/>
              <w:left w:val="single" w:sz="4" w:space="0" w:color="auto"/>
              <w:bottom w:val="single" w:sz="4" w:space="0" w:color="auto"/>
              <w:right w:val="single" w:sz="4" w:space="0" w:color="auto"/>
            </w:tcBorders>
            <w:vAlign w:val="center"/>
          </w:tcPr>
          <w:p w14:paraId="33BAEC67" w14:textId="77777777" w:rsidR="009D3DD3" w:rsidRPr="009D3DD3" w:rsidRDefault="009D3DD3" w:rsidP="008C7BA8">
            <w:pPr>
              <w:spacing w:before="120" w:after="24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250BEA36" w14:textId="77777777" w:rsidR="009D3DD3" w:rsidRPr="009D3DD3" w:rsidRDefault="009D3DD3" w:rsidP="008C7BA8">
            <w:pPr>
              <w:spacing w:before="120" w:after="240"/>
              <w:jc w:val="center"/>
              <w:rPr>
                <w:rFonts w:cs="Arial"/>
              </w:rPr>
            </w:pPr>
            <w:r w:rsidRPr="009D3DD3">
              <w:rPr>
                <w:rFonts w:cs="Arial"/>
              </w:rPr>
              <w:t>………</w:t>
            </w:r>
          </w:p>
        </w:tc>
      </w:tr>
      <w:tr w:rsidR="009D3DD3" w:rsidRPr="009D3DD3" w14:paraId="3A00FD59" w14:textId="77777777" w:rsidTr="002F57D3">
        <w:trPr>
          <w:trHeight w:val="331"/>
        </w:trPr>
        <w:tc>
          <w:tcPr>
            <w:tcW w:w="3793" w:type="dxa"/>
            <w:tcBorders>
              <w:top w:val="single" w:sz="4" w:space="0" w:color="auto"/>
              <w:left w:val="single" w:sz="4" w:space="0" w:color="auto"/>
              <w:bottom w:val="single" w:sz="4" w:space="0" w:color="auto"/>
              <w:right w:val="single" w:sz="4" w:space="0" w:color="auto"/>
            </w:tcBorders>
            <w:vAlign w:val="center"/>
          </w:tcPr>
          <w:p w14:paraId="0119152B" w14:textId="5F5FBBBB" w:rsidR="009D3DD3" w:rsidRPr="009D3DD3" w:rsidRDefault="009D3DD3" w:rsidP="008C7BA8">
            <w:pPr>
              <w:spacing w:before="120" w:after="240"/>
              <w:jc w:val="right"/>
              <w:rPr>
                <w:rFonts w:cs="Arial"/>
                <w:i/>
              </w:rPr>
            </w:pPr>
            <w:r w:rsidRPr="009D3DD3">
              <w:rPr>
                <w:rFonts w:cs="Arial"/>
                <w:i/>
              </w:rPr>
              <w:t xml:space="preserve">dont part </w:t>
            </w:r>
            <w:r w:rsidR="00320AAE">
              <w:rPr>
                <w:i/>
              </w:rPr>
              <w:t xml:space="preserve">de </w:t>
            </w:r>
            <w:r w:rsidR="00320AAE" w:rsidRPr="002F2CF9">
              <w:rPr>
                <w:i/>
              </w:rPr>
              <w:t>« x »</w:t>
            </w:r>
            <w:r w:rsidR="00320AAE">
              <w:rPr>
                <w:i/>
              </w:rPr>
              <w:t>(membre du groupement</w:t>
            </w:r>
            <w:r w:rsidR="00320AAE" w:rsidRPr="002F2CF9">
              <w:rPr>
                <w:i/>
              </w:rPr>
              <w:t xml:space="preserve"> </w:t>
            </w:r>
            <w:r w:rsidR="00320AAE">
              <w:rPr>
                <w:i/>
              </w:rPr>
              <w:t>)</w:t>
            </w:r>
          </w:p>
        </w:tc>
        <w:tc>
          <w:tcPr>
            <w:tcW w:w="1984" w:type="dxa"/>
            <w:tcBorders>
              <w:top w:val="single" w:sz="4" w:space="0" w:color="auto"/>
              <w:left w:val="single" w:sz="4" w:space="0" w:color="auto"/>
              <w:bottom w:val="single" w:sz="4" w:space="0" w:color="auto"/>
              <w:right w:val="single" w:sz="4" w:space="0" w:color="auto"/>
            </w:tcBorders>
            <w:vAlign w:val="center"/>
          </w:tcPr>
          <w:p w14:paraId="3A4DCCB1" w14:textId="77777777" w:rsidR="009D3DD3" w:rsidRPr="009D3DD3" w:rsidRDefault="009D3DD3" w:rsidP="008C7BA8">
            <w:pPr>
              <w:spacing w:before="120" w:after="24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55B27360" w14:textId="77777777" w:rsidR="009D3DD3" w:rsidRPr="009D3DD3" w:rsidRDefault="009D3DD3" w:rsidP="008C7BA8">
            <w:pPr>
              <w:spacing w:before="120" w:after="240"/>
              <w:jc w:val="center"/>
              <w:rPr>
                <w:rFonts w:cs="Arial"/>
              </w:rPr>
            </w:pPr>
            <w:r w:rsidRPr="009D3DD3">
              <w:rPr>
                <w:rFonts w:cs="Arial"/>
              </w:rPr>
              <w:t>………</w:t>
            </w:r>
          </w:p>
        </w:tc>
      </w:tr>
      <w:tr w:rsidR="009D3DD3" w:rsidRPr="009D3DD3" w14:paraId="2A9F75BD" w14:textId="77777777" w:rsidTr="00F82CDC">
        <w:trPr>
          <w:trHeight w:val="492"/>
        </w:trPr>
        <w:tc>
          <w:tcPr>
            <w:tcW w:w="623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B0045E" w14:textId="77777777" w:rsidR="009D3DD3" w:rsidRDefault="009D3DD3" w:rsidP="00F82CDC">
            <w:pPr>
              <w:spacing w:before="120" w:after="240"/>
              <w:rPr>
                <w:rFonts w:cs="Arial"/>
                <w:b/>
              </w:rPr>
            </w:pPr>
            <w:r w:rsidRPr="009D3DD3">
              <w:rPr>
                <w:rFonts w:cs="Arial"/>
                <w:b/>
              </w:rPr>
              <w:t xml:space="preserve">Montant total maximum de l’accord-cadre </w:t>
            </w:r>
            <w:r w:rsidR="0012794E">
              <w:rPr>
                <w:rFonts w:cs="Arial"/>
                <w:b/>
              </w:rPr>
              <w:t>sur la durée totale de l’accord-cadre (toutes reconductions comprises)</w:t>
            </w:r>
          </w:p>
          <w:p w14:paraId="53040025" w14:textId="2B1F6E59" w:rsidR="00644B55" w:rsidRPr="009D3DD3" w:rsidRDefault="009C1209" w:rsidP="00F82CDC">
            <w:pPr>
              <w:spacing w:before="120" w:after="240"/>
              <w:rPr>
                <w:rFonts w:cs="Arial"/>
              </w:rPr>
            </w:pPr>
            <w:r w:rsidRPr="00D86E11">
              <w:rPr>
                <w:rFonts w:cs="Arial"/>
                <w:i/>
              </w:rPr>
              <w:t>Le montant total maximum de l’accord-cadre doit permettre de réaliser les postes forfaitaires et le poste à bons de commande, toutes reconductions comprises.</w:t>
            </w:r>
          </w:p>
        </w:tc>
        <w:tc>
          <w:tcPr>
            <w:tcW w:w="198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B8669DA" w14:textId="5449227C" w:rsidR="009D3DD3" w:rsidRPr="00221B9E" w:rsidRDefault="00FC6AED" w:rsidP="00F82CDC">
            <w:pPr>
              <w:spacing w:before="120" w:after="240"/>
              <w:jc w:val="center"/>
              <w:rPr>
                <w:rFonts w:cs="Arial"/>
                <w:b/>
              </w:rPr>
            </w:pPr>
            <w:r>
              <w:rPr>
                <w:rFonts w:cs="Arial"/>
                <w:b/>
              </w:rPr>
              <w:t xml:space="preserve"> 680</w:t>
            </w:r>
            <w:r w:rsidR="00FE7AD4" w:rsidRPr="00221B9E">
              <w:rPr>
                <w:rFonts w:cs="Arial"/>
                <w:b/>
              </w:rPr>
              <w:t> 000,00 €</w:t>
            </w:r>
          </w:p>
        </w:tc>
        <w:tc>
          <w:tcPr>
            <w:tcW w:w="184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E97A4F0" w14:textId="5A0A44FF" w:rsidR="009D3DD3" w:rsidRPr="00C83C9E" w:rsidRDefault="00FC6AED" w:rsidP="00F82CDC">
            <w:pPr>
              <w:spacing w:before="120" w:after="240"/>
              <w:jc w:val="center"/>
              <w:rPr>
                <w:rFonts w:cs="Arial"/>
              </w:rPr>
            </w:pPr>
            <w:r>
              <w:rPr>
                <w:rFonts w:cs="Arial"/>
                <w:b/>
              </w:rPr>
              <w:t xml:space="preserve"> 816</w:t>
            </w:r>
            <w:r w:rsidR="00FE7AD4">
              <w:rPr>
                <w:rFonts w:cs="Arial"/>
                <w:b/>
              </w:rPr>
              <w:t> </w:t>
            </w:r>
            <w:r w:rsidR="00DC4572">
              <w:rPr>
                <w:rFonts w:cs="Arial"/>
                <w:b/>
              </w:rPr>
              <w:t>000</w:t>
            </w:r>
            <w:r w:rsidR="00FE7AD4">
              <w:rPr>
                <w:rFonts w:cs="Arial"/>
                <w:b/>
              </w:rPr>
              <w:t>,00 €</w:t>
            </w:r>
          </w:p>
        </w:tc>
      </w:tr>
      <w:tr w:rsidR="009D3DD3" w:rsidRPr="009D3DD3" w14:paraId="209735B3" w14:textId="77777777" w:rsidTr="002F57D3">
        <w:trPr>
          <w:trHeight w:val="248"/>
        </w:trPr>
        <w:tc>
          <w:tcPr>
            <w:tcW w:w="3793" w:type="dxa"/>
            <w:tcBorders>
              <w:top w:val="single" w:sz="4" w:space="0" w:color="auto"/>
              <w:left w:val="single" w:sz="4" w:space="0" w:color="auto"/>
              <w:bottom w:val="single" w:sz="4" w:space="0" w:color="auto"/>
              <w:right w:val="single" w:sz="4" w:space="0" w:color="auto"/>
            </w:tcBorders>
            <w:vAlign w:val="center"/>
          </w:tcPr>
          <w:p w14:paraId="42749260" w14:textId="77777777" w:rsidR="009D3DD3" w:rsidRPr="009D3DD3" w:rsidRDefault="009D3DD3" w:rsidP="00F82CDC">
            <w:pPr>
              <w:jc w:val="right"/>
              <w:rPr>
                <w:rFonts w:cs="Arial"/>
              </w:rPr>
            </w:pPr>
            <w:r w:rsidRPr="009D3DD3">
              <w:rPr>
                <w:rFonts w:cs="Arial"/>
                <w:i/>
              </w:rPr>
              <w:t>dont part du mandataire</w:t>
            </w:r>
          </w:p>
        </w:tc>
        <w:tc>
          <w:tcPr>
            <w:tcW w:w="1984" w:type="dxa"/>
            <w:tcBorders>
              <w:top w:val="single" w:sz="4" w:space="0" w:color="auto"/>
              <w:left w:val="single" w:sz="4" w:space="0" w:color="auto"/>
              <w:bottom w:val="single" w:sz="4" w:space="0" w:color="auto"/>
              <w:right w:val="single" w:sz="4" w:space="0" w:color="auto"/>
            </w:tcBorders>
            <w:vAlign w:val="center"/>
          </w:tcPr>
          <w:p w14:paraId="0D2047FE" w14:textId="77777777" w:rsidR="009D3DD3" w:rsidRPr="009D3DD3" w:rsidRDefault="009D3DD3" w:rsidP="008C7BA8">
            <w:pPr>
              <w:spacing w:before="120" w:after="24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2A7689F5" w14:textId="77777777" w:rsidR="009D3DD3" w:rsidRPr="009D3DD3" w:rsidRDefault="009D3DD3" w:rsidP="008C7BA8">
            <w:pPr>
              <w:spacing w:before="120" w:after="240"/>
              <w:jc w:val="center"/>
              <w:rPr>
                <w:rFonts w:cs="Arial"/>
              </w:rPr>
            </w:pPr>
            <w:r w:rsidRPr="009D3DD3">
              <w:rPr>
                <w:rFonts w:cs="Arial"/>
              </w:rPr>
              <w:t>………</w:t>
            </w:r>
          </w:p>
        </w:tc>
      </w:tr>
      <w:tr w:rsidR="009D3DD3" w:rsidRPr="009D3DD3" w14:paraId="6AE262BD" w14:textId="77777777" w:rsidTr="002F57D3">
        <w:trPr>
          <w:trHeight w:val="409"/>
        </w:trPr>
        <w:tc>
          <w:tcPr>
            <w:tcW w:w="3793" w:type="dxa"/>
            <w:tcBorders>
              <w:top w:val="single" w:sz="4" w:space="0" w:color="auto"/>
              <w:left w:val="single" w:sz="4" w:space="0" w:color="auto"/>
              <w:bottom w:val="single" w:sz="4" w:space="0" w:color="auto"/>
              <w:right w:val="single" w:sz="4" w:space="0" w:color="auto"/>
            </w:tcBorders>
            <w:vAlign w:val="center"/>
          </w:tcPr>
          <w:p w14:paraId="63F3E89F" w14:textId="6EFA686A" w:rsidR="009D3DD3" w:rsidRPr="009D3DD3" w:rsidRDefault="009D3DD3" w:rsidP="008C7BA8">
            <w:pPr>
              <w:spacing w:before="120" w:after="240"/>
              <w:jc w:val="right"/>
              <w:rPr>
                <w:rFonts w:cs="Arial"/>
              </w:rPr>
            </w:pPr>
            <w:r w:rsidRPr="009D3DD3">
              <w:rPr>
                <w:rFonts w:cs="Arial"/>
                <w:i/>
              </w:rPr>
              <w:t xml:space="preserve">dont part </w:t>
            </w:r>
            <w:r w:rsidR="00320AAE">
              <w:rPr>
                <w:i/>
              </w:rPr>
              <w:t xml:space="preserve">de </w:t>
            </w:r>
            <w:r w:rsidR="00320AAE" w:rsidRPr="002F2CF9">
              <w:rPr>
                <w:i/>
              </w:rPr>
              <w:t>« x »</w:t>
            </w:r>
            <w:r w:rsidR="00320AAE">
              <w:rPr>
                <w:i/>
              </w:rPr>
              <w:t>(membre du groupement</w:t>
            </w:r>
            <w:r w:rsidR="00320AAE" w:rsidRPr="002F2CF9">
              <w:rPr>
                <w:i/>
              </w:rPr>
              <w:t xml:space="preserve"> </w:t>
            </w:r>
            <w:r w:rsidR="00320AAE">
              <w:rPr>
                <w:i/>
              </w:rPr>
              <w:t>)</w:t>
            </w:r>
          </w:p>
        </w:tc>
        <w:tc>
          <w:tcPr>
            <w:tcW w:w="1984" w:type="dxa"/>
            <w:tcBorders>
              <w:top w:val="single" w:sz="4" w:space="0" w:color="auto"/>
              <w:left w:val="single" w:sz="4" w:space="0" w:color="auto"/>
              <w:bottom w:val="single" w:sz="4" w:space="0" w:color="auto"/>
              <w:right w:val="single" w:sz="4" w:space="0" w:color="auto"/>
            </w:tcBorders>
            <w:vAlign w:val="center"/>
          </w:tcPr>
          <w:p w14:paraId="1F2FF860" w14:textId="77777777" w:rsidR="009D3DD3" w:rsidRPr="009D3DD3" w:rsidRDefault="009D3DD3" w:rsidP="008C7BA8">
            <w:pPr>
              <w:spacing w:before="120" w:after="240"/>
              <w:jc w:val="center"/>
              <w:rPr>
                <w:rFonts w:cs="Arial"/>
              </w:rPr>
            </w:pPr>
            <w:r w:rsidRPr="009D3DD3">
              <w:rPr>
                <w:rFonts w:cs="Arial"/>
              </w:rPr>
              <w:t>………</w:t>
            </w:r>
          </w:p>
        </w:tc>
        <w:tc>
          <w:tcPr>
            <w:tcW w:w="1843" w:type="dxa"/>
            <w:tcBorders>
              <w:top w:val="single" w:sz="4" w:space="0" w:color="auto"/>
              <w:left w:val="single" w:sz="4" w:space="0" w:color="auto"/>
              <w:bottom w:val="single" w:sz="4" w:space="0" w:color="auto"/>
              <w:right w:val="single" w:sz="4" w:space="0" w:color="auto"/>
            </w:tcBorders>
            <w:vAlign w:val="center"/>
          </w:tcPr>
          <w:p w14:paraId="0E5841D6" w14:textId="77777777" w:rsidR="009D3DD3" w:rsidRPr="009D3DD3" w:rsidRDefault="009D3DD3" w:rsidP="008C7BA8">
            <w:pPr>
              <w:spacing w:before="120" w:after="240"/>
              <w:jc w:val="center"/>
              <w:rPr>
                <w:rFonts w:cs="Arial"/>
              </w:rPr>
            </w:pPr>
            <w:r w:rsidRPr="009D3DD3">
              <w:rPr>
                <w:rFonts w:cs="Arial"/>
              </w:rPr>
              <w:t>………</w:t>
            </w:r>
          </w:p>
        </w:tc>
      </w:tr>
    </w:tbl>
    <w:p w14:paraId="09F2EF1D" w14:textId="77777777" w:rsidR="002F2CF9" w:rsidRPr="002936E3" w:rsidRDefault="002F2CF9" w:rsidP="00C7548A">
      <w:pPr>
        <w:rPr>
          <w:sz w:val="8"/>
          <w:szCs w:val="8"/>
        </w:rPr>
      </w:pPr>
    </w:p>
    <w:p w14:paraId="52EBEB42" w14:textId="045C2364" w:rsidR="002F2CF9" w:rsidRPr="00221B9E" w:rsidRDefault="009D3DD3" w:rsidP="00C7548A">
      <w:pPr>
        <w:rPr>
          <w:b/>
        </w:rPr>
      </w:pPr>
      <w:r w:rsidRPr="00221B9E">
        <w:rPr>
          <w:rFonts w:cs="Arial"/>
          <w:b/>
        </w:rPr>
        <w:t>La personne publique est engagée sur le montant total minimum de l’accord-cadre. En aucun cas</w:t>
      </w:r>
      <w:r w:rsidR="00901BAD" w:rsidRPr="00221B9E">
        <w:rPr>
          <w:rFonts w:cs="Arial"/>
          <w:b/>
        </w:rPr>
        <w:t>,</w:t>
      </w:r>
      <w:r w:rsidRPr="00221B9E">
        <w:rPr>
          <w:rFonts w:cs="Arial"/>
          <w:b/>
        </w:rPr>
        <w:t xml:space="preserve"> elle n’est obligée d’atteindre le maximum.</w:t>
      </w:r>
    </w:p>
    <w:p w14:paraId="43DEAF2E" w14:textId="55886AF7" w:rsidR="006073E5" w:rsidRPr="00093459" w:rsidRDefault="006073E5" w:rsidP="00C7548A">
      <w:pPr>
        <w:pStyle w:val="Titre"/>
        <w:rPr>
          <w:b w:val="0"/>
        </w:rPr>
      </w:pPr>
      <w:bookmarkStart w:id="66" w:name="_Toc507666596"/>
      <w:bookmarkStart w:id="67" w:name="_Toc50109527"/>
      <w:bookmarkStart w:id="68" w:name="_Toc50113975"/>
    </w:p>
    <w:p w14:paraId="6323538D" w14:textId="7369FB68" w:rsidR="00E85775" w:rsidRPr="00CD502D" w:rsidRDefault="00E85775" w:rsidP="00CD502D">
      <w:pPr>
        <w:pStyle w:val="Titre1"/>
        <w:keepLines/>
        <w:numPr>
          <w:ilvl w:val="0"/>
          <w:numId w:val="0"/>
        </w:numPr>
        <w:spacing w:before="240" w:after="0"/>
        <w:rPr>
          <w:rFonts w:ascii="Arial" w:hAnsi="Arial" w:cs="Arial"/>
          <w:sz w:val="22"/>
          <w:szCs w:val="22"/>
        </w:rPr>
      </w:pPr>
      <w:bookmarkStart w:id="69" w:name="_Toc191549608"/>
      <w:bookmarkStart w:id="70" w:name="_Toc193726957"/>
      <w:bookmarkStart w:id="71" w:name="_Toc202194311"/>
      <w:r w:rsidRPr="00CD502D">
        <w:rPr>
          <w:rFonts w:ascii="Arial" w:hAnsi="Arial" w:cs="Arial"/>
          <w:sz w:val="22"/>
          <w:szCs w:val="22"/>
        </w:rPr>
        <w:t>ARTICLE 5 – CORRESPONDANTS DES PARTIES.</w:t>
      </w:r>
      <w:bookmarkEnd w:id="66"/>
      <w:bookmarkEnd w:id="67"/>
      <w:bookmarkEnd w:id="68"/>
      <w:bookmarkEnd w:id="69"/>
      <w:bookmarkEnd w:id="70"/>
      <w:bookmarkEnd w:id="71"/>
    </w:p>
    <w:p w14:paraId="5D493372" w14:textId="77777777" w:rsidR="00E85775" w:rsidRPr="00E85775" w:rsidRDefault="00E85775" w:rsidP="00C7548A"/>
    <w:p w14:paraId="5C47737B" w14:textId="39405D54" w:rsidR="00E85775" w:rsidRPr="00E85775" w:rsidRDefault="00E85775" w:rsidP="000F7994">
      <w:pPr>
        <w:pStyle w:val="Titre2"/>
      </w:pPr>
      <w:bookmarkStart w:id="72" w:name="_Toc507666597"/>
      <w:bookmarkStart w:id="73" w:name="_Toc50109528"/>
      <w:bookmarkStart w:id="74" w:name="_Toc50113976"/>
      <w:bookmarkStart w:id="75" w:name="_Toc191549609"/>
      <w:bookmarkStart w:id="76" w:name="_Toc193726958"/>
      <w:bookmarkStart w:id="77" w:name="_Toc202194312"/>
      <w:r w:rsidRPr="00E85775">
        <w:t>5.1</w:t>
      </w:r>
      <w:r w:rsidR="00680526">
        <w:rPr>
          <w:lang w:val="fr-FR"/>
        </w:rPr>
        <w:t>.</w:t>
      </w:r>
      <w:r w:rsidRPr="00E85775">
        <w:t xml:space="preserve"> </w:t>
      </w:r>
      <w:bookmarkEnd w:id="72"/>
      <w:bookmarkEnd w:id="73"/>
      <w:bookmarkEnd w:id="74"/>
      <w:r w:rsidR="00131F42" w:rsidRPr="00E85775">
        <w:t xml:space="preserve">Représentation </w:t>
      </w:r>
      <w:r w:rsidR="00131F42">
        <w:rPr>
          <w:lang w:val="fr-FR"/>
        </w:rPr>
        <w:t>de la personne publique</w:t>
      </w:r>
      <w:r w:rsidR="00131F42" w:rsidRPr="00E85775">
        <w:t>.</w:t>
      </w:r>
      <w:bookmarkEnd w:id="75"/>
      <w:bookmarkEnd w:id="76"/>
      <w:bookmarkEnd w:id="77"/>
    </w:p>
    <w:p w14:paraId="3C261212" w14:textId="77777777" w:rsidR="00E85775" w:rsidRPr="00E85775" w:rsidRDefault="00E85775" w:rsidP="00C7548A"/>
    <w:p w14:paraId="1B9014F5" w14:textId="4FDB46C7" w:rsidR="00131F42" w:rsidRDefault="00131F42" w:rsidP="00131F42">
      <w:pPr>
        <w:pStyle w:val="Titre6"/>
      </w:pPr>
      <w:bookmarkStart w:id="78" w:name="_Toc94020928"/>
      <w:r>
        <w:t>5.1.1</w:t>
      </w:r>
      <w:r w:rsidR="00680526">
        <w:rPr>
          <w:lang w:val="fr-FR"/>
        </w:rPr>
        <w:t>.</w:t>
      </w:r>
      <w:r>
        <w:t xml:space="preserve"> L’acheteur</w:t>
      </w:r>
      <w:bookmarkEnd w:id="78"/>
    </w:p>
    <w:p w14:paraId="0180BB5F" w14:textId="77777777" w:rsidR="00131F42" w:rsidRDefault="00131F42" w:rsidP="00C7548A"/>
    <w:p w14:paraId="42A0E01D" w14:textId="14E29261" w:rsidR="00E85775" w:rsidRDefault="00E85775" w:rsidP="00061839">
      <w:pPr>
        <w:spacing w:after="120"/>
        <w:rPr>
          <w:color w:val="000000" w:themeColor="text1"/>
        </w:rPr>
      </w:pPr>
      <w:r w:rsidRPr="00E85775">
        <w:t>En application des di</w:t>
      </w:r>
      <w:r w:rsidR="00215CBA">
        <w:t>spositions de l'article 3.3</w:t>
      </w:r>
      <w:r w:rsidR="00680526">
        <w:t>.</w:t>
      </w:r>
      <w:r w:rsidR="00B5069E">
        <w:t xml:space="preserve"> </w:t>
      </w:r>
      <w:proofErr w:type="gramStart"/>
      <w:r w:rsidR="00B5069E">
        <w:t>du</w:t>
      </w:r>
      <w:proofErr w:type="gramEnd"/>
      <w:r w:rsidR="00B5069E">
        <w:t xml:space="preserve"> CCAG/PI, </w:t>
      </w:r>
      <w:r w:rsidR="00A87FAB">
        <w:t>l’acheteur</w:t>
      </w:r>
      <w:r w:rsidRPr="00E85775">
        <w:t xml:space="preserve"> est habilité à émettre toutes les décisions au titre du présent </w:t>
      </w:r>
      <w:r w:rsidR="0037147F">
        <w:t>accord-cadre</w:t>
      </w:r>
      <w:r w:rsidRPr="00E85775">
        <w:t>, et il est en particulier le seul pour les prolongations de délais émises en application de l'article 13.3</w:t>
      </w:r>
      <w:r w:rsidR="00680526">
        <w:t>.</w:t>
      </w:r>
      <w:r w:rsidRPr="00E85775">
        <w:t xml:space="preserve"> </w:t>
      </w:r>
      <w:proofErr w:type="gramStart"/>
      <w:r w:rsidR="00B5069E" w:rsidRPr="00B5069E">
        <w:t>du</w:t>
      </w:r>
      <w:proofErr w:type="gramEnd"/>
      <w:r w:rsidRPr="00B5069E">
        <w:t xml:space="preserve"> CCAG/PI, </w:t>
      </w:r>
      <w:r w:rsidRPr="00E85775">
        <w:t xml:space="preserve">les sursis de livraison, les exonérations de pénalités et toutes les décisions portant grief (ajournement, </w:t>
      </w:r>
      <w:r w:rsidR="00131F42" w:rsidRPr="003C11D8">
        <w:rPr>
          <w:color w:val="000000" w:themeColor="text1"/>
        </w:rPr>
        <w:t>admission</w:t>
      </w:r>
      <w:r w:rsidRPr="00E85775">
        <w:t xml:space="preserve"> avec réfaction, rejet, résiliation</w:t>
      </w:r>
      <w:r w:rsidR="00131F42">
        <w:t xml:space="preserve">, </w:t>
      </w:r>
      <w:r w:rsidR="00131F42" w:rsidRPr="003C11D8">
        <w:rPr>
          <w:color w:val="000000" w:themeColor="text1"/>
        </w:rPr>
        <w:t>arrêt de l’exécution des prestations en application de l’article 22 du CCAG/PI, suspension de tout ou partie des prestations en application de l’article 24 du CCAG/PI). Les coordonnées de l’acheteur sont :</w:t>
      </w:r>
    </w:p>
    <w:p w14:paraId="30C27FA5" w14:textId="77777777" w:rsidR="005E632F" w:rsidRPr="00BC1D25" w:rsidRDefault="005E632F" w:rsidP="005E632F">
      <w:pPr>
        <w:jc w:val="center"/>
        <w:rPr>
          <w:b/>
        </w:rPr>
      </w:pPr>
      <w:r w:rsidRPr="00BC1D25">
        <w:rPr>
          <w:b/>
        </w:rPr>
        <w:lastRenderedPageBreak/>
        <w:t>Secrétariat général de l’administration</w:t>
      </w:r>
    </w:p>
    <w:p w14:paraId="30A7AA58" w14:textId="5AB92B0D" w:rsidR="005E632F" w:rsidRPr="00BC1D25" w:rsidRDefault="005E632F" w:rsidP="005E632F">
      <w:pPr>
        <w:jc w:val="center"/>
        <w:rPr>
          <w:b/>
        </w:rPr>
      </w:pPr>
      <w:r w:rsidRPr="00BC1D25">
        <w:rPr>
          <w:b/>
        </w:rPr>
        <w:t xml:space="preserve">Sous-direction </w:t>
      </w:r>
      <w:r>
        <w:rPr>
          <w:b/>
        </w:rPr>
        <w:t>de la préfiguration de l’agence ministérielle de gestion</w:t>
      </w:r>
      <w:r w:rsidR="00516EC0">
        <w:rPr>
          <w:b/>
        </w:rPr>
        <w:t xml:space="preserve"> (SDPAMG)</w:t>
      </w:r>
      <w:r>
        <w:rPr>
          <w:b/>
        </w:rPr>
        <w:t xml:space="preserve"> – PC04</w:t>
      </w:r>
    </w:p>
    <w:p w14:paraId="2B3EBDCC" w14:textId="77777777" w:rsidR="005E632F" w:rsidRPr="00BC1D25" w:rsidRDefault="005E632F" w:rsidP="005E632F">
      <w:pPr>
        <w:jc w:val="center"/>
        <w:rPr>
          <w:b/>
        </w:rPr>
      </w:pPr>
      <w:r w:rsidRPr="00BC1D25">
        <w:rPr>
          <w:b/>
        </w:rPr>
        <w:t xml:space="preserve">60 boulevard du général Martial </w:t>
      </w:r>
      <w:proofErr w:type="spellStart"/>
      <w:r w:rsidRPr="00BC1D25">
        <w:rPr>
          <w:b/>
        </w:rPr>
        <w:t>Valin</w:t>
      </w:r>
      <w:proofErr w:type="spellEnd"/>
    </w:p>
    <w:p w14:paraId="21040E0F" w14:textId="77777777" w:rsidR="005E632F" w:rsidRPr="00BC1D25" w:rsidRDefault="005E632F" w:rsidP="005E632F">
      <w:pPr>
        <w:jc w:val="center"/>
        <w:rPr>
          <w:b/>
        </w:rPr>
      </w:pPr>
      <w:r w:rsidRPr="00BC1D25">
        <w:rPr>
          <w:b/>
        </w:rPr>
        <w:t>CS 21623</w:t>
      </w:r>
    </w:p>
    <w:p w14:paraId="339C0BD9" w14:textId="77777777" w:rsidR="005E632F" w:rsidRPr="00BC1D25" w:rsidRDefault="005E632F" w:rsidP="005E632F">
      <w:pPr>
        <w:jc w:val="center"/>
        <w:rPr>
          <w:b/>
        </w:rPr>
      </w:pPr>
      <w:r w:rsidRPr="00BC1D25">
        <w:rPr>
          <w:b/>
        </w:rPr>
        <w:t>75509 PARIS CEDEX 15</w:t>
      </w:r>
    </w:p>
    <w:p w14:paraId="047F58BB" w14:textId="77777777" w:rsidR="00E85775" w:rsidRDefault="00E85775" w:rsidP="00C7548A"/>
    <w:p w14:paraId="247BA9B2" w14:textId="5861B7F1" w:rsidR="005E632F" w:rsidRPr="00E85775" w:rsidRDefault="005E632F" w:rsidP="005E632F">
      <w:pPr>
        <w:pStyle w:val="Titre6"/>
      </w:pPr>
      <w:bookmarkStart w:id="79" w:name="_Toc94020929"/>
      <w:r>
        <w:t xml:space="preserve">5.1.2 Le service en charge </w:t>
      </w:r>
      <w:r w:rsidR="004A7162" w:rsidRPr="005E632F">
        <w:t xml:space="preserve">du contrôle </w:t>
      </w:r>
      <w:r w:rsidR="004A7162">
        <w:rPr>
          <w:lang w:val="fr-FR"/>
        </w:rPr>
        <w:t xml:space="preserve">et </w:t>
      </w:r>
      <w:r w:rsidRPr="005E632F">
        <w:t xml:space="preserve">du suivi </w:t>
      </w:r>
      <w:r>
        <w:t xml:space="preserve">de l’exécution </w:t>
      </w:r>
      <w:r w:rsidR="004735BC">
        <w:t>de l’accord-cadre</w:t>
      </w:r>
      <w:bookmarkEnd w:id="79"/>
    </w:p>
    <w:p w14:paraId="3729C823" w14:textId="77777777" w:rsidR="00B5069E" w:rsidRDefault="00B5069E" w:rsidP="00B5069E"/>
    <w:p w14:paraId="58EFC293" w14:textId="369F1A95" w:rsidR="005E632F" w:rsidRPr="00DC4572" w:rsidRDefault="005E632F" w:rsidP="00061839">
      <w:pPr>
        <w:spacing w:after="120"/>
        <w:rPr>
          <w:highlight w:val="yellow"/>
        </w:rPr>
      </w:pPr>
      <w:r w:rsidRPr="00B5069E">
        <w:t>La personne habilitée</w:t>
      </w:r>
      <w:r>
        <w:t xml:space="preserve"> </w:t>
      </w:r>
      <w:r w:rsidRPr="00E85775">
        <w:t>à suivre l’exécution des prestati</w:t>
      </w:r>
      <w:r w:rsidRPr="009A5F29">
        <w:t xml:space="preserve">ons </w:t>
      </w:r>
      <w:r w:rsidR="00704FDE" w:rsidRPr="009A5F29">
        <w:t xml:space="preserve">est le </w:t>
      </w:r>
      <w:r w:rsidR="009A5F29" w:rsidRPr="009A5F29">
        <w:t>chef de département du Département Russie Europe Continentale (DREC) du Service Europe Amérique du nord et actions multilatérales (SEAM) de la Direction générale des relations internationales et de la stratégie (DGRIS) ou son représentant</w:t>
      </w:r>
      <w:r w:rsidR="00A03877" w:rsidRPr="009A5F29">
        <w:t>, dont les coordonnées sont les suivantes :</w:t>
      </w:r>
    </w:p>
    <w:p w14:paraId="6CEFD66B" w14:textId="77777777" w:rsidR="00A278FE" w:rsidRDefault="00A278FE" w:rsidP="00A278FE">
      <w:pPr>
        <w:jc w:val="center"/>
        <w:rPr>
          <w:rFonts w:ascii="Calibri" w:hAnsi="Calibri"/>
          <w:b/>
          <w:bCs/>
        </w:rPr>
      </w:pPr>
      <w:r>
        <w:rPr>
          <w:b/>
          <w:bCs/>
        </w:rPr>
        <w:t>Direction générale des relations internationales et de la stratégie (DGRIS)</w:t>
      </w:r>
    </w:p>
    <w:p w14:paraId="4801ACD9" w14:textId="77777777" w:rsidR="00A278FE" w:rsidRDefault="00A278FE" w:rsidP="00A278FE">
      <w:pPr>
        <w:jc w:val="center"/>
        <w:rPr>
          <w:b/>
          <w:bCs/>
        </w:rPr>
      </w:pPr>
      <w:r>
        <w:rPr>
          <w:b/>
          <w:bCs/>
        </w:rPr>
        <w:t>Service Europe, Amérique du Nord et action multilatérale (SEAM)</w:t>
      </w:r>
    </w:p>
    <w:p w14:paraId="0350E2EB" w14:textId="77777777" w:rsidR="00A278FE" w:rsidRDefault="00A278FE" w:rsidP="00A278FE">
      <w:pPr>
        <w:jc w:val="center"/>
        <w:rPr>
          <w:b/>
          <w:bCs/>
        </w:rPr>
      </w:pPr>
      <w:r>
        <w:rPr>
          <w:b/>
          <w:bCs/>
        </w:rPr>
        <w:t>Département Russie Europe Continentale (DREC)</w:t>
      </w:r>
    </w:p>
    <w:p w14:paraId="511DFBEE" w14:textId="77777777" w:rsidR="00A278FE" w:rsidRDefault="00A278FE" w:rsidP="00A278FE">
      <w:pPr>
        <w:jc w:val="center"/>
        <w:rPr>
          <w:b/>
          <w:bCs/>
        </w:rPr>
      </w:pPr>
      <w:r>
        <w:rPr>
          <w:b/>
          <w:bCs/>
        </w:rPr>
        <w:t xml:space="preserve">60, boulevard du général Martial </w:t>
      </w:r>
      <w:proofErr w:type="spellStart"/>
      <w:r>
        <w:rPr>
          <w:b/>
          <w:bCs/>
        </w:rPr>
        <w:t>Valin</w:t>
      </w:r>
      <w:proofErr w:type="spellEnd"/>
    </w:p>
    <w:p w14:paraId="0656B9E6" w14:textId="77777777" w:rsidR="00A278FE" w:rsidRDefault="00A278FE" w:rsidP="00A278FE">
      <w:pPr>
        <w:jc w:val="center"/>
        <w:rPr>
          <w:b/>
          <w:bCs/>
        </w:rPr>
      </w:pPr>
      <w:r>
        <w:rPr>
          <w:b/>
          <w:bCs/>
        </w:rPr>
        <w:t>CS 21623</w:t>
      </w:r>
    </w:p>
    <w:p w14:paraId="48266E44" w14:textId="77777777" w:rsidR="00A278FE" w:rsidRDefault="00A278FE" w:rsidP="00A278FE">
      <w:pPr>
        <w:jc w:val="center"/>
        <w:rPr>
          <w:b/>
          <w:bCs/>
        </w:rPr>
      </w:pPr>
      <w:r>
        <w:rPr>
          <w:b/>
          <w:bCs/>
        </w:rPr>
        <w:t>75509 PARIS CEDEX 15</w:t>
      </w:r>
    </w:p>
    <w:p w14:paraId="57BE5B27" w14:textId="77777777" w:rsidR="005E632F" w:rsidRDefault="005E632F" w:rsidP="00B5069E"/>
    <w:p w14:paraId="3CBBC38E" w14:textId="1D90C0F7" w:rsidR="005E632F" w:rsidRPr="00E85775" w:rsidRDefault="005E632F" w:rsidP="005E632F">
      <w:pPr>
        <w:pStyle w:val="Titre6"/>
      </w:pPr>
      <w:r>
        <w:t xml:space="preserve">5.1.3 Le service en charge </w:t>
      </w:r>
      <w:r w:rsidR="004A7162">
        <w:rPr>
          <w:lang w:val="fr-FR"/>
        </w:rPr>
        <w:t>de la constatation du service fait</w:t>
      </w:r>
      <w:r>
        <w:t xml:space="preserve"> </w:t>
      </w:r>
      <w:r w:rsidR="004735BC">
        <w:t>de l’accord-cadre</w:t>
      </w:r>
    </w:p>
    <w:p w14:paraId="0A49F701" w14:textId="77777777" w:rsidR="005E632F" w:rsidRDefault="005E632F" w:rsidP="005E632F"/>
    <w:p w14:paraId="5295A1BA" w14:textId="77777777" w:rsidR="00B5069E" w:rsidRPr="009A5F29" w:rsidRDefault="00B5069E" w:rsidP="00061839">
      <w:pPr>
        <w:spacing w:after="120"/>
      </w:pPr>
      <w:r w:rsidRPr="00B5069E">
        <w:t xml:space="preserve">La personne habilitée à établir la constatation du service </w:t>
      </w:r>
      <w:r w:rsidRPr="009A5F29">
        <w:t>fait, est le directeur de la direction générale des relations internationales et de la stratégie (DGRIS) ou son représentant, dont les coordonnées sont les suivantes :</w:t>
      </w:r>
    </w:p>
    <w:p w14:paraId="5DF05239" w14:textId="77777777" w:rsidR="00A278FE" w:rsidRDefault="00A278FE" w:rsidP="00A278FE">
      <w:pPr>
        <w:jc w:val="center"/>
        <w:rPr>
          <w:rFonts w:ascii="Calibri" w:hAnsi="Calibri"/>
          <w:b/>
          <w:bCs/>
        </w:rPr>
      </w:pPr>
      <w:r>
        <w:rPr>
          <w:b/>
          <w:bCs/>
        </w:rPr>
        <w:t>Direction générale des relations internationales et de la stratégie (DGRIS)</w:t>
      </w:r>
    </w:p>
    <w:p w14:paraId="678F4732" w14:textId="77777777" w:rsidR="00A278FE" w:rsidRDefault="00A278FE" w:rsidP="00A278FE">
      <w:pPr>
        <w:jc w:val="center"/>
        <w:rPr>
          <w:b/>
          <w:bCs/>
        </w:rPr>
      </w:pPr>
      <w:r>
        <w:rPr>
          <w:b/>
          <w:bCs/>
        </w:rPr>
        <w:t>Direction stratégie de défense, prospective et contre-prolifération (DSPC)</w:t>
      </w:r>
    </w:p>
    <w:p w14:paraId="7EAB37FB" w14:textId="77777777" w:rsidR="00A278FE" w:rsidRDefault="00A278FE" w:rsidP="00A278FE">
      <w:pPr>
        <w:jc w:val="center"/>
        <w:rPr>
          <w:b/>
          <w:bCs/>
        </w:rPr>
      </w:pPr>
      <w:r>
        <w:rPr>
          <w:b/>
          <w:bCs/>
        </w:rPr>
        <w:t>Sous-direction stratégie de défense (SDSD)</w:t>
      </w:r>
    </w:p>
    <w:p w14:paraId="098F8AD4" w14:textId="77777777" w:rsidR="00A278FE" w:rsidRDefault="00A278FE" w:rsidP="00A278FE">
      <w:pPr>
        <w:jc w:val="center"/>
        <w:rPr>
          <w:b/>
          <w:bCs/>
        </w:rPr>
      </w:pPr>
      <w:r>
        <w:rPr>
          <w:b/>
          <w:bCs/>
        </w:rPr>
        <w:t>Département Politiques et environnement de défense (PED)</w:t>
      </w:r>
    </w:p>
    <w:p w14:paraId="62CD9731" w14:textId="77777777" w:rsidR="00A278FE" w:rsidRDefault="00A278FE" w:rsidP="00A278FE">
      <w:pPr>
        <w:jc w:val="center"/>
        <w:rPr>
          <w:b/>
          <w:bCs/>
        </w:rPr>
      </w:pPr>
      <w:r>
        <w:rPr>
          <w:b/>
          <w:bCs/>
        </w:rPr>
        <w:t>Section mobilisation et appui à la recherche stratégique (MARS)</w:t>
      </w:r>
    </w:p>
    <w:p w14:paraId="042E2B24" w14:textId="77777777" w:rsidR="00A278FE" w:rsidRDefault="00A278FE" w:rsidP="00A278FE">
      <w:pPr>
        <w:jc w:val="center"/>
        <w:rPr>
          <w:b/>
          <w:bCs/>
        </w:rPr>
      </w:pPr>
      <w:r>
        <w:rPr>
          <w:b/>
          <w:bCs/>
        </w:rPr>
        <w:t xml:space="preserve">60, boulevard du général Martial </w:t>
      </w:r>
      <w:proofErr w:type="spellStart"/>
      <w:r>
        <w:rPr>
          <w:b/>
          <w:bCs/>
        </w:rPr>
        <w:t>Valin</w:t>
      </w:r>
      <w:proofErr w:type="spellEnd"/>
    </w:p>
    <w:p w14:paraId="7A39AC9C" w14:textId="77777777" w:rsidR="00A278FE" w:rsidRDefault="00A278FE" w:rsidP="00A278FE">
      <w:pPr>
        <w:jc w:val="center"/>
        <w:rPr>
          <w:b/>
          <w:bCs/>
        </w:rPr>
      </w:pPr>
      <w:r>
        <w:rPr>
          <w:b/>
          <w:bCs/>
        </w:rPr>
        <w:t>CS 21623</w:t>
      </w:r>
    </w:p>
    <w:p w14:paraId="119FE724" w14:textId="77777777" w:rsidR="00A278FE" w:rsidRDefault="00A278FE" w:rsidP="00A278FE">
      <w:pPr>
        <w:jc w:val="center"/>
        <w:rPr>
          <w:b/>
          <w:bCs/>
        </w:rPr>
      </w:pPr>
      <w:r>
        <w:rPr>
          <w:b/>
          <w:bCs/>
        </w:rPr>
        <w:t>75509 PARIS CEDEX 15</w:t>
      </w:r>
    </w:p>
    <w:p w14:paraId="122BEAD2" w14:textId="77777777" w:rsidR="00E85775" w:rsidRPr="00E85775" w:rsidRDefault="00E85775" w:rsidP="00C7548A"/>
    <w:p w14:paraId="39DC2CDE" w14:textId="57F1A4D0" w:rsidR="00E85775" w:rsidRPr="00E85775" w:rsidRDefault="00346025" w:rsidP="000F7994">
      <w:pPr>
        <w:pStyle w:val="Titre2"/>
      </w:pPr>
      <w:bookmarkStart w:id="80" w:name="_Toc507666598"/>
      <w:bookmarkStart w:id="81" w:name="_Toc50109529"/>
      <w:bookmarkStart w:id="82" w:name="_Toc50113977"/>
      <w:bookmarkStart w:id="83" w:name="_Toc191549610"/>
      <w:bookmarkStart w:id="84" w:name="_Toc193726959"/>
      <w:bookmarkStart w:id="85" w:name="_Toc202194313"/>
      <w:r>
        <w:t>5.2</w:t>
      </w:r>
      <w:r w:rsidR="00680526">
        <w:rPr>
          <w:lang w:val="fr-FR"/>
        </w:rPr>
        <w:t>.</w:t>
      </w:r>
      <w:r w:rsidR="00E85775" w:rsidRPr="00E85775">
        <w:t xml:space="preserve"> Représentant du titulaire.</w:t>
      </w:r>
      <w:bookmarkEnd w:id="80"/>
      <w:bookmarkEnd w:id="81"/>
      <w:bookmarkEnd w:id="82"/>
      <w:bookmarkEnd w:id="83"/>
      <w:bookmarkEnd w:id="84"/>
      <w:bookmarkEnd w:id="85"/>
    </w:p>
    <w:p w14:paraId="4EB20B6D" w14:textId="77777777" w:rsidR="00E85775" w:rsidRPr="00E85775" w:rsidRDefault="00E85775" w:rsidP="00C7548A"/>
    <w:p w14:paraId="1F6D3914" w14:textId="72AFEE5B" w:rsidR="00E85775" w:rsidRPr="00E85775" w:rsidRDefault="00E85775" w:rsidP="00C7548A">
      <w:r w:rsidRPr="003A2ECB">
        <w:t>5.2.1</w:t>
      </w:r>
      <w:r w:rsidR="00680526" w:rsidRPr="003A2ECB">
        <w:t>.</w:t>
      </w:r>
      <w:r w:rsidRPr="00E85775">
        <w:t xml:space="preserve"> En application des dispositions de l'article 3.4. </w:t>
      </w:r>
      <w:proofErr w:type="gramStart"/>
      <w:r w:rsidRPr="000C09A3">
        <w:t>du</w:t>
      </w:r>
      <w:proofErr w:type="gramEnd"/>
      <w:r w:rsidRPr="000C09A3">
        <w:t xml:space="preserve"> CCAG</w:t>
      </w:r>
      <w:r w:rsidR="000C09A3" w:rsidRPr="000C09A3">
        <w:t>/PI,</w:t>
      </w:r>
      <w:r w:rsidR="000C09A3">
        <w:rPr>
          <w:color w:val="4F81BD"/>
        </w:rPr>
        <w:t xml:space="preserve"> </w:t>
      </w:r>
      <w:r w:rsidRPr="00E85775">
        <w:t xml:space="preserve">dès la notification </w:t>
      </w:r>
      <w:r w:rsidR="0037147F">
        <w:t>de l’accord-cadre</w:t>
      </w:r>
      <w:r w:rsidRPr="00E85775">
        <w:t xml:space="preserve">, le titulaire désigne une ou plusieurs personnes physiques, habilitées à le représenter auprès </w:t>
      </w:r>
      <w:r w:rsidR="00704FDE">
        <w:t>de l’acheteur</w:t>
      </w:r>
      <w:r w:rsidRPr="00E85775">
        <w:t xml:space="preserve">, pour les besoins de l'exécution </w:t>
      </w:r>
      <w:r w:rsidR="0037147F">
        <w:t>de l’accord-cadre</w:t>
      </w:r>
      <w:r w:rsidRPr="00E85775">
        <w:t xml:space="preserve">. D'autres personnes physiques peuvent être habilitées par le titulaire en cours d'exécution </w:t>
      </w:r>
      <w:r w:rsidR="0037147F">
        <w:t>de l’accord-cadre</w:t>
      </w:r>
      <w:r w:rsidRPr="00E85775">
        <w:t>.</w:t>
      </w:r>
    </w:p>
    <w:p w14:paraId="3C337DFF" w14:textId="77777777" w:rsidR="00E85775" w:rsidRPr="00E85775" w:rsidRDefault="00E85775" w:rsidP="00C7548A"/>
    <w:p w14:paraId="1E756F4A" w14:textId="77777777" w:rsidR="00E85775" w:rsidRPr="00E85775" w:rsidRDefault="00E85775" w:rsidP="00C7548A">
      <w:r w:rsidRPr="00E85775">
        <w:t xml:space="preserve">Ce ou ces représentants sont réputés disposer des pouvoirs suffisants pour prendre, dès notification de leur nom </w:t>
      </w:r>
      <w:r w:rsidR="00704FDE">
        <w:t>à l’acheteur</w:t>
      </w:r>
      <w:r w:rsidR="00704FDE" w:rsidRPr="00E85775">
        <w:t xml:space="preserve"> </w:t>
      </w:r>
      <w:r w:rsidRPr="00E85775">
        <w:t xml:space="preserve">dans les délais requis ou impartis par </w:t>
      </w:r>
      <w:r w:rsidR="0037147F">
        <w:t>l’accord-cadre</w:t>
      </w:r>
      <w:r w:rsidRPr="00E85775">
        <w:t xml:space="preserve">, les décisions nécessaires engageant le titulaire. </w:t>
      </w:r>
    </w:p>
    <w:p w14:paraId="1A3B2095" w14:textId="77777777" w:rsidR="00E85775" w:rsidRPr="00E85775" w:rsidRDefault="00E85775" w:rsidP="00C7548A"/>
    <w:p w14:paraId="695DBE88" w14:textId="07125FD0" w:rsidR="00E85775" w:rsidRDefault="00E85775" w:rsidP="00C7548A">
      <w:r w:rsidRPr="003A2ECB">
        <w:t>5.2.2</w:t>
      </w:r>
      <w:r w:rsidR="00680526" w:rsidRPr="003A2ECB">
        <w:t>.</w:t>
      </w:r>
      <w:r w:rsidRPr="00E85775">
        <w:t xml:space="preserve"> Conformément aux dispositions de l'article 3.4.2.</w:t>
      </w:r>
      <w:r w:rsidRPr="000C09A3">
        <w:t xml:space="preserve"> </w:t>
      </w:r>
      <w:proofErr w:type="gramStart"/>
      <w:r w:rsidRPr="000C09A3">
        <w:t>du</w:t>
      </w:r>
      <w:proofErr w:type="gramEnd"/>
      <w:r w:rsidRPr="000C09A3">
        <w:t xml:space="preserve"> </w:t>
      </w:r>
      <w:r w:rsidR="000C09A3" w:rsidRPr="000C09A3">
        <w:t>CCAG/PI,</w:t>
      </w:r>
      <w:r w:rsidRPr="00E85775">
        <w:t xml:space="preserve"> le titulaire est tenu de notifier sans délai </w:t>
      </w:r>
      <w:r w:rsidR="00704FDE">
        <w:t>à l’acheteur</w:t>
      </w:r>
      <w:r w:rsidR="00704FDE" w:rsidRPr="00E85775">
        <w:t xml:space="preserve"> </w:t>
      </w:r>
      <w:r w:rsidRPr="00E85775">
        <w:t xml:space="preserve">les modifications survenant au cours de l'exécution </w:t>
      </w:r>
      <w:r w:rsidR="0037147F">
        <w:t>de l’accord-cadre</w:t>
      </w:r>
      <w:r w:rsidRPr="00E85775">
        <w:t xml:space="preserve"> et de façon générale, à toutes les modifications importantes de fonctionnement de l'entreprise pouvant influer sur le déroulement </w:t>
      </w:r>
      <w:r w:rsidR="0037147F">
        <w:t>de l’accord-cadre</w:t>
      </w:r>
      <w:r w:rsidRPr="00E85775">
        <w:t>.</w:t>
      </w:r>
    </w:p>
    <w:p w14:paraId="4C634F68" w14:textId="77777777" w:rsidR="00704FDE" w:rsidRDefault="00704FDE" w:rsidP="00C7548A"/>
    <w:p w14:paraId="18EA271E" w14:textId="2FDB4FC2" w:rsidR="00704FDE" w:rsidRPr="00E85775" w:rsidRDefault="00704FDE" w:rsidP="00C7548A">
      <w:r w:rsidRPr="003A2ECB">
        <w:t>5.2.3</w:t>
      </w:r>
      <w:r w:rsidR="00680526" w:rsidRPr="003A2ECB">
        <w:t>.</w:t>
      </w:r>
      <w:r>
        <w:t xml:space="preserve"> Conformément à l’article 3.5</w:t>
      </w:r>
      <w:r w:rsidR="00680526">
        <w:t>.</w:t>
      </w:r>
      <w:r>
        <w:t xml:space="preserve"> </w:t>
      </w:r>
      <w:proofErr w:type="gramStart"/>
      <w:r w:rsidRPr="00704FDE">
        <w:rPr>
          <w:color w:val="000000" w:themeColor="text1"/>
        </w:rPr>
        <w:t>du</w:t>
      </w:r>
      <w:proofErr w:type="gramEnd"/>
      <w:r w:rsidRPr="00704FDE">
        <w:rPr>
          <w:color w:val="000000" w:themeColor="text1"/>
        </w:rPr>
        <w:t xml:space="preserve"> CCAG/PI, le </w:t>
      </w:r>
      <w:r>
        <w:t>membre du groupement d’opérateurs économiques, désigné comme le mandataire, représente l’ensemble des membres du groupement vis-à-vis de l’acheteur pour l’exécution de l’accord-cadre. En cas de défaillance du mandataire du groupement, les membres du groupement sont tenus de lui désigner un remplaçant</w:t>
      </w:r>
      <w:r w:rsidR="00A06700">
        <w:t>.</w:t>
      </w:r>
    </w:p>
    <w:p w14:paraId="2CB06AD2" w14:textId="77777777" w:rsidR="00901BAD" w:rsidRDefault="00901BAD" w:rsidP="00C7548A"/>
    <w:p w14:paraId="00BBECE0"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86" w:name="_Toc507666599"/>
      <w:bookmarkStart w:id="87" w:name="_Toc50109530"/>
      <w:bookmarkStart w:id="88" w:name="_Toc50113978"/>
      <w:bookmarkStart w:id="89" w:name="_Toc191549611"/>
      <w:bookmarkStart w:id="90" w:name="_Toc193726960"/>
      <w:bookmarkStart w:id="91" w:name="_Toc202194314"/>
      <w:r w:rsidRPr="00CD502D">
        <w:rPr>
          <w:rFonts w:ascii="Arial" w:hAnsi="Arial" w:cs="Arial"/>
          <w:sz w:val="22"/>
          <w:szCs w:val="22"/>
        </w:rPr>
        <w:t xml:space="preserve">ARTICLE 6 - </w:t>
      </w:r>
      <w:r w:rsidR="00C4444E" w:rsidRPr="00CD502D">
        <w:rPr>
          <w:rFonts w:ascii="Arial" w:hAnsi="Arial" w:cs="Arial"/>
          <w:sz w:val="22"/>
          <w:szCs w:val="22"/>
        </w:rPr>
        <w:t>CONDITIONS D’EXÉ</w:t>
      </w:r>
      <w:r w:rsidR="00524AD6" w:rsidRPr="00CD502D">
        <w:rPr>
          <w:rFonts w:ascii="Arial" w:hAnsi="Arial" w:cs="Arial"/>
          <w:sz w:val="22"/>
          <w:szCs w:val="22"/>
        </w:rPr>
        <w:t>CUTION</w:t>
      </w:r>
      <w:r w:rsidRPr="00CD502D">
        <w:rPr>
          <w:rFonts w:ascii="Arial" w:hAnsi="Arial" w:cs="Arial"/>
          <w:sz w:val="22"/>
          <w:szCs w:val="22"/>
        </w:rPr>
        <w:t>.</w:t>
      </w:r>
      <w:bookmarkEnd w:id="86"/>
      <w:bookmarkEnd w:id="87"/>
      <w:bookmarkEnd w:id="88"/>
      <w:bookmarkEnd w:id="89"/>
      <w:bookmarkEnd w:id="90"/>
      <w:bookmarkEnd w:id="91"/>
    </w:p>
    <w:p w14:paraId="447B05A5" w14:textId="77777777" w:rsidR="00E85775" w:rsidRPr="00E85775" w:rsidRDefault="00E85775" w:rsidP="00C7548A"/>
    <w:p w14:paraId="3E947498" w14:textId="32E9161E" w:rsidR="00E85775" w:rsidRPr="000F7994" w:rsidRDefault="00346025" w:rsidP="000F7994">
      <w:pPr>
        <w:pStyle w:val="Titre2"/>
      </w:pPr>
      <w:bookmarkStart w:id="92" w:name="_Toc507666600"/>
      <w:bookmarkStart w:id="93" w:name="_Toc50109531"/>
      <w:bookmarkStart w:id="94" w:name="_Toc50113979"/>
      <w:bookmarkStart w:id="95" w:name="_Toc191549612"/>
      <w:bookmarkStart w:id="96" w:name="_Toc193726961"/>
      <w:bookmarkStart w:id="97" w:name="_Toc202194315"/>
      <w:r>
        <w:t>6.1</w:t>
      </w:r>
      <w:r w:rsidR="00E85775" w:rsidRPr="000F7994">
        <w:t xml:space="preserve"> Conditions générales d'exécution.</w:t>
      </w:r>
      <w:bookmarkEnd w:id="92"/>
      <w:bookmarkEnd w:id="93"/>
      <w:bookmarkEnd w:id="94"/>
      <w:bookmarkEnd w:id="95"/>
      <w:bookmarkEnd w:id="96"/>
      <w:bookmarkEnd w:id="97"/>
    </w:p>
    <w:p w14:paraId="6049AE81" w14:textId="77777777" w:rsidR="00E85775" w:rsidRPr="00E85775" w:rsidRDefault="00E85775" w:rsidP="00C7548A"/>
    <w:p w14:paraId="05B8690D" w14:textId="2F8229B3" w:rsidR="00E85775" w:rsidRPr="00DB6085" w:rsidRDefault="00E85775" w:rsidP="00C7548A">
      <w:pPr>
        <w:pStyle w:val="Titre6"/>
      </w:pPr>
      <w:bookmarkStart w:id="98" w:name="_Toc507666601"/>
      <w:bookmarkStart w:id="99" w:name="_Toc50109532"/>
      <w:r w:rsidRPr="00DB6085">
        <w:t>6.1.1 Responsabilité du titulaire.</w:t>
      </w:r>
      <w:bookmarkEnd w:id="98"/>
      <w:bookmarkEnd w:id="99"/>
    </w:p>
    <w:p w14:paraId="0EA2D791" w14:textId="77777777" w:rsidR="00E85775" w:rsidRPr="00E85775" w:rsidRDefault="00E85775" w:rsidP="00C7548A"/>
    <w:p w14:paraId="18347FDD" w14:textId="77777777" w:rsidR="00E85775" w:rsidRPr="00E85775" w:rsidRDefault="00E85775" w:rsidP="00C7548A">
      <w:r w:rsidRPr="00E85775">
        <w:t xml:space="preserve">Le titulaire a la responsabilité de réaliser les prestations conformément aux clauses prévues par le présent </w:t>
      </w:r>
      <w:r w:rsidR="0037147F">
        <w:t>accord-cadre</w:t>
      </w:r>
      <w:r w:rsidRPr="00E85775">
        <w:t>. Il doit obtenir le résultat demandé avec les moyens qu'il a choisis.</w:t>
      </w:r>
    </w:p>
    <w:p w14:paraId="3119FEE1" w14:textId="77777777" w:rsidR="00E85775" w:rsidRPr="00E85775" w:rsidRDefault="00E85775" w:rsidP="00C7548A"/>
    <w:p w14:paraId="4D53BD0D" w14:textId="37B37863" w:rsidR="00E85775" w:rsidRPr="00E85775" w:rsidRDefault="00E85775" w:rsidP="00C7548A">
      <w:pPr>
        <w:pStyle w:val="Titre6"/>
      </w:pPr>
      <w:bookmarkStart w:id="100" w:name="_Toc507666602"/>
      <w:bookmarkStart w:id="101" w:name="_Toc50109533"/>
      <w:r w:rsidRPr="00E85775">
        <w:t>6.1.2 Lieux d'exécution.</w:t>
      </w:r>
      <w:bookmarkEnd w:id="100"/>
      <w:bookmarkEnd w:id="101"/>
    </w:p>
    <w:p w14:paraId="20888839" w14:textId="77777777" w:rsidR="00E85775" w:rsidRPr="00E85775" w:rsidRDefault="00E85775" w:rsidP="00C7548A"/>
    <w:p w14:paraId="30DEA6C9" w14:textId="77777777" w:rsidR="00E85775" w:rsidRPr="00FA0713" w:rsidRDefault="00E85775" w:rsidP="00C7548A">
      <w:r w:rsidRPr="00FA0713">
        <w:lastRenderedPageBreak/>
        <w:t>Les prestations sont réalisées</w:t>
      </w:r>
      <w:r w:rsidR="00086E02" w:rsidRPr="00FA0713">
        <w:t xml:space="preserve"> </w:t>
      </w:r>
      <w:r w:rsidRPr="00FA0713">
        <w:t>:</w:t>
      </w:r>
    </w:p>
    <w:p w14:paraId="68B129B6" w14:textId="77777777" w:rsidR="00E85775" w:rsidRPr="00FA0713" w:rsidRDefault="00E85775" w:rsidP="00C7548A"/>
    <w:p w14:paraId="6F9A09E6" w14:textId="1DBE9707" w:rsidR="00E85775" w:rsidRPr="00FA0713" w:rsidRDefault="00E85775" w:rsidP="00C7548A">
      <w:r w:rsidRPr="00FA0713">
        <w:t xml:space="preserve">a) </w:t>
      </w:r>
      <w:r w:rsidR="00ED79E4">
        <w:t xml:space="preserve">essentiellement </w:t>
      </w:r>
      <w:r w:rsidRPr="00FA0713">
        <w:t>dans les locaux du titulaire à l'adresse indiquée dans l'offre technique ;</w:t>
      </w:r>
    </w:p>
    <w:p w14:paraId="037AB425" w14:textId="77777777" w:rsidR="00E85775" w:rsidRPr="003662C4" w:rsidRDefault="00E85775" w:rsidP="00C7548A">
      <w:pPr>
        <w:rPr>
          <w:highlight w:val="yellow"/>
        </w:rPr>
      </w:pPr>
    </w:p>
    <w:p w14:paraId="155D9F06" w14:textId="65D404CB" w:rsidR="007C58E8" w:rsidRDefault="00E85775" w:rsidP="007C58E8">
      <w:r w:rsidRPr="00EA7B1E">
        <w:t>b) dans les locaux de l</w:t>
      </w:r>
      <w:r w:rsidR="007C58E8" w:rsidRPr="00EA7B1E">
        <w:t xml:space="preserve">a personne publique </w:t>
      </w:r>
      <w:bookmarkStart w:id="102" w:name="_Toc507666603"/>
      <w:bookmarkStart w:id="103" w:name="_Toc50109534"/>
      <w:r w:rsidR="00061839" w:rsidRPr="00EA7B1E">
        <w:rPr>
          <w:rFonts w:cs="Arial"/>
        </w:rPr>
        <w:t>en région parisienne à l’adresse mentionnée à l’article 5.1.</w:t>
      </w:r>
      <w:r w:rsidR="00EA7B1E">
        <w:rPr>
          <w:rFonts w:cs="Arial"/>
        </w:rPr>
        <w:t>2</w:t>
      </w:r>
      <w:r w:rsidR="00680526">
        <w:rPr>
          <w:rFonts w:cs="Arial"/>
        </w:rPr>
        <w:t>.</w:t>
      </w:r>
      <w:r w:rsidR="00061839" w:rsidRPr="00EA7B1E">
        <w:rPr>
          <w:rFonts w:cs="Arial"/>
        </w:rPr>
        <w:t xml:space="preserve"> </w:t>
      </w:r>
      <w:proofErr w:type="gramStart"/>
      <w:r w:rsidR="008E2566">
        <w:rPr>
          <w:rFonts w:cs="Arial"/>
        </w:rPr>
        <w:t>du</w:t>
      </w:r>
      <w:proofErr w:type="gramEnd"/>
      <w:r w:rsidR="008E2566">
        <w:rPr>
          <w:rFonts w:cs="Arial"/>
        </w:rPr>
        <w:t xml:space="preserve"> présent document</w:t>
      </w:r>
      <w:r w:rsidR="00061839" w:rsidRPr="00EA7B1E">
        <w:rPr>
          <w:rFonts w:cs="Arial"/>
        </w:rPr>
        <w:t>.</w:t>
      </w:r>
    </w:p>
    <w:p w14:paraId="43AA69C5" w14:textId="77777777" w:rsidR="007C58E8" w:rsidRDefault="007C58E8" w:rsidP="007C58E8"/>
    <w:p w14:paraId="7BA87411" w14:textId="3E8A7415" w:rsidR="003662C4" w:rsidRPr="00E85775" w:rsidRDefault="003662C4" w:rsidP="003662C4">
      <w:pPr>
        <w:pStyle w:val="Titre6"/>
      </w:pPr>
      <w:bookmarkStart w:id="104" w:name="_Toc507666604"/>
      <w:bookmarkStart w:id="105" w:name="_Toc50109535"/>
      <w:bookmarkStart w:id="106" w:name="_Toc80794628"/>
      <w:r w:rsidRPr="00E85775">
        <w:t>6.1.3</w:t>
      </w:r>
      <w:r w:rsidR="00680526">
        <w:rPr>
          <w:lang w:val="fr-FR"/>
        </w:rPr>
        <w:t>.</w:t>
      </w:r>
      <w:r w:rsidRPr="00E85775">
        <w:t xml:space="preserve"> Moyens mis à la disposition du titulaire</w:t>
      </w:r>
      <w:r>
        <w:rPr>
          <w:lang w:val="fr-FR"/>
        </w:rPr>
        <w:t xml:space="preserve"> et leur assurance</w:t>
      </w:r>
      <w:r w:rsidRPr="00E85775">
        <w:t>.</w:t>
      </w:r>
      <w:bookmarkEnd w:id="104"/>
      <w:bookmarkEnd w:id="105"/>
      <w:bookmarkEnd w:id="106"/>
    </w:p>
    <w:p w14:paraId="0879B7A6" w14:textId="77777777" w:rsidR="003662C4" w:rsidRPr="00E85775" w:rsidRDefault="003662C4" w:rsidP="003662C4"/>
    <w:p w14:paraId="40871E5E" w14:textId="77777777" w:rsidR="003662C4" w:rsidRDefault="003662C4" w:rsidP="003662C4">
      <w:r w:rsidRPr="00F551A5">
        <w:t xml:space="preserve">Il </w:t>
      </w:r>
      <w:r>
        <w:t xml:space="preserve">est fait application des </w:t>
      </w:r>
      <w:r w:rsidRPr="00F551A5">
        <w:t>article</w:t>
      </w:r>
      <w:r>
        <w:t>s 17 et</w:t>
      </w:r>
      <w:r w:rsidRPr="00F551A5">
        <w:t xml:space="preserve"> 1</w:t>
      </w:r>
      <w:r>
        <w:t>8</w:t>
      </w:r>
      <w:r w:rsidRPr="00F551A5">
        <w:t xml:space="preserve"> du</w:t>
      </w:r>
      <w:r>
        <w:t xml:space="preserve"> CCAG/PI</w:t>
      </w:r>
      <w:r w:rsidRPr="00F551A5">
        <w:t>.</w:t>
      </w:r>
    </w:p>
    <w:p w14:paraId="1AA4C56E" w14:textId="77777777" w:rsidR="003662C4" w:rsidRDefault="003662C4" w:rsidP="003662C4"/>
    <w:p w14:paraId="5935EFAE" w14:textId="4F75057C" w:rsidR="003662C4" w:rsidRDefault="00A06700" w:rsidP="007C58E8">
      <w:r w:rsidRPr="002B649C">
        <w:t>Les constats mentionnés à l’article 17 du CCAG/PI sont signés par l’autorité définie à l’article 5.1.2</w:t>
      </w:r>
      <w:r w:rsidR="00680526">
        <w:t>.</w:t>
      </w:r>
      <w:r w:rsidRPr="002B649C">
        <w:t xml:space="preserve"> </w:t>
      </w:r>
      <w:proofErr w:type="gramStart"/>
      <w:r w:rsidR="008E2566">
        <w:t>du</w:t>
      </w:r>
      <w:proofErr w:type="gramEnd"/>
      <w:r w:rsidR="008E2566">
        <w:t xml:space="preserve"> présent document </w:t>
      </w:r>
      <w:r w:rsidRPr="002B649C">
        <w:t>et par le titulaire.</w:t>
      </w:r>
    </w:p>
    <w:p w14:paraId="19513F2D" w14:textId="77777777" w:rsidR="009C2FCB" w:rsidRDefault="009C2FCB" w:rsidP="007C58E8"/>
    <w:p w14:paraId="0538D4BC" w14:textId="15F224F2" w:rsidR="00E85775" w:rsidRPr="00E85775" w:rsidRDefault="00E85775" w:rsidP="000F7994">
      <w:pPr>
        <w:pStyle w:val="Titre2"/>
      </w:pPr>
      <w:bookmarkStart w:id="107" w:name="_Toc507666610"/>
      <w:bookmarkStart w:id="108" w:name="_Toc50109541"/>
      <w:bookmarkStart w:id="109" w:name="_Toc50113980"/>
      <w:bookmarkStart w:id="110" w:name="_Toc191549613"/>
      <w:bookmarkStart w:id="111" w:name="_Toc193726962"/>
      <w:bookmarkStart w:id="112" w:name="_Toc202194316"/>
      <w:bookmarkEnd w:id="102"/>
      <w:bookmarkEnd w:id="103"/>
      <w:r w:rsidRPr="00E85775">
        <w:t>6.2</w:t>
      </w:r>
      <w:r w:rsidR="00680526">
        <w:rPr>
          <w:lang w:val="fr-FR"/>
        </w:rPr>
        <w:t>.</w:t>
      </w:r>
      <w:r w:rsidRPr="00E85775">
        <w:t xml:space="preserve"> Dispositions particulières concernant le personnel du titulaire.</w:t>
      </w:r>
      <w:bookmarkEnd w:id="107"/>
      <w:bookmarkEnd w:id="108"/>
      <w:bookmarkEnd w:id="109"/>
      <w:bookmarkEnd w:id="110"/>
      <w:bookmarkEnd w:id="111"/>
      <w:bookmarkEnd w:id="112"/>
    </w:p>
    <w:p w14:paraId="7045E0B3" w14:textId="77777777" w:rsidR="00E85775" w:rsidRPr="00E85775" w:rsidRDefault="00E85775" w:rsidP="00C7548A"/>
    <w:p w14:paraId="43CA19E7" w14:textId="52DE1454" w:rsidR="00E85775" w:rsidRPr="00E85775" w:rsidRDefault="00E85775" w:rsidP="00C7548A">
      <w:pPr>
        <w:pStyle w:val="Titre6"/>
      </w:pPr>
      <w:bookmarkStart w:id="113" w:name="_Toc507666611"/>
      <w:bookmarkStart w:id="114" w:name="_Toc50109542"/>
      <w:r w:rsidRPr="00E85775">
        <w:t>6.2.1</w:t>
      </w:r>
      <w:r w:rsidR="00680526">
        <w:rPr>
          <w:lang w:val="fr-FR"/>
        </w:rPr>
        <w:t>.</w:t>
      </w:r>
      <w:r w:rsidRPr="00E85775">
        <w:t xml:space="preserve"> Réalisation des prestations.</w:t>
      </w:r>
      <w:bookmarkEnd w:id="113"/>
      <w:bookmarkEnd w:id="114"/>
    </w:p>
    <w:p w14:paraId="3B509BE5" w14:textId="77777777" w:rsidR="00E85775" w:rsidRPr="00E85775" w:rsidRDefault="00E85775" w:rsidP="00C7548A"/>
    <w:p w14:paraId="1E796607" w14:textId="77777777" w:rsidR="00E85775" w:rsidRPr="00E85775" w:rsidRDefault="00E85775" w:rsidP="00C7548A">
      <w:r w:rsidRPr="00E85775">
        <w:t xml:space="preserve">Le titulaire est responsable du personnel qu'il a désigné pour la réalisation des prestations objet </w:t>
      </w:r>
      <w:r w:rsidR="0037147F">
        <w:t>de l’accord-cadre</w:t>
      </w:r>
      <w:r w:rsidRPr="00E85775">
        <w:t>.</w:t>
      </w:r>
    </w:p>
    <w:p w14:paraId="324BD91C" w14:textId="77777777" w:rsidR="00E85775" w:rsidRPr="00E85775" w:rsidRDefault="00E85775" w:rsidP="00C7548A"/>
    <w:p w14:paraId="22D4D45A" w14:textId="617CCD66" w:rsidR="00E85775" w:rsidRPr="00E85775" w:rsidRDefault="00E85775" w:rsidP="00C7548A">
      <w:r w:rsidRPr="00E85775">
        <w:t xml:space="preserve">Si pour une raison indépendante de leur volonté, tout ou partie du personnel désigné par le titulaire est dans l'impossibilité d'assurer lui-même la réalisation des prestations, le titulaire en avise sans délai </w:t>
      </w:r>
      <w:r w:rsidR="00A87FAB">
        <w:t>l’acheteur</w:t>
      </w:r>
      <w:r w:rsidRPr="00E85775">
        <w:t xml:space="preserve"> et pourvoit à leur remplacement afin que l'exécution des prestations ne s'en trouve ni compromise, ni altérée.</w:t>
      </w:r>
    </w:p>
    <w:p w14:paraId="59E3379E" w14:textId="77777777" w:rsidR="00E85775" w:rsidRPr="00E85775" w:rsidRDefault="00E85775" w:rsidP="00C7548A"/>
    <w:p w14:paraId="7CD987B4" w14:textId="1CE3F1D5" w:rsidR="00E85775" w:rsidRPr="00E85775" w:rsidRDefault="00E85775" w:rsidP="00C7548A">
      <w:pPr>
        <w:pStyle w:val="Titre6"/>
      </w:pPr>
      <w:bookmarkStart w:id="115" w:name="_Toc507666612"/>
      <w:bookmarkStart w:id="116" w:name="_Toc50109543"/>
      <w:r w:rsidRPr="00E85775">
        <w:t>6.2.2</w:t>
      </w:r>
      <w:r w:rsidR="00680526">
        <w:rPr>
          <w:lang w:val="fr-FR"/>
        </w:rPr>
        <w:t>.</w:t>
      </w:r>
      <w:r w:rsidRPr="00E85775">
        <w:t xml:space="preserve"> Remplacement.</w:t>
      </w:r>
      <w:bookmarkEnd w:id="115"/>
      <w:bookmarkEnd w:id="116"/>
    </w:p>
    <w:p w14:paraId="40380664" w14:textId="77777777" w:rsidR="00E85775" w:rsidRPr="00E85775" w:rsidRDefault="00E85775" w:rsidP="00C7548A"/>
    <w:p w14:paraId="405A09DD" w14:textId="336DBACE" w:rsidR="003662C4" w:rsidRPr="003662C4" w:rsidRDefault="003662C4" w:rsidP="003662C4">
      <w:pPr>
        <w:rPr>
          <w:color w:val="000000" w:themeColor="text1"/>
        </w:rPr>
      </w:pPr>
      <w:r w:rsidRPr="006E711E">
        <w:t>Par dérogation à l’article 3.4.</w:t>
      </w:r>
      <w:r w:rsidRPr="003662C4">
        <w:rPr>
          <w:color w:val="000000" w:themeColor="text1"/>
        </w:rPr>
        <w:t>3</w:t>
      </w:r>
      <w:r w:rsidR="00680526">
        <w:rPr>
          <w:color w:val="000000" w:themeColor="text1"/>
        </w:rPr>
        <w:t>.</w:t>
      </w:r>
      <w:r w:rsidRPr="003662C4">
        <w:rPr>
          <w:color w:val="000000" w:themeColor="text1"/>
        </w:rPr>
        <w:t xml:space="preserve"> </w:t>
      </w:r>
      <w:proofErr w:type="gramStart"/>
      <w:r w:rsidRPr="003662C4">
        <w:rPr>
          <w:color w:val="000000" w:themeColor="text1"/>
        </w:rPr>
        <w:t>du</w:t>
      </w:r>
      <w:proofErr w:type="gramEnd"/>
      <w:r w:rsidRPr="003662C4">
        <w:rPr>
          <w:color w:val="000000" w:themeColor="text1"/>
        </w:rPr>
        <w:t xml:space="preserve"> CCAG/PI, pour toute prestation, le titulaire s'engage à procéder au remplacement d'une personne absente, dans un délai </w:t>
      </w:r>
      <w:r w:rsidR="009C2FCB">
        <w:rPr>
          <w:color w:val="000000" w:themeColor="text1"/>
        </w:rPr>
        <w:t>d’un</w:t>
      </w:r>
      <w:r w:rsidR="00A52A17" w:rsidRPr="009C2FCB">
        <w:rPr>
          <w:color w:val="000000" w:themeColor="text1"/>
        </w:rPr>
        <w:t xml:space="preserve"> (1) mois</w:t>
      </w:r>
      <w:r w:rsidRPr="003662C4">
        <w:rPr>
          <w:color w:val="000000" w:themeColor="text1"/>
        </w:rPr>
        <w:t xml:space="preserve"> à compter du premier jour de l’absence, par une autre personne possédant, pour la prestation à assurer, une qualification et des compétences au moins équivalentes à celles de la personne initialement prévue.</w:t>
      </w:r>
    </w:p>
    <w:p w14:paraId="59392D77" w14:textId="77777777" w:rsidR="003662C4" w:rsidRPr="003662C4" w:rsidRDefault="003662C4" w:rsidP="003662C4">
      <w:pPr>
        <w:rPr>
          <w:color w:val="000000" w:themeColor="text1"/>
        </w:rPr>
      </w:pPr>
    </w:p>
    <w:p w14:paraId="01920155" w14:textId="595299A2" w:rsidR="003662C4" w:rsidRPr="008D4818" w:rsidRDefault="003662C4" w:rsidP="003662C4">
      <w:r w:rsidRPr="003662C4">
        <w:rPr>
          <w:color w:val="000000" w:themeColor="text1"/>
        </w:rPr>
        <w:t>Par dérogation à l’article 3.4.3</w:t>
      </w:r>
      <w:r w:rsidR="00680526">
        <w:rPr>
          <w:color w:val="000000" w:themeColor="text1"/>
        </w:rPr>
        <w:t>.</w:t>
      </w:r>
      <w:r w:rsidRPr="003662C4">
        <w:rPr>
          <w:color w:val="000000" w:themeColor="text1"/>
        </w:rPr>
        <w:t xml:space="preserve"> </w:t>
      </w:r>
      <w:proofErr w:type="gramStart"/>
      <w:r w:rsidRPr="003662C4">
        <w:rPr>
          <w:color w:val="000000" w:themeColor="text1"/>
        </w:rPr>
        <w:t>du</w:t>
      </w:r>
      <w:proofErr w:type="gramEnd"/>
      <w:r w:rsidRPr="003662C4">
        <w:rPr>
          <w:color w:val="000000" w:themeColor="text1"/>
        </w:rPr>
        <w:t xml:space="preserve"> CCAG/PI, l’intervenant remplaçant doit être agréé par la personne habilitée</w:t>
      </w:r>
      <w:r w:rsidR="00162367">
        <w:rPr>
          <w:color w:val="000000" w:themeColor="text1"/>
        </w:rPr>
        <w:t>,</w:t>
      </w:r>
      <w:r w:rsidRPr="003662C4">
        <w:rPr>
          <w:color w:val="000000" w:themeColor="text1"/>
        </w:rPr>
        <w:t xml:space="preserve"> mentionnée à l’article 5.1</w:t>
      </w:r>
      <w:r w:rsidR="00162367">
        <w:rPr>
          <w:color w:val="000000" w:themeColor="text1"/>
        </w:rPr>
        <w:t>.2</w:t>
      </w:r>
      <w:r w:rsidR="00680526">
        <w:rPr>
          <w:color w:val="000000" w:themeColor="text1"/>
        </w:rPr>
        <w:t>.</w:t>
      </w:r>
      <w:r w:rsidRPr="003662C4">
        <w:rPr>
          <w:color w:val="000000" w:themeColor="text1"/>
        </w:rPr>
        <w:t xml:space="preserve"> </w:t>
      </w:r>
      <w:proofErr w:type="gramStart"/>
      <w:r>
        <w:t>du</w:t>
      </w:r>
      <w:proofErr w:type="gramEnd"/>
      <w:r>
        <w:t xml:space="preserve"> présent document</w:t>
      </w:r>
      <w:r w:rsidRPr="008D4818">
        <w:t>.</w:t>
      </w:r>
    </w:p>
    <w:p w14:paraId="2A97662A" w14:textId="77777777" w:rsidR="00A06700" w:rsidRDefault="00A06700" w:rsidP="003662C4"/>
    <w:p w14:paraId="5949B7D9" w14:textId="773A16D9" w:rsidR="003662C4" w:rsidRDefault="003662C4" w:rsidP="003662C4">
      <w:r w:rsidRPr="008D4818">
        <w:t>De même, toute évolution de la liste des intervenants et des suppléants éventuels mentionnée dans l’offre du titulaire doit être validée par la personne habilitée</w:t>
      </w:r>
      <w:r w:rsidR="00162367">
        <w:t>, mentionnée à l’</w:t>
      </w:r>
      <w:r w:rsidRPr="008D4818">
        <w:t>article 5.1</w:t>
      </w:r>
      <w:r w:rsidR="00162367">
        <w:t>.2</w:t>
      </w:r>
      <w:r w:rsidR="00680526">
        <w:t>.</w:t>
      </w:r>
      <w:r>
        <w:t xml:space="preserve"> </w:t>
      </w:r>
      <w:proofErr w:type="gramStart"/>
      <w:r>
        <w:t>du</w:t>
      </w:r>
      <w:proofErr w:type="gramEnd"/>
      <w:r>
        <w:t xml:space="preserve"> présent document</w:t>
      </w:r>
      <w:r w:rsidRPr="008D4818">
        <w:t>.</w:t>
      </w:r>
    </w:p>
    <w:p w14:paraId="7C1EF2D8" w14:textId="77777777" w:rsidR="003662C4" w:rsidRPr="00E85775" w:rsidRDefault="003662C4" w:rsidP="003662C4"/>
    <w:p w14:paraId="4A574D2B" w14:textId="77777777" w:rsidR="00E85775" w:rsidRPr="00E85775" w:rsidRDefault="00E85775" w:rsidP="00C7548A">
      <w:r w:rsidRPr="00E85775">
        <w:t xml:space="preserve">En aucun cas le remplacement du personnel ne peut justifier une augmentation du prix indiqué dans </w:t>
      </w:r>
      <w:r w:rsidR="0037147F">
        <w:t>l’accord-cadre</w:t>
      </w:r>
      <w:r w:rsidRPr="00E85775">
        <w:t>.</w:t>
      </w:r>
    </w:p>
    <w:p w14:paraId="1238387A" w14:textId="77777777" w:rsidR="00E85775" w:rsidRPr="00E85775" w:rsidRDefault="00E85775" w:rsidP="00C7548A"/>
    <w:p w14:paraId="11DB493C" w14:textId="0129C63D" w:rsidR="00E85775" w:rsidRPr="00E85775" w:rsidRDefault="00E85775" w:rsidP="00C7548A">
      <w:pPr>
        <w:pStyle w:val="Titre6"/>
      </w:pPr>
      <w:bookmarkStart w:id="117" w:name="_Toc507666613"/>
      <w:bookmarkStart w:id="118" w:name="_Toc50109544"/>
      <w:r w:rsidRPr="00E85775">
        <w:t>6.2.3</w:t>
      </w:r>
      <w:r w:rsidR="00680526">
        <w:rPr>
          <w:lang w:val="fr-FR"/>
        </w:rPr>
        <w:t>.</w:t>
      </w:r>
      <w:r w:rsidRPr="00E85775">
        <w:t xml:space="preserve"> Récusation du personnel du titulaire par la personne publique.</w:t>
      </w:r>
      <w:bookmarkEnd w:id="117"/>
      <w:bookmarkEnd w:id="118"/>
    </w:p>
    <w:p w14:paraId="24953D05" w14:textId="77777777" w:rsidR="00E85775" w:rsidRPr="00E85775" w:rsidRDefault="00E85775" w:rsidP="00C7548A"/>
    <w:p w14:paraId="0C52A177" w14:textId="4A6106DC" w:rsidR="008D4818" w:rsidRPr="008D4818" w:rsidRDefault="008D4818" w:rsidP="00C7548A">
      <w:r w:rsidRPr="000B19DC">
        <w:t>Par dérogation à l’article 3.4</w:t>
      </w:r>
      <w:r w:rsidR="0015348B">
        <w:t>.</w:t>
      </w:r>
      <w:r w:rsidRPr="000B19DC">
        <w:t xml:space="preserve"> </w:t>
      </w:r>
      <w:proofErr w:type="gramStart"/>
      <w:r w:rsidRPr="000B19DC">
        <w:t>du</w:t>
      </w:r>
      <w:proofErr w:type="gramEnd"/>
      <w:r w:rsidRPr="000B19DC">
        <w:t xml:space="preserve"> CCAG/PI, pendant toute la durée d'exécution </w:t>
      </w:r>
      <w:r w:rsidR="0037147F">
        <w:t>de l’accord-cadre</w:t>
      </w:r>
      <w:r w:rsidRPr="000B19DC">
        <w:t xml:space="preserve">, la personne publique se </w:t>
      </w:r>
      <w:r w:rsidRPr="008D4818">
        <w:t xml:space="preserve">réserve le droit de récuser </w:t>
      </w:r>
      <w:r w:rsidR="00AA2953">
        <w:t>tout personnel</w:t>
      </w:r>
      <w:r w:rsidR="00AA2953" w:rsidRPr="008D4818">
        <w:t xml:space="preserve"> </w:t>
      </w:r>
      <w:r w:rsidRPr="008D4818">
        <w:t xml:space="preserve">du titulaire qui s'avérerait inadapté à l'exécution de cette prestation sans que sa décision ait à être justifiée. </w:t>
      </w:r>
      <w:r w:rsidR="00AA2953">
        <w:t>L’acheteur se réserve le droit de procéder à la récusation de tout personnel du titulaire en cas de comportement fautif</w:t>
      </w:r>
      <w:r w:rsidRPr="008D4818">
        <w:t>.</w:t>
      </w:r>
    </w:p>
    <w:p w14:paraId="590911FE" w14:textId="77777777" w:rsidR="008D4818" w:rsidRPr="008D4818" w:rsidRDefault="008D4818" w:rsidP="00C7548A"/>
    <w:p w14:paraId="4C042D37" w14:textId="371E6EE9" w:rsidR="00E85775" w:rsidRDefault="008D4818" w:rsidP="00C7548A">
      <w:r w:rsidRPr="008D4818">
        <w:t>Sans acceptation préalable de la personne habilitée</w:t>
      </w:r>
      <w:r w:rsidR="00DA5F8D">
        <w:t xml:space="preserve"> mentionnée à l’a</w:t>
      </w:r>
      <w:r w:rsidRPr="008D4818">
        <w:t>rticle 5.1</w:t>
      </w:r>
      <w:r w:rsidR="00DA5F8D">
        <w:t>.2</w:t>
      </w:r>
      <w:r w:rsidR="0015348B">
        <w:t>.</w:t>
      </w:r>
      <w:r w:rsidR="00093459">
        <w:t xml:space="preserve"> </w:t>
      </w:r>
      <w:proofErr w:type="gramStart"/>
      <w:r w:rsidR="00093459">
        <w:t>du</w:t>
      </w:r>
      <w:proofErr w:type="gramEnd"/>
      <w:r w:rsidR="00093459">
        <w:t xml:space="preserve"> présent document</w:t>
      </w:r>
      <w:r w:rsidRPr="008D4818">
        <w:t>, le remplacement de personnels du titulaire entre eux, pour convenances personnelles, est également considéré comme un motif de récusation sans autre justification.</w:t>
      </w:r>
    </w:p>
    <w:p w14:paraId="57477F0E" w14:textId="77777777" w:rsidR="008D4818" w:rsidRPr="00E85775" w:rsidRDefault="008D4818" w:rsidP="00C7548A"/>
    <w:p w14:paraId="6CE22163" w14:textId="3E14DAB9" w:rsidR="00E85775" w:rsidRPr="00E85775" w:rsidRDefault="00E85775" w:rsidP="00C7548A">
      <w:r w:rsidRPr="000B19DC">
        <w:t xml:space="preserve">Le titulaire doit alors procéder au remplacement des personnels récusés dans un délai </w:t>
      </w:r>
      <w:r w:rsidR="00AA2953" w:rsidRPr="00CC6AFC">
        <w:t>d</w:t>
      </w:r>
      <w:r w:rsidR="009C2FCB" w:rsidRPr="00CC6AFC">
        <w:rPr>
          <w:color w:val="000000" w:themeColor="text1"/>
        </w:rPr>
        <w:t>’un</w:t>
      </w:r>
      <w:r w:rsidR="00A52A17" w:rsidRPr="00CC6AFC">
        <w:rPr>
          <w:color w:val="000000" w:themeColor="text1"/>
        </w:rPr>
        <w:t xml:space="preserve"> (1) mois</w:t>
      </w:r>
      <w:r w:rsidR="000B19DC" w:rsidRPr="00CC6AFC">
        <w:t>.</w:t>
      </w:r>
      <w:r w:rsidRPr="00CC6AFC">
        <w:t xml:space="preserve"> Il</w:t>
      </w:r>
      <w:r w:rsidRPr="000B19DC">
        <w:t xml:space="preserve"> ne peut</w:t>
      </w:r>
      <w:r w:rsidRPr="00E85775">
        <w:t xml:space="preserve"> prétendre ni à prolongation du délai d'exécution ni à indemnité.</w:t>
      </w:r>
    </w:p>
    <w:p w14:paraId="3A27C2FC" w14:textId="77777777" w:rsidR="00E85775" w:rsidRPr="00E85775" w:rsidRDefault="00E85775" w:rsidP="00C7548A"/>
    <w:p w14:paraId="2270064E" w14:textId="3616D77F" w:rsidR="00E85775" w:rsidRPr="00E85775" w:rsidRDefault="00E85775" w:rsidP="00C7548A">
      <w:pPr>
        <w:pStyle w:val="Titre6"/>
      </w:pPr>
      <w:bookmarkStart w:id="119" w:name="_Toc507666614"/>
      <w:bookmarkStart w:id="120" w:name="_Toc50109545"/>
      <w:r w:rsidRPr="00E85775">
        <w:t>6.2.4</w:t>
      </w:r>
      <w:r w:rsidR="0015348B">
        <w:rPr>
          <w:lang w:val="fr-FR"/>
        </w:rPr>
        <w:t>.</w:t>
      </w:r>
      <w:r w:rsidRPr="00E85775">
        <w:t xml:space="preserve"> Liens juridiques.</w:t>
      </w:r>
      <w:bookmarkEnd w:id="119"/>
      <w:bookmarkEnd w:id="120"/>
    </w:p>
    <w:p w14:paraId="3EAEA020" w14:textId="77777777" w:rsidR="00E85775" w:rsidRPr="00E85775" w:rsidRDefault="00E85775" w:rsidP="00C7548A"/>
    <w:p w14:paraId="4C41B188" w14:textId="77777777" w:rsidR="00E85775" w:rsidRPr="00E85775" w:rsidRDefault="00E85775" w:rsidP="00C7548A">
      <w:r w:rsidRPr="00E85775">
        <w:t xml:space="preserve">Le personnel du titulaire demeure à tous égards le salarié de ce dernier (législation du travail, sécurité au travail, congés payés, déplacements, </w:t>
      </w:r>
      <w:r w:rsidRPr="00AF7628">
        <w:rPr>
          <w:i/>
        </w:rPr>
        <w:t>etc.</w:t>
      </w:r>
      <w:r w:rsidRPr="00E85775">
        <w:t>).</w:t>
      </w:r>
    </w:p>
    <w:p w14:paraId="0F449A4E" w14:textId="77777777" w:rsidR="00E85775" w:rsidRPr="00E85775" w:rsidRDefault="00E85775" w:rsidP="00C7548A"/>
    <w:p w14:paraId="55E06B64" w14:textId="5A18EB30" w:rsidR="00E85775" w:rsidRDefault="00E85775" w:rsidP="00C7548A">
      <w:r w:rsidRPr="00E85775">
        <w:t xml:space="preserve">Aucun lien de subordination entre les employés du titulaire et la personne publique ne doit s'établir. </w:t>
      </w:r>
    </w:p>
    <w:p w14:paraId="1D84B8FE" w14:textId="554BB57D" w:rsidR="002623F7" w:rsidRDefault="002623F7">
      <w:pPr>
        <w:jc w:val="left"/>
      </w:pPr>
      <w:r>
        <w:br w:type="page"/>
      </w:r>
    </w:p>
    <w:p w14:paraId="547E526D" w14:textId="77777777" w:rsidR="00E85775" w:rsidRPr="00E85775" w:rsidRDefault="00E85775" w:rsidP="00C7548A"/>
    <w:p w14:paraId="07B99DB3" w14:textId="19A37DA1" w:rsidR="00E85775" w:rsidRPr="000B19DC" w:rsidRDefault="00E85775" w:rsidP="000F7994">
      <w:pPr>
        <w:pStyle w:val="Titre2"/>
      </w:pPr>
      <w:bookmarkStart w:id="121" w:name="_Toc507666616"/>
      <w:bookmarkStart w:id="122" w:name="_Toc50109547"/>
      <w:bookmarkStart w:id="123" w:name="_Toc50113982"/>
      <w:bookmarkStart w:id="124" w:name="_Toc191549614"/>
      <w:bookmarkStart w:id="125" w:name="_Toc193726963"/>
      <w:bookmarkStart w:id="126" w:name="_Toc202194317"/>
      <w:r w:rsidRPr="000B19DC">
        <w:t>6.</w:t>
      </w:r>
      <w:r w:rsidR="00CC6AFC">
        <w:rPr>
          <w:lang w:val="fr-FR"/>
        </w:rPr>
        <w:t>3</w:t>
      </w:r>
      <w:r w:rsidR="0015348B">
        <w:rPr>
          <w:lang w:val="fr-FR"/>
        </w:rPr>
        <w:t>.</w:t>
      </w:r>
      <w:r w:rsidRPr="000B19DC">
        <w:t xml:space="preserve"> Clauses environnementales.</w:t>
      </w:r>
      <w:bookmarkEnd w:id="121"/>
      <w:bookmarkEnd w:id="122"/>
      <w:bookmarkEnd w:id="123"/>
      <w:bookmarkEnd w:id="124"/>
      <w:bookmarkEnd w:id="125"/>
      <w:bookmarkEnd w:id="126"/>
    </w:p>
    <w:p w14:paraId="76E3A30E" w14:textId="77777777" w:rsidR="00E85775" w:rsidRPr="00E85775" w:rsidRDefault="00E85775" w:rsidP="00C7548A"/>
    <w:p w14:paraId="15F357C9" w14:textId="0179237A" w:rsidR="006512C8" w:rsidRPr="00E85775" w:rsidRDefault="006512C8" w:rsidP="006512C8">
      <w:r>
        <w:t>Conformément à l'article 16</w:t>
      </w:r>
      <w:r w:rsidRPr="002419EF">
        <w:rPr>
          <w:color w:val="000000" w:themeColor="text1"/>
        </w:rPr>
        <w:t>.2</w:t>
      </w:r>
      <w:r w:rsidR="0015348B">
        <w:rPr>
          <w:color w:val="000000" w:themeColor="text1"/>
        </w:rPr>
        <w:t>.</w:t>
      </w:r>
      <w:r w:rsidRPr="002419EF">
        <w:rPr>
          <w:color w:val="000000" w:themeColor="text1"/>
        </w:rPr>
        <w:t xml:space="preserve"> </w:t>
      </w:r>
      <w:proofErr w:type="gramStart"/>
      <w:r w:rsidRPr="002419EF">
        <w:rPr>
          <w:color w:val="000000" w:themeColor="text1"/>
        </w:rPr>
        <w:t>du</w:t>
      </w:r>
      <w:proofErr w:type="gramEnd"/>
      <w:r w:rsidRPr="002419EF">
        <w:rPr>
          <w:color w:val="000000" w:themeColor="text1"/>
        </w:rPr>
        <w:t xml:space="preserve"> CCAG/PI, le titulaire </w:t>
      </w:r>
      <w:r w:rsidRPr="00E85775">
        <w:t xml:space="preserve">s'engage à respecter les exigences législatives et règlementaires qui lui sont applicables à la date de signature </w:t>
      </w:r>
      <w:r>
        <w:t>de l’accord-cadre</w:t>
      </w:r>
      <w:r w:rsidRPr="00E85775">
        <w:t xml:space="preserve"> par ses soins.</w:t>
      </w:r>
    </w:p>
    <w:p w14:paraId="337B6BB3" w14:textId="77777777" w:rsidR="006512C8" w:rsidRDefault="006512C8" w:rsidP="006512C8"/>
    <w:p w14:paraId="20DF75EA" w14:textId="77777777" w:rsidR="006512C8" w:rsidRDefault="006512C8" w:rsidP="006512C8">
      <w: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37BB5B37" w14:textId="77777777" w:rsidR="006512C8" w:rsidRDefault="006512C8" w:rsidP="006512C8"/>
    <w:p w14:paraId="29A71237" w14:textId="77777777" w:rsidR="006512C8" w:rsidRDefault="006512C8" w:rsidP="006512C8">
      <w: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09729B87" w14:textId="77777777" w:rsidR="006512C8" w:rsidRDefault="006512C8" w:rsidP="006512C8"/>
    <w:p w14:paraId="0CC551D4" w14:textId="77777777" w:rsidR="006512C8" w:rsidRDefault="006512C8" w:rsidP="006512C8">
      <w:r>
        <w:t>Par ailleurs, comme stipulé à l’article 8 du présent document, les livrables font l’objet d’une transmission dématérialisée.</w:t>
      </w:r>
    </w:p>
    <w:p w14:paraId="08E0E5F2" w14:textId="77777777" w:rsidR="006512C8" w:rsidRDefault="006512C8" w:rsidP="006512C8"/>
    <w:p w14:paraId="36E223AC" w14:textId="77777777" w:rsidR="006512C8" w:rsidRDefault="006512C8" w:rsidP="006512C8">
      <w: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1C7F3E26" w14:textId="77777777" w:rsidR="006512C8" w:rsidRDefault="006512C8" w:rsidP="006512C8"/>
    <w:p w14:paraId="58800847" w14:textId="77777777" w:rsidR="00D22E1D" w:rsidRDefault="006512C8" w:rsidP="006512C8">
      <w:r>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p>
    <w:p w14:paraId="42CA68C7" w14:textId="77777777" w:rsidR="006512C8" w:rsidRPr="00E85775" w:rsidRDefault="006512C8" w:rsidP="006512C8"/>
    <w:p w14:paraId="6A228417" w14:textId="084D664A" w:rsidR="007F13BA" w:rsidRPr="00F82CDC" w:rsidRDefault="005D1089" w:rsidP="000F7994">
      <w:pPr>
        <w:pStyle w:val="Titre2"/>
        <w:rPr>
          <w:strike/>
          <w:lang w:val="fr-FR"/>
        </w:rPr>
      </w:pPr>
      <w:bookmarkStart w:id="127" w:name="_Toc507666617"/>
      <w:bookmarkStart w:id="128" w:name="_Toc50109548"/>
      <w:bookmarkStart w:id="129" w:name="_Toc50113983"/>
      <w:bookmarkStart w:id="130" w:name="_Toc191549615"/>
      <w:bookmarkStart w:id="131" w:name="_Toc193726964"/>
      <w:bookmarkStart w:id="132" w:name="_Toc202194318"/>
      <w:r w:rsidRPr="00FC5474">
        <w:t>6.</w:t>
      </w:r>
      <w:r w:rsidR="00CC6AFC">
        <w:rPr>
          <w:lang w:val="fr-FR"/>
        </w:rPr>
        <w:t>4</w:t>
      </w:r>
      <w:r w:rsidR="0015348B">
        <w:rPr>
          <w:lang w:val="fr-FR"/>
        </w:rPr>
        <w:t>.</w:t>
      </w:r>
      <w:r w:rsidR="00E85775" w:rsidRPr="00FC5474">
        <w:t xml:space="preserve"> </w:t>
      </w:r>
      <w:bookmarkStart w:id="133" w:name="_Toc195107301"/>
      <w:bookmarkEnd w:id="127"/>
      <w:bookmarkEnd w:id="128"/>
      <w:bookmarkEnd w:id="129"/>
      <w:bookmarkEnd w:id="130"/>
      <w:bookmarkEnd w:id="131"/>
      <w:r w:rsidR="00F82CDC" w:rsidRPr="001746C0">
        <w:t>Dispositif social du militaire blessé</w:t>
      </w:r>
      <w:bookmarkEnd w:id="133"/>
      <w:bookmarkEnd w:id="132"/>
    </w:p>
    <w:p w14:paraId="21BB7D56" w14:textId="0F12E49B" w:rsidR="0015348B" w:rsidRPr="00DC1512" w:rsidRDefault="0015348B" w:rsidP="00690C52">
      <w:pPr>
        <w:rPr>
          <w:lang w:val="x-none" w:eastAsia="x-none"/>
        </w:rPr>
      </w:pPr>
      <w:bookmarkStart w:id="134" w:name="_Toc167031755"/>
    </w:p>
    <w:p w14:paraId="5A64C613" w14:textId="77777777" w:rsidR="00F82CDC" w:rsidRPr="00F82CDC" w:rsidRDefault="00F82CDC" w:rsidP="00F82CDC">
      <w:pPr>
        <w:rPr>
          <w:lang w:eastAsia="x-none"/>
        </w:rPr>
      </w:pPr>
      <w:r w:rsidRPr="00F82CDC">
        <w:rPr>
          <w:lang w:eastAsia="x-none"/>
        </w:rPr>
        <w:t>Un dispositif social est prévu dans le cadre de l’exécution du présent accord-cadre : le dispositif du militaire blessé.</w:t>
      </w:r>
    </w:p>
    <w:p w14:paraId="670FB30F" w14:textId="77777777" w:rsidR="00F82CDC" w:rsidRPr="00F82CDC" w:rsidRDefault="00F82CDC" w:rsidP="00F82CDC">
      <w:pPr>
        <w:rPr>
          <w:lang w:eastAsia="x-none"/>
        </w:rPr>
      </w:pPr>
      <w:r w:rsidRPr="00F82CDC">
        <w:rPr>
          <w:lang w:eastAsia="x-none"/>
        </w:rPr>
        <w:t>Ce dispositif permet à un militaire blessé, suivi par Défense mobilité, de découvrir un métier, un secteur d’activité, le monde de l’entreprise, confirmer ou infirmer un projet professionnel, en réalisant un stage dans l’entreprise titulaire de l’accord-cadre.</w:t>
      </w:r>
    </w:p>
    <w:p w14:paraId="60553B09" w14:textId="77777777" w:rsidR="00F82CDC" w:rsidRPr="00F82CDC" w:rsidRDefault="00F82CDC" w:rsidP="00F82CDC">
      <w:pPr>
        <w:rPr>
          <w:lang w:eastAsia="x-none"/>
        </w:rPr>
      </w:pPr>
      <w:r w:rsidRPr="00F82CDC">
        <w:rPr>
          <w:lang w:eastAsia="x-none"/>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de l’accord-cadre.</w:t>
      </w:r>
    </w:p>
    <w:p w14:paraId="40C6BA63" w14:textId="77777777" w:rsidR="00F82CDC" w:rsidRPr="00F82CDC" w:rsidRDefault="00F82CDC" w:rsidP="00F82CDC">
      <w:pPr>
        <w:rPr>
          <w:lang w:eastAsia="x-none"/>
        </w:rPr>
      </w:pPr>
      <w:r w:rsidRPr="00F82CDC">
        <w:rPr>
          <w:lang w:eastAsia="x-none"/>
        </w:rPr>
        <w:t>Il n’y a pas d’obligation pour le titulaire de former ou de recruter le stagiaire. Néanmoins, à la fin du stage, le titulaire peut proposer une formation ou un recrutement au militaire qu’il a accompagné.</w:t>
      </w:r>
    </w:p>
    <w:p w14:paraId="22E933F2" w14:textId="77777777" w:rsidR="00F82CDC" w:rsidRPr="00F82CDC" w:rsidRDefault="00F82CDC" w:rsidP="00F82CDC">
      <w:pPr>
        <w:rPr>
          <w:lang w:eastAsia="x-none"/>
        </w:rPr>
      </w:pPr>
    </w:p>
    <w:p w14:paraId="677A856E" w14:textId="101C62C0" w:rsidR="00F82CDC" w:rsidRPr="00F82CDC" w:rsidRDefault="00F82CDC" w:rsidP="00952A6F">
      <w:pPr>
        <w:pStyle w:val="Titre2"/>
      </w:pPr>
      <w:bookmarkStart w:id="135" w:name="_Toc202194319"/>
      <w:r>
        <w:t xml:space="preserve">6.4.1. </w:t>
      </w:r>
      <w:r w:rsidRPr="00F82CDC">
        <w:t>Publics éligibles</w:t>
      </w:r>
      <w:bookmarkEnd w:id="135"/>
    </w:p>
    <w:p w14:paraId="77446433" w14:textId="77777777" w:rsidR="00F82CDC" w:rsidRDefault="00F82CDC" w:rsidP="00F82CDC">
      <w:pPr>
        <w:rPr>
          <w:lang w:eastAsia="x-none"/>
        </w:rPr>
      </w:pPr>
    </w:p>
    <w:p w14:paraId="583DD172" w14:textId="13CE955A" w:rsidR="00F82CDC" w:rsidRDefault="00F82CDC" w:rsidP="00F82CDC">
      <w:pPr>
        <w:rPr>
          <w:lang w:eastAsia="x-none"/>
        </w:rPr>
      </w:pPr>
      <w:r w:rsidRPr="00F82CDC">
        <w:rPr>
          <w:lang w:eastAsia="x-none"/>
        </w:rPr>
        <w:t>Ce dispositif concerne les militaires accompagnés par Défense mobilité touchés par une blessure physique ou psychique.</w:t>
      </w:r>
    </w:p>
    <w:p w14:paraId="7A0B86AE" w14:textId="77777777" w:rsidR="00F82CDC" w:rsidRDefault="00F82CDC" w:rsidP="00F82CDC">
      <w:pPr>
        <w:rPr>
          <w:lang w:eastAsia="x-none"/>
        </w:rPr>
      </w:pPr>
    </w:p>
    <w:p w14:paraId="20C1469E" w14:textId="1399371D" w:rsidR="00F82CDC" w:rsidRPr="00F82CDC" w:rsidRDefault="00F82CDC" w:rsidP="00952A6F">
      <w:pPr>
        <w:pStyle w:val="Titre2"/>
      </w:pPr>
      <w:bookmarkStart w:id="136" w:name="_Toc202194320"/>
      <w:r w:rsidRPr="00F82CDC">
        <w:t>6.4.2 Modalités de mise en œuvre du dispositif social</w:t>
      </w:r>
      <w:bookmarkEnd w:id="136"/>
    </w:p>
    <w:p w14:paraId="086AE79D" w14:textId="77777777" w:rsidR="00F82CDC" w:rsidRDefault="00F82CDC" w:rsidP="00F82CDC">
      <w:pPr>
        <w:rPr>
          <w:lang w:eastAsia="x-none"/>
        </w:rPr>
      </w:pPr>
    </w:p>
    <w:p w14:paraId="31BECF06" w14:textId="62B30244" w:rsidR="00F82CDC" w:rsidRPr="00F82CDC" w:rsidRDefault="00F82CDC" w:rsidP="00F82CDC">
      <w:pPr>
        <w:rPr>
          <w:lang w:eastAsia="x-none"/>
        </w:rPr>
      </w:pPr>
      <w:r w:rsidRPr="00F82CDC">
        <w:rPr>
          <w:lang w:eastAsia="x-none"/>
        </w:rPr>
        <w:t>A la demande de Défense mobilité, lorsqu’un militaire blessé est intéressé par un des domaines d’activité proposés par le titulaire, le dispositif est mis en œuvre par le titulaire selon l’une ou plusieurs des modalités suivantes :</w:t>
      </w:r>
    </w:p>
    <w:p w14:paraId="0018F8CB" w14:textId="77777777" w:rsidR="00F82CDC" w:rsidRPr="00F82CDC" w:rsidRDefault="00F82CDC" w:rsidP="007D5DAB">
      <w:pPr>
        <w:numPr>
          <w:ilvl w:val="0"/>
          <w:numId w:val="27"/>
        </w:numPr>
        <w:rPr>
          <w:lang w:eastAsia="x-none"/>
        </w:rPr>
      </w:pPr>
      <w:proofErr w:type="gramStart"/>
      <w:r w:rsidRPr="00F82CDC">
        <w:rPr>
          <w:lang w:eastAsia="x-none"/>
        </w:rPr>
        <w:t>une</w:t>
      </w:r>
      <w:proofErr w:type="gramEnd"/>
      <w:r w:rsidRPr="00F82CDC">
        <w:rPr>
          <w:lang w:eastAsia="x-none"/>
        </w:rPr>
        <w:t xml:space="preserve"> proposition de stage directement par l’entreprise titulaire ;</w:t>
      </w:r>
    </w:p>
    <w:p w14:paraId="590D2E87" w14:textId="77777777" w:rsidR="00F82CDC" w:rsidRPr="00F82CDC" w:rsidRDefault="00F82CDC" w:rsidP="007D5DAB">
      <w:pPr>
        <w:numPr>
          <w:ilvl w:val="0"/>
          <w:numId w:val="27"/>
        </w:numPr>
        <w:rPr>
          <w:lang w:eastAsia="x-none"/>
        </w:rPr>
      </w:pPr>
      <w:proofErr w:type="gramStart"/>
      <w:r w:rsidRPr="00F82CDC">
        <w:rPr>
          <w:lang w:eastAsia="x-none"/>
        </w:rPr>
        <w:t>une</w:t>
      </w:r>
      <w:proofErr w:type="gramEnd"/>
      <w:r w:rsidRPr="00F82CDC">
        <w:rPr>
          <w:lang w:eastAsia="x-none"/>
        </w:rPr>
        <w:t xml:space="preserve"> proposition de stage de l’un des membres du groupement en cas de groupement d’opérateurs économiques ;</w:t>
      </w:r>
    </w:p>
    <w:p w14:paraId="69BEE661" w14:textId="77777777" w:rsidR="00F82CDC" w:rsidRPr="00F82CDC" w:rsidRDefault="00F82CDC" w:rsidP="007D5DAB">
      <w:pPr>
        <w:numPr>
          <w:ilvl w:val="0"/>
          <w:numId w:val="27"/>
        </w:numPr>
        <w:rPr>
          <w:lang w:eastAsia="x-none"/>
        </w:rPr>
      </w:pPr>
      <w:proofErr w:type="gramStart"/>
      <w:r w:rsidRPr="00F82CDC">
        <w:rPr>
          <w:lang w:eastAsia="x-none"/>
        </w:rPr>
        <w:t>une</w:t>
      </w:r>
      <w:proofErr w:type="gramEnd"/>
      <w:r w:rsidRPr="00F82CDC">
        <w:rPr>
          <w:lang w:eastAsia="x-none"/>
        </w:rPr>
        <w:t xml:space="preserve"> proposition de stage d’un sous-traitant en cas de recours à la sous-traitance dans le cadre de l’exécution de l’accord-cadre.</w:t>
      </w:r>
    </w:p>
    <w:p w14:paraId="5B990FF2" w14:textId="77777777" w:rsidR="00F82CDC" w:rsidRPr="00F82CDC" w:rsidRDefault="00F82CDC" w:rsidP="00F82CDC">
      <w:pPr>
        <w:rPr>
          <w:lang w:eastAsia="x-none"/>
        </w:rPr>
      </w:pPr>
    </w:p>
    <w:p w14:paraId="1A05A8A8" w14:textId="77777777" w:rsidR="00F82CDC" w:rsidRPr="00F82CDC" w:rsidRDefault="00F82CDC" w:rsidP="00F82CDC">
      <w:pPr>
        <w:rPr>
          <w:lang w:eastAsia="x-none"/>
        </w:rPr>
      </w:pPr>
      <w:r w:rsidRPr="00F82CDC">
        <w:rPr>
          <w:lang w:eastAsia="x-none"/>
        </w:rPr>
        <w:t xml:space="preserve">En cas de groupement d’opérateurs économiques, le mandataire du groupement est l’interlocuteur unique de l’acheteur pour le suivi d’exécution du dispositif. </w:t>
      </w:r>
    </w:p>
    <w:p w14:paraId="66240487" w14:textId="77777777" w:rsidR="00F82CDC" w:rsidRPr="00F82CDC" w:rsidRDefault="00F82CDC" w:rsidP="00F82CDC">
      <w:pPr>
        <w:rPr>
          <w:lang w:eastAsia="x-none"/>
        </w:rPr>
      </w:pPr>
      <w:r w:rsidRPr="00F82CDC">
        <w:rPr>
          <w:lang w:eastAsia="x-none"/>
        </w:rPr>
        <w:t>En cas de sous-traitance, le titulaire est l’interlocuteur unique de l’acheteur pour le suivi d’exécution du dispositif.</w:t>
      </w:r>
    </w:p>
    <w:p w14:paraId="0ECEA489" w14:textId="77777777" w:rsidR="00F82CDC" w:rsidRPr="00F82CDC" w:rsidRDefault="00F82CDC" w:rsidP="00F82CDC">
      <w:pPr>
        <w:rPr>
          <w:lang w:eastAsia="x-none"/>
        </w:rPr>
      </w:pPr>
    </w:p>
    <w:p w14:paraId="288AC80E" w14:textId="77777777" w:rsidR="00F82CDC" w:rsidRPr="00F82CDC" w:rsidRDefault="00F82CDC" w:rsidP="00F82CDC">
      <w:pPr>
        <w:rPr>
          <w:lang w:eastAsia="x-none"/>
        </w:rPr>
      </w:pPr>
      <w:r w:rsidRPr="00F82CDC">
        <w:rPr>
          <w:lang w:eastAsia="x-none"/>
        </w:rPr>
        <w:t>Le titulaire s’engage à communiquer à l’acheteur dans les trente (30) jours suivant la notification de l’accord-cadre, ou à l’issue de la réunion de lancement de l’accord-cadre si celle-ci n’est pas organisée dans les trente (30) jours suivant la notification de l’accord-cadre, les éléments suivants :</w:t>
      </w:r>
    </w:p>
    <w:p w14:paraId="6F2981F9" w14:textId="77777777" w:rsidR="00F82CDC" w:rsidRPr="00F82CDC" w:rsidRDefault="00F82CDC" w:rsidP="007D5DAB">
      <w:pPr>
        <w:numPr>
          <w:ilvl w:val="0"/>
          <w:numId w:val="28"/>
        </w:numPr>
        <w:rPr>
          <w:lang w:eastAsia="x-none"/>
        </w:rPr>
      </w:pPr>
      <w:proofErr w:type="gramStart"/>
      <w:r w:rsidRPr="00F82CDC">
        <w:rPr>
          <w:lang w:eastAsia="x-none"/>
        </w:rPr>
        <w:t>les</w:t>
      </w:r>
      <w:proofErr w:type="gramEnd"/>
      <w:r w:rsidRPr="00F82CDC">
        <w:rPr>
          <w:lang w:eastAsia="x-none"/>
        </w:rPr>
        <w:t xml:space="preserve"> domaines d’activités qu’il propose pour la réalisation d’un stage ;</w:t>
      </w:r>
    </w:p>
    <w:p w14:paraId="266C12D6" w14:textId="77777777" w:rsidR="00F82CDC" w:rsidRPr="00F82CDC" w:rsidRDefault="00F82CDC" w:rsidP="007D5DAB">
      <w:pPr>
        <w:numPr>
          <w:ilvl w:val="0"/>
          <w:numId w:val="28"/>
        </w:numPr>
        <w:rPr>
          <w:lang w:eastAsia="x-none"/>
        </w:rPr>
      </w:pPr>
      <w:proofErr w:type="gramStart"/>
      <w:r w:rsidRPr="00F82CDC">
        <w:rPr>
          <w:lang w:eastAsia="x-none"/>
        </w:rPr>
        <w:t>la</w:t>
      </w:r>
      <w:proofErr w:type="gramEnd"/>
      <w:r w:rsidRPr="00F82CDC">
        <w:rPr>
          <w:lang w:eastAsia="x-none"/>
        </w:rPr>
        <w:t xml:space="preserve"> localisation des sites concernés par l’exécution de l’accord-cadre (département et commune en France;</w:t>
      </w:r>
    </w:p>
    <w:p w14:paraId="1B1B6C71" w14:textId="77777777" w:rsidR="00F82CDC" w:rsidRPr="00F82CDC" w:rsidRDefault="00F82CDC" w:rsidP="007D5DAB">
      <w:pPr>
        <w:numPr>
          <w:ilvl w:val="0"/>
          <w:numId w:val="28"/>
        </w:numPr>
        <w:rPr>
          <w:lang w:eastAsia="x-none"/>
        </w:rPr>
      </w:pPr>
      <w:proofErr w:type="gramStart"/>
      <w:r w:rsidRPr="00F82CDC">
        <w:rPr>
          <w:lang w:eastAsia="x-none"/>
        </w:rPr>
        <w:t>leur</w:t>
      </w:r>
      <w:proofErr w:type="gramEnd"/>
      <w:r w:rsidRPr="00F82CDC">
        <w:rPr>
          <w:lang w:eastAsia="x-none"/>
        </w:rPr>
        <w:t xml:space="preserve"> accessibilité en transport en commun (oui / non) ;</w:t>
      </w:r>
    </w:p>
    <w:p w14:paraId="061BF695" w14:textId="77777777" w:rsidR="00F82CDC" w:rsidRPr="00F82CDC" w:rsidRDefault="00F82CDC" w:rsidP="007D5DAB">
      <w:pPr>
        <w:numPr>
          <w:ilvl w:val="0"/>
          <w:numId w:val="28"/>
        </w:numPr>
        <w:rPr>
          <w:lang w:eastAsia="x-none"/>
        </w:rPr>
      </w:pPr>
      <w:proofErr w:type="gramStart"/>
      <w:r w:rsidRPr="00F82CDC">
        <w:rPr>
          <w:lang w:eastAsia="x-none"/>
        </w:rPr>
        <w:lastRenderedPageBreak/>
        <w:t>les</w:t>
      </w:r>
      <w:proofErr w:type="gramEnd"/>
      <w:r w:rsidRPr="00F82CDC">
        <w:rPr>
          <w:lang w:eastAsia="x-none"/>
        </w:rPr>
        <w:t xml:space="preserve"> coordonnées du référent entreprise qui est l’interlocuteur de l’Administration (acheteur et Défense mobilité) et qui sera chargé du suivi du dispositif.</w:t>
      </w:r>
    </w:p>
    <w:p w14:paraId="79CF6933" w14:textId="77777777" w:rsidR="00F82CDC" w:rsidRPr="00F82CDC" w:rsidRDefault="00F82CDC" w:rsidP="00F82CDC">
      <w:pPr>
        <w:rPr>
          <w:lang w:eastAsia="x-none"/>
        </w:rPr>
      </w:pPr>
    </w:p>
    <w:p w14:paraId="2503B6C6" w14:textId="77777777" w:rsidR="00F82CDC" w:rsidRPr="00F82CDC" w:rsidRDefault="00F82CDC" w:rsidP="00F82CDC">
      <w:pPr>
        <w:rPr>
          <w:lang w:eastAsia="x-none"/>
        </w:rPr>
      </w:pPr>
      <w:r w:rsidRPr="00F82CDC">
        <w:rPr>
          <w:lang w:eastAsia="x-none"/>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1A879D7A" w14:textId="77777777" w:rsidR="00F82CDC" w:rsidRPr="00F82CDC" w:rsidRDefault="00F82CDC" w:rsidP="00F82CDC">
      <w:pPr>
        <w:rPr>
          <w:lang w:eastAsia="x-none"/>
        </w:rPr>
      </w:pPr>
      <w:r w:rsidRPr="00F82CDC">
        <w:rPr>
          <w:lang w:eastAsia="x-none"/>
        </w:rPr>
        <w:t xml:space="preserve">Une fois la fiche de stage validée, une convention de stage est renseignée et signée par l’ensemble des parties prenantes (le militaire blessé, le titulaire et Défense mobilité). </w:t>
      </w:r>
    </w:p>
    <w:p w14:paraId="5FB1191A" w14:textId="77777777" w:rsidR="00F82CDC" w:rsidRPr="00F82CDC" w:rsidRDefault="00F82CDC" w:rsidP="00F82CDC">
      <w:pPr>
        <w:rPr>
          <w:lang w:eastAsia="x-none"/>
        </w:rPr>
      </w:pPr>
      <w:r w:rsidRPr="00F82CDC">
        <w:rPr>
          <w:lang w:eastAsia="x-none"/>
        </w:rPr>
        <w:t xml:space="preserve">Conformément aux termes de cette convention, le référent entreprise accueille le stagiaire en immersion complète dans ses locaux ou sur le lieu d’exécution des prestations définies à l’accord-cadre. Il accompagne le stagiaire dans le cadre des missions qui lui sont confiées, s’assure du bon déroulement du stage et en assure le suivi auprès de Défense mobilité. </w:t>
      </w:r>
    </w:p>
    <w:p w14:paraId="281CD4BC" w14:textId="77777777" w:rsidR="00F82CDC" w:rsidRPr="00F82CDC" w:rsidRDefault="00F82CDC" w:rsidP="00F82CDC">
      <w:pPr>
        <w:rPr>
          <w:lang w:eastAsia="x-none"/>
        </w:rPr>
      </w:pPr>
      <w:r w:rsidRPr="00F82CDC">
        <w:rPr>
          <w:lang w:eastAsia="x-none"/>
        </w:rPr>
        <w:t>Le stagiaire n’est pas gratifié par l’entreprise. Néanmoins, cette dernière peut mettre à disposition du stagiaire des tickets restaurant voire lui attribuer des aides aux transports.</w:t>
      </w:r>
    </w:p>
    <w:p w14:paraId="751A056A" w14:textId="77777777" w:rsidR="00F82CDC" w:rsidRPr="00F82CDC" w:rsidRDefault="00F82CDC" w:rsidP="00F82CDC">
      <w:pPr>
        <w:rPr>
          <w:lang w:eastAsia="x-none"/>
        </w:rPr>
      </w:pPr>
    </w:p>
    <w:p w14:paraId="024E9A8A" w14:textId="21077724" w:rsidR="00F82CDC" w:rsidRPr="00F82CDC" w:rsidRDefault="00F82CDC" w:rsidP="00952A6F">
      <w:pPr>
        <w:pStyle w:val="Titre2"/>
      </w:pPr>
      <w:bookmarkStart w:id="137" w:name="_Toc202194321"/>
      <w:r>
        <w:t xml:space="preserve">6.4.3. </w:t>
      </w:r>
      <w:r w:rsidRPr="00F82CDC">
        <w:t>Intervention de Défense mobilité</w:t>
      </w:r>
      <w:bookmarkEnd w:id="137"/>
    </w:p>
    <w:p w14:paraId="4ADCD31E" w14:textId="77777777" w:rsidR="00F82CDC" w:rsidRDefault="00F82CDC" w:rsidP="00F82CDC">
      <w:pPr>
        <w:rPr>
          <w:lang w:eastAsia="x-none"/>
        </w:rPr>
      </w:pPr>
    </w:p>
    <w:p w14:paraId="1C8B4A52" w14:textId="1C56D958" w:rsidR="00F82CDC" w:rsidRPr="00F82CDC" w:rsidRDefault="00F82CDC" w:rsidP="00F82CDC">
      <w:pPr>
        <w:rPr>
          <w:lang w:eastAsia="x-none"/>
        </w:rPr>
      </w:pPr>
      <w:r w:rsidRPr="00F82CDC">
        <w:rPr>
          <w:lang w:eastAsia="x-none"/>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6AEE962" w14:textId="77777777" w:rsidR="00F82CDC" w:rsidRPr="00F82CDC" w:rsidRDefault="00F82CDC" w:rsidP="00F82CDC">
      <w:pPr>
        <w:rPr>
          <w:lang w:eastAsia="x-none"/>
        </w:rPr>
      </w:pPr>
      <w:r w:rsidRPr="00F82CDC">
        <w:rPr>
          <w:lang w:eastAsia="x-none"/>
        </w:rPr>
        <w:t>Dans le cadre de l’exécution du présent accord-cadre, Défense mobilité a notamment pour missions :</w:t>
      </w:r>
    </w:p>
    <w:p w14:paraId="1F3C2AEC" w14:textId="77777777" w:rsidR="00F82CDC" w:rsidRPr="00F82CDC" w:rsidRDefault="00F82CDC" w:rsidP="007D5DAB">
      <w:pPr>
        <w:numPr>
          <w:ilvl w:val="0"/>
          <w:numId w:val="25"/>
        </w:numPr>
        <w:rPr>
          <w:lang w:eastAsia="x-none"/>
        </w:rPr>
      </w:pPr>
      <w:proofErr w:type="gramStart"/>
      <w:r w:rsidRPr="00F82CDC">
        <w:rPr>
          <w:lang w:eastAsia="x-none"/>
        </w:rPr>
        <w:t>d’accompagner</w:t>
      </w:r>
      <w:proofErr w:type="gramEnd"/>
      <w:r w:rsidRPr="00F82CDC">
        <w:rPr>
          <w:lang w:eastAsia="x-none"/>
        </w:rPr>
        <w:t xml:space="preserve"> le titulaire :</w:t>
      </w:r>
    </w:p>
    <w:p w14:paraId="62475CCD" w14:textId="77777777" w:rsidR="00F82CDC" w:rsidRPr="00F82CDC" w:rsidRDefault="00F82CDC" w:rsidP="007D5DAB">
      <w:pPr>
        <w:numPr>
          <w:ilvl w:val="1"/>
          <w:numId w:val="29"/>
        </w:numPr>
        <w:rPr>
          <w:lang w:eastAsia="x-none"/>
        </w:rPr>
      </w:pPr>
      <w:proofErr w:type="gramStart"/>
      <w:r w:rsidRPr="00F82CDC">
        <w:rPr>
          <w:lang w:eastAsia="x-none"/>
        </w:rPr>
        <w:t>dans</w:t>
      </w:r>
      <w:proofErr w:type="gramEnd"/>
      <w:r w:rsidRPr="00F82CDC">
        <w:rPr>
          <w:lang w:eastAsia="x-none"/>
        </w:rPr>
        <w:t xml:space="preserve"> l’expression des offres de stage au regard des caractéristiques de l’entreprise ;</w:t>
      </w:r>
    </w:p>
    <w:p w14:paraId="66BFFFBC" w14:textId="77777777" w:rsidR="00F82CDC" w:rsidRPr="00F82CDC" w:rsidRDefault="00F82CDC" w:rsidP="007D5DAB">
      <w:pPr>
        <w:numPr>
          <w:ilvl w:val="1"/>
          <w:numId w:val="29"/>
        </w:numPr>
        <w:rPr>
          <w:lang w:eastAsia="x-none"/>
        </w:rPr>
      </w:pPr>
      <w:proofErr w:type="gramStart"/>
      <w:r w:rsidRPr="00F82CDC">
        <w:rPr>
          <w:lang w:eastAsia="x-none"/>
        </w:rPr>
        <w:t>de</w:t>
      </w:r>
      <w:proofErr w:type="gramEnd"/>
      <w:r w:rsidRPr="00F82CDC">
        <w:rPr>
          <w:lang w:eastAsia="x-none"/>
        </w:rPr>
        <w:t xml:space="preserve"> lui proposer les modalités les plus appropriées de mise en œuvre de cette disposition sociale ;</w:t>
      </w:r>
    </w:p>
    <w:p w14:paraId="6EC2B246" w14:textId="77777777" w:rsidR="00F82CDC" w:rsidRPr="00F82CDC" w:rsidRDefault="00F82CDC" w:rsidP="007D5DAB">
      <w:pPr>
        <w:numPr>
          <w:ilvl w:val="0"/>
          <w:numId w:val="25"/>
        </w:numPr>
        <w:rPr>
          <w:lang w:eastAsia="x-none"/>
        </w:rPr>
      </w:pPr>
      <w:proofErr w:type="gramStart"/>
      <w:r w:rsidRPr="00F82CDC">
        <w:rPr>
          <w:lang w:eastAsia="x-none"/>
        </w:rPr>
        <w:t>d’identifier</w:t>
      </w:r>
      <w:proofErr w:type="gramEnd"/>
      <w:r w:rsidRPr="00F82CDC">
        <w:rPr>
          <w:lang w:eastAsia="x-none"/>
        </w:rPr>
        <w:t xml:space="preserve"> et de lui proposer les profils du ou des militaires intéressés par les domaines d’activités proposés par le titulaire ;</w:t>
      </w:r>
    </w:p>
    <w:p w14:paraId="3E3E259C" w14:textId="77777777" w:rsidR="00F82CDC" w:rsidRPr="00F82CDC" w:rsidRDefault="00F82CDC" w:rsidP="007D5DAB">
      <w:pPr>
        <w:numPr>
          <w:ilvl w:val="0"/>
          <w:numId w:val="25"/>
        </w:numPr>
        <w:rPr>
          <w:lang w:eastAsia="x-none"/>
        </w:rPr>
      </w:pPr>
      <w:proofErr w:type="gramStart"/>
      <w:r w:rsidRPr="00F82CDC">
        <w:rPr>
          <w:lang w:eastAsia="x-none"/>
        </w:rPr>
        <w:t>de</w:t>
      </w:r>
      <w:proofErr w:type="gramEnd"/>
      <w:r w:rsidRPr="00F82CDC">
        <w:rPr>
          <w:lang w:eastAsia="x-none"/>
        </w:rPr>
        <w:t xml:space="preserve"> s’assurer de la bonne exécution du stage conformément à la convention signée ;</w:t>
      </w:r>
    </w:p>
    <w:p w14:paraId="7135A703" w14:textId="77777777" w:rsidR="00F82CDC" w:rsidRPr="00F82CDC" w:rsidRDefault="00F82CDC" w:rsidP="007D5DAB">
      <w:pPr>
        <w:numPr>
          <w:ilvl w:val="0"/>
          <w:numId w:val="25"/>
        </w:numPr>
        <w:rPr>
          <w:lang w:eastAsia="x-none"/>
        </w:rPr>
      </w:pPr>
      <w:proofErr w:type="gramStart"/>
      <w:r w:rsidRPr="00F82CDC">
        <w:rPr>
          <w:lang w:eastAsia="x-none"/>
        </w:rPr>
        <w:t>d’informer</w:t>
      </w:r>
      <w:proofErr w:type="gramEnd"/>
      <w:r w:rsidRPr="00F82CDC">
        <w:rPr>
          <w:lang w:eastAsia="x-none"/>
        </w:rPr>
        <w:t xml:space="preserve"> l’acheteur :</w:t>
      </w:r>
    </w:p>
    <w:p w14:paraId="32551A06" w14:textId="77777777" w:rsidR="00F82CDC" w:rsidRPr="00F82CDC" w:rsidRDefault="00F82CDC" w:rsidP="007D5DAB">
      <w:pPr>
        <w:numPr>
          <w:ilvl w:val="1"/>
          <w:numId w:val="30"/>
        </w:numPr>
        <w:rPr>
          <w:lang w:eastAsia="x-none"/>
        </w:rPr>
      </w:pPr>
      <w:proofErr w:type="gramStart"/>
      <w:r w:rsidRPr="00F82CDC">
        <w:rPr>
          <w:lang w:eastAsia="x-none"/>
        </w:rPr>
        <w:t>lors</w:t>
      </w:r>
      <w:proofErr w:type="gramEnd"/>
      <w:r w:rsidRPr="00F82CDC">
        <w:rPr>
          <w:lang w:eastAsia="x-none"/>
        </w:rPr>
        <w:t xml:space="preserve"> de la signature d’une convention de stage ;</w:t>
      </w:r>
    </w:p>
    <w:p w14:paraId="05D41C71" w14:textId="77777777" w:rsidR="00F82CDC" w:rsidRPr="00F82CDC" w:rsidRDefault="00F82CDC" w:rsidP="007D5DAB">
      <w:pPr>
        <w:numPr>
          <w:ilvl w:val="1"/>
          <w:numId w:val="30"/>
        </w:numPr>
        <w:rPr>
          <w:lang w:eastAsia="x-none"/>
        </w:rPr>
      </w:pPr>
      <w:proofErr w:type="gramStart"/>
      <w:r w:rsidRPr="00F82CDC">
        <w:rPr>
          <w:lang w:eastAsia="x-none"/>
        </w:rPr>
        <w:t>de</w:t>
      </w:r>
      <w:proofErr w:type="gramEnd"/>
      <w:r w:rsidRPr="00F82CDC">
        <w:rPr>
          <w:lang w:eastAsia="x-none"/>
        </w:rPr>
        <w:t xml:space="preserve"> lui rendre compte de toute difficulté rencontrée ;</w:t>
      </w:r>
    </w:p>
    <w:p w14:paraId="3553E0BC" w14:textId="77777777" w:rsidR="00F82CDC" w:rsidRPr="00F82CDC" w:rsidRDefault="00F82CDC" w:rsidP="007D5DAB">
      <w:pPr>
        <w:numPr>
          <w:ilvl w:val="1"/>
          <w:numId w:val="30"/>
        </w:numPr>
        <w:rPr>
          <w:lang w:eastAsia="x-none"/>
        </w:rPr>
      </w:pPr>
      <w:proofErr w:type="gramStart"/>
      <w:r w:rsidRPr="00F82CDC">
        <w:rPr>
          <w:lang w:eastAsia="x-none"/>
        </w:rPr>
        <w:t>de</w:t>
      </w:r>
      <w:proofErr w:type="gramEnd"/>
      <w:r w:rsidRPr="00F82CDC">
        <w:rPr>
          <w:lang w:eastAsia="x-none"/>
        </w:rPr>
        <w:t xml:space="preserve"> lui adresser un bilan annuel qualitatif de ces stages. Ce bilan est également transmis au titulaire.</w:t>
      </w:r>
    </w:p>
    <w:p w14:paraId="6DE16349" w14:textId="77777777" w:rsidR="00F82CDC" w:rsidRPr="00F82CDC" w:rsidRDefault="00F82CDC" w:rsidP="00F82CDC">
      <w:pPr>
        <w:rPr>
          <w:lang w:eastAsia="x-none"/>
        </w:rPr>
      </w:pPr>
    </w:p>
    <w:p w14:paraId="7AAAE34C" w14:textId="403201BA" w:rsidR="00F82CDC" w:rsidRPr="00F82CDC" w:rsidRDefault="00F82CDC" w:rsidP="00F82CDC">
      <w:pPr>
        <w:rPr>
          <w:b/>
          <w:lang w:eastAsia="x-none"/>
        </w:rPr>
      </w:pPr>
      <w:r>
        <w:rPr>
          <w:b/>
          <w:lang w:eastAsia="x-none"/>
        </w:rPr>
        <w:t>6</w:t>
      </w:r>
      <w:r w:rsidR="002522B8">
        <w:rPr>
          <w:b/>
          <w:lang w:eastAsia="x-none"/>
        </w:rPr>
        <w:t>.</w:t>
      </w:r>
      <w:r>
        <w:rPr>
          <w:b/>
          <w:lang w:eastAsia="x-none"/>
        </w:rPr>
        <w:t xml:space="preserve">4.4. </w:t>
      </w:r>
      <w:r w:rsidRPr="00F82CDC">
        <w:rPr>
          <w:b/>
          <w:lang w:eastAsia="x-none"/>
        </w:rPr>
        <w:t>Difficultés dans l’exécution du dispositif du militaire blessé</w:t>
      </w:r>
    </w:p>
    <w:p w14:paraId="1A704476" w14:textId="77777777" w:rsidR="00F82CDC" w:rsidRDefault="00F82CDC" w:rsidP="00F82CDC">
      <w:pPr>
        <w:rPr>
          <w:lang w:eastAsia="x-none"/>
        </w:rPr>
      </w:pPr>
    </w:p>
    <w:p w14:paraId="08DEDD83" w14:textId="74D13F24" w:rsidR="00F82CDC" w:rsidRPr="00F82CDC" w:rsidRDefault="00F82CDC" w:rsidP="00F82CDC">
      <w:pPr>
        <w:rPr>
          <w:lang w:eastAsia="x-none"/>
        </w:rPr>
      </w:pPr>
      <w:r w:rsidRPr="00F82CDC">
        <w:rPr>
          <w:lang w:eastAsia="x-none"/>
        </w:rPr>
        <w:t xml:space="preserve">Le titulaire notifie à l’acheteur toute difficulté pour assurer l’accueil d’un militaire blessé en apportant les éléments justificatifs. </w:t>
      </w:r>
    </w:p>
    <w:p w14:paraId="68E4AAA7" w14:textId="77777777" w:rsidR="00F82CDC" w:rsidRPr="00F82CDC" w:rsidRDefault="00F82CDC" w:rsidP="00F82CDC">
      <w:pPr>
        <w:rPr>
          <w:lang w:eastAsia="x-none"/>
        </w:rPr>
      </w:pPr>
      <w:r w:rsidRPr="00F82CDC">
        <w:rPr>
          <w:lang w:eastAsia="x-none"/>
        </w:rPr>
        <w:t xml:space="preserve">En cas de difficultés pour accueillir un militaire blessé, il en informe l’acheteur et Défense mobilité. </w:t>
      </w:r>
    </w:p>
    <w:p w14:paraId="2773AE1F" w14:textId="77777777" w:rsidR="00F82CDC" w:rsidRPr="00F82CDC" w:rsidRDefault="00F82CDC" w:rsidP="00F82CDC">
      <w:pPr>
        <w:rPr>
          <w:lang w:eastAsia="x-none"/>
        </w:rPr>
      </w:pPr>
      <w:r w:rsidRPr="00F82CDC">
        <w:rPr>
          <w:lang w:eastAsia="x-none"/>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1BEBB2DB" w14:textId="77777777" w:rsidR="00F82CDC" w:rsidRPr="00F82CDC" w:rsidRDefault="00F82CDC" w:rsidP="00F82CDC">
      <w:pPr>
        <w:rPr>
          <w:lang w:eastAsia="x-none"/>
        </w:rPr>
      </w:pPr>
      <w:r w:rsidRPr="00F82CDC">
        <w:rPr>
          <w:lang w:eastAsia="x-none"/>
        </w:rPr>
        <w:t>Si à l’échéance de l’accord-cadre, Défense mobilité n’a pas pris contact avec le titulaire, ce dernier est libéré de son engagement.</w:t>
      </w:r>
    </w:p>
    <w:p w14:paraId="3C393BFF" w14:textId="77777777" w:rsidR="00F82CDC" w:rsidRPr="00F82CDC" w:rsidRDefault="00F82CDC" w:rsidP="00F82CDC">
      <w:pPr>
        <w:rPr>
          <w:lang w:eastAsia="x-none"/>
        </w:rPr>
      </w:pPr>
    </w:p>
    <w:p w14:paraId="7ABF8791" w14:textId="379CD1A4" w:rsidR="00F82CDC" w:rsidRPr="00F82CDC" w:rsidRDefault="002522B8" w:rsidP="00F82CDC">
      <w:pPr>
        <w:rPr>
          <w:b/>
          <w:lang w:eastAsia="x-none"/>
        </w:rPr>
      </w:pPr>
      <w:bookmarkStart w:id="138" w:name="_Toc195107302"/>
      <w:r>
        <w:rPr>
          <w:b/>
          <w:lang w:eastAsia="x-none"/>
        </w:rPr>
        <w:t xml:space="preserve">6.4.5 </w:t>
      </w:r>
      <w:r w:rsidR="00F82CDC" w:rsidRPr="00F82CDC">
        <w:rPr>
          <w:b/>
          <w:lang w:eastAsia="x-none"/>
        </w:rPr>
        <w:t>Respect du droit du travail.</w:t>
      </w:r>
      <w:bookmarkEnd w:id="138"/>
    </w:p>
    <w:p w14:paraId="20C0AF07" w14:textId="77777777" w:rsidR="00F82CDC" w:rsidRPr="00F82CDC" w:rsidRDefault="00F82CDC" w:rsidP="00F82CDC">
      <w:pPr>
        <w:rPr>
          <w:lang w:eastAsia="x-none"/>
        </w:rPr>
      </w:pPr>
    </w:p>
    <w:p w14:paraId="1B076202" w14:textId="77777777" w:rsidR="00F82CDC" w:rsidRPr="00F82CDC" w:rsidRDefault="00F82CDC" w:rsidP="00F82CDC">
      <w:pPr>
        <w:rPr>
          <w:lang w:eastAsia="x-none"/>
        </w:rPr>
      </w:pPr>
      <w:r w:rsidRPr="00F82CDC">
        <w:rPr>
          <w:lang w:eastAsia="x-none"/>
        </w:rPr>
        <w:t>Le titulaire s'engage à respecter les obligations prévues par l'article 6 du CCAG/PI.</w:t>
      </w:r>
    </w:p>
    <w:p w14:paraId="601570FA" w14:textId="77777777" w:rsidR="0010723B" w:rsidRPr="00DC1512" w:rsidRDefault="0010723B" w:rsidP="00690C52">
      <w:pPr>
        <w:rPr>
          <w:lang w:val="x-none" w:eastAsia="x-none"/>
        </w:rPr>
      </w:pPr>
    </w:p>
    <w:p w14:paraId="42658F62" w14:textId="3ADB847A" w:rsidR="005D1089" w:rsidRPr="00FC5474" w:rsidRDefault="005B1CE1" w:rsidP="00FC5474">
      <w:pPr>
        <w:pStyle w:val="Titre2"/>
      </w:pPr>
      <w:bookmarkStart w:id="139" w:name="_Toc191549617"/>
      <w:bookmarkStart w:id="140" w:name="_Toc193726966"/>
      <w:bookmarkStart w:id="141" w:name="_Toc202194322"/>
      <w:bookmarkEnd w:id="134"/>
      <w:r w:rsidRPr="00FC5474">
        <w:t>6.</w:t>
      </w:r>
      <w:r w:rsidR="00DC1512">
        <w:rPr>
          <w:lang w:val="fr-FR"/>
        </w:rPr>
        <w:t>5</w:t>
      </w:r>
      <w:r w:rsidR="005D1089" w:rsidRPr="00FC5474">
        <w:t>. Modifications à caractère technique en cours d’exécution</w:t>
      </w:r>
      <w:bookmarkEnd w:id="139"/>
      <w:bookmarkEnd w:id="140"/>
      <w:bookmarkEnd w:id="141"/>
    </w:p>
    <w:p w14:paraId="0DB9A409" w14:textId="77777777" w:rsidR="005B1CE1" w:rsidRDefault="005B1CE1" w:rsidP="005B1CE1"/>
    <w:p w14:paraId="1EE260F0" w14:textId="689F9AB3" w:rsidR="005B1CE1" w:rsidRDefault="005B1CE1" w:rsidP="005B1CE1">
      <w:r w:rsidRPr="00CC6AFC">
        <w:t xml:space="preserve">Le titulaire </w:t>
      </w:r>
      <w:r w:rsidR="00FC5474" w:rsidRPr="00CC6AFC">
        <w:t>de l’accord-cadre</w:t>
      </w:r>
      <w:r w:rsidRPr="00CC6AFC">
        <w:t xml:space="preserve"> ne doit apporter aucune modification aux spécifications techniques sans autorisation préalable de l’acheteur.</w:t>
      </w:r>
    </w:p>
    <w:p w14:paraId="27A7F2B0" w14:textId="77777777" w:rsidR="00E85775" w:rsidRPr="00E85775" w:rsidRDefault="00E85775" w:rsidP="00C7548A"/>
    <w:p w14:paraId="71161AA2" w14:textId="5F8EEA8B" w:rsidR="00E85775" w:rsidRPr="00E85775" w:rsidRDefault="007F13BA" w:rsidP="000F7994">
      <w:pPr>
        <w:pStyle w:val="Titre2"/>
      </w:pPr>
      <w:bookmarkStart w:id="142" w:name="_Toc507666620"/>
      <w:bookmarkStart w:id="143" w:name="_Toc50109557"/>
      <w:bookmarkStart w:id="144" w:name="_Toc50113987"/>
      <w:bookmarkStart w:id="145" w:name="_Toc191549618"/>
      <w:bookmarkStart w:id="146" w:name="_Toc193726967"/>
      <w:bookmarkStart w:id="147" w:name="_Toc202194323"/>
      <w:r>
        <w:t>6.</w:t>
      </w:r>
      <w:r w:rsidR="00DC1512">
        <w:rPr>
          <w:lang w:val="fr-FR"/>
        </w:rPr>
        <w:t>6</w:t>
      </w:r>
      <w:r w:rsidR="00E85775" w:rsidRPr="00E85775">
        <w:t xml:space="preserve">. Documents à produire en cours d'exécution </w:t>
      </w:r>
      <w:r w:rsidR="0037147F">
        <w:t>de l’accord-cadre</w:t>
      </w:r>
      <w:r w:rsidR="00E85775" w:rsidRPr="00E85775">
        <w:t>.</w:t>
      </w:r>
      <w:bookmarkEnd w:id="142"/>
      <w:bookmarkEnd w:id="143"/>
      <w:bookmarkEnd w:id="144"/>
      <w:bookmarkEnd w:id="145"/>
      <w:bookmarkEnd w:id="146"/>
      <w:bookmarkEnd w:id="147"/>
    </w:p>
    <w:p w14:paraId="7808AABD" w14:textId="40A233E1" w:rsidR="00E85775" w:rsidRPr="00E85775" w:rsidRDefault="00E85775" w:rsidP="00C7548A"/>
    <w:p w14:paraId="7F8B1875" w14:textId="61129D0E" w:rsidR="00E85775" w:rsidRPr="00E85775" w:rsidRDefault="00E85775" w:rsidP="00C7548A">
      <w:pPr>
        <w:pStyle w:val="Titre6"/>
      </w:pPr>
      <w:bookmarkStart w:id="148" w:name="_Toc507666621"/>
      <w:bookmarkStart w:id="149" w:name="_Toc50109558"/>
      <w:r w:rsidRPr="00E85775">
        <w:t>6.</w:t>
      </w:r>
      <w:r w:rsidR="00DC1512">
        <w:rPr>
          <w:lang w:val="fr-FR"/>
        </w:rPr>
        <w:t>6</w:t>
      </w:r>
      <w:r w:rsidRPr="00E85775">
        <w:t>.1. Titulaire établi en France.</w:t>
      </w:r>
      <w:bookmarkEnd w:id="148"/>
      <w:bookmarkEnd w:id="149"/>
    </w:p>
    <w:p w14:paraId="16362DD4" w14:textId="77777777" w:rsidR="00E85775" w:rsidRPr="00E85775" w:rsidRDefault="00E85775" w:rsidP="00C7548A"/>
    <w:p w14:paraId="3788D217" w14:textId="540BFED5" w:rsidR="00E85775" w:rsidRPr="00E85775" w:rsidRDefault="00E85775" w:rsidP="00C7548A">
      <w:r w:rsidRPr="00E85775">
        <w:t>Conformément à l’article D</w:t>
      </w:r>
      <w:r w:rsidR="008E25F9">
        <w:t xml:space="preserve">. </w:t>
      </w:r>
      <w:r w:rsidRPr="00E85775">
        <w:t xml:space="preserve">8222-5 du code du travail, le titulaire s'engage à remettre tous les six mois et jusqu'à la fin de l’exécution </w:t>
      </w:r>
      <w:r w:rsidR="0037147F">
        <w:t>de l’accord-cadre</w:t>
      </w:r>
      <w:r w:rsidRPr="00E85775">
        <w:t xml:space="preserve"> :</w:t>
      </w:r>
    </w:p>
    <w:p w14:paraId="16F09F6A" w14:textId="77777777" w:rsidR="00E85775" w:rsidRPr="00D36A60" w:rsidRDefault="00E85775" w:rsidP="00C7548A"/>
    <w:p w14:paraId="28205DEE" w14:textId="77777777" w:rsidR="00E85775" w:rsidRPr="00E85775" w:rsidRDefault="00E85775" w:rsidP="00C7548A">
      <w:r w:rsidRPr="00D36A60">
        <w:t xml:space="preserve">1° Une attestation de fourniture des déclarations sociales et de paiement des cotisations et contributions de sécurité sociale prévue à l'article L. 243-15 du code de la sécurité sociale émanant de l'organisme de protection </w:t>
      </w:r>
      <w:r w:rsidRPr="00D36A60">
        <w:lastRenderedPageBreak/>
        <w:t>sociale chargé du recouvrement des cotisations et des contributions datant de moins de six mois dont elle s'assure</w:t>
      </w:r>
      <w:r w:rsidRPr="00E85775">
        <w:t xml:space="preserve"> de l'authenticité auprès de l'organisme de recouvrement des cotisations de sécurité sociale.</w:t>
      </w:r>
    </w:p>
    <w:p w14:paraId="7CC044AE" w14:textId="77777777" w:rsidR="00E85775" w:rsidRPr="00E85775" w:rsidRDefault="00E85775" w:rsidP="00C7548A"/>
    <w:p w14:paraId="7717C384" w14:textId="77777777" w:rsidR="00E85775" w:rsidRPr="00E85775" w:rsidRDefault="00E85775" w:rsidP="00C7548A">
      <w:r w:rsidRPr="00E85775">
        <w:t>2° Lorsque l'immatriculation du cocontractant au registre du commerce et des sociétés ou au répertoire des métiers est obligatoire ou lorsqu'il s'agit d'une profession réglementée, l'un des documents suivants :</w:t>
      </w:r>
    </w:p>
    <w:p w14:paraId="67A4F8C5" w14:textId="67C6471B" w:rsidR="000031DB" w:rsidRDefault="008E25F9" w:rsidP="006A4A5D">
      <w:pPr>
        <w:tabs>
          <w:tab w:val="left" w:pos="284"/>
        </w:tabs>
        <w:ind w:left="284" w:hanging="284"/>
      </w:pPr>
      <w:r>
        <w:t xml:space="preserve">a) </w:t>
      </w:r>
      <w:r w:rsidR="004F5166">
        <w:tab/>
      </w:r>
      <w:r w:rsidRPr="002B2542">
        <w:t>numéro unique d'identification prévu par l'article 3 de la loi du 11 février 1994 susvisée et délivré par l'Institut national de la statistique et des études économiques</w:t>
      </w:r>
      <w:r>
        <w:t xml:space="preserve"> (INSEE)</w:t>
      </w:r>
      <w:r w:rsidRPr="002B2542">
        <w:t xml:space="preserve"> (numéro SIREN) du candidat et des membres du groupement d’opérateurs économiques</w:t>
      </w:r>
      <w:r>
        <w:t xml:space="preserve"> </w:t>
      </w:r>
      <w:r w:rsidRPr="00E85775">
        <w:t>;</w:t>
      </w:r>
    </w:p>
    <w:p w14:paraId="5495EFE3" w14:textId="5BC4C667" w:rsidR="00E85775" w:rsidRPr="00E85775" w:rsidRDefault="008E25F9" w:rsidP="006A4A5D">
      <w:pPr>
        <w:tabs>
          <w:tab w:val="left" w:pos="284"/>
        </w:tabs>
        <w:ind w:left="284" w:hanging="284"/>
      </w:pPr>
      <w:r>
        <w:t>b</w:t>
      </w:r>
      <w:r w:rsidR="00E85775" w:rsidRPr="00E85775">
        <w:t xml:space="preserve">) </w:t>
      </w:r>
      <w:r w:rsidR="004F5166">
        <w:tab/>
      </w:r>
      <w:r w:rsidR="00E85775" w:rsidRPr="00E85775">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1720BD25" w14:textId="05127DB9" w:rsidR="00E85775" w:rsidRPr="00E85775" w:rsidRDefault="008E25F9" w:rsidP="006A4A5D">
      <w:pPr>
        <w:tabs>
          <w:tab w:val="left" w:pos="284"/>
        </w:tabs>
        <w:ind w:left="284" w:hanging="284"/>
      </w:pPr>
      <w:r>
        <w:t>c</w:t>
      </w:r>
      <w:r w:rsidR="00E85775" w:rsidRPr="00E85775">
        <w:t xml:space="preserve">) </w:t>
      </w:r>
      <w:r w:rsidR="004F5166">
        <w:tab/>
      </w:r>
      <w:r w:rsidR="00E85775" w:rsidRPr="00E85775">
        <w:t>un récépissé du dépôt de déclaration auprès d'un centre de formalités des entreprises pour les personnes en cours d'inscription.</w:t>
      </w:r>
    </w:p>
    <w:p w14:paraId="5E04FA93" w14:textId="77777777" w:rsidR="00E85775" w:rsidRPr="00E85775" w:rsidRDefault="00E85775" w:rsidP="00C7548A"/>
    <w:p w14:paraId="000DB3D8" w14:textId="6357E31D" w:rsidR="00E85775" w:rsidRPr="00E85775" w:rsidRDefault="00E85775" w:rsidP="00C7548A">
      <w:pPr>
        <w:pStyle w:val="Titre6"/>
      </w:pPr>
      <w:bookmarkStart w:id="150" w:name="_Toc507666622"/>
      <w:bookmarkStart w:id="151" w:name="_Toc50109559"/>
      <w:r w:rsidRPr="00E85775">
        <w:t>6.</w:t>
      </w:r>
      <w:r w:rsidR="00DC1512">
        <w:rPr>
          <w:lang w:val="fr-FR"/>
        </w:rPr>
        <w:t>6</w:t>
      </w:r>
      <w:r w:rsidRPr="00E85775">
        <w:t>.2. Titulaire établi à l’étranger.</w:t>
      </w:r>
      <w:bookmarkEnd w:id="150"/>
      <w:bookmarkEnd w:id="151"/>
    </w:p>
    <w:p w14:paraId="28B9222A" w14:textId="77777777" w:rsidR="00E85775" w:rsidRPr="00E85775" w:rsidRDefault="00E85775" w:rsidP="00C7548A"/>
    <w:p w14:paraId="61605DAE" w14:textId="6DC3A642" w:rsidR="00E85775" w:rsidRPr="00E85775" w:rsidRDefault="00E85775" w:rsidP="00C7548A">
      <w:r w:rsidRPr="00E85775">
        <w:t>Conformément à l’article D</w:t>
      </w:r>
      <w:r w:rsidR="008E25F9">
        <w:t xml:space="preserve">. </w:t>
      </w:r>
      <w:r w:rsidRPr="00E85775">
        <w:t xml:space="preserve">8222-7 du code du travail, le titulaire s’engage à remettre tous les six mois et jusqu'à la fin de l’exécution </w:t>
      </w:r>
      <w:r w:rsidR="0037147F">
        <w:t>de l’accord-cadre</w:t>
      </w:r>
      <w:r w:rsidRPr="00E85775">
        <w:t xml:space="preserve"> :</w:t>
      </w:r>
    </w:p>
    <w:p w14:paraId="48F6BB12" w14:textId="77777777" w:rsidR="00E85775" w:rsidRPr="00E85775" w:rsidRDefault="00E85775" w:rsidP="00C7548A"/>
    <w:p w14:paraId="3C7379BB" w14:textId="77777777" w:rsidR="00E85775" w:rsidRPr="00E85775" w:rsidRDefault="00E85775" w:rsidP="00C7548A">
      <w:r w:rsidRPr="00E85775">
        <w:t>1° Dans tous les cas, les documents suivants :</w:t>
      </w:r>
    </w:p>
    <w:p w14:paraId="3511CCC2" w14:textId="5CEF4E0A" w:rsidR="00E85775" w:rsidRPr="00E85775" w:rsidRDefault="00E85775" w:rsidP="00F40259">
      <w:pPr>
        <w:tabs>
          <w:tab w:val="left" w:pos="284"/>
        </w:tabs>
        <w:ind w:left="284" w:hanging="284"/>
      </w:pPr>
      <w:r w:rsidRPr="00E85775">
        <w:t xml:space="preserve">a) </w:t>
      </w:r>
      <w:r w:rsidR="00F40259">
        <w:tab/>
      </w:r>
      <w:r w:rsidRPr="00E85775">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06E8EF71" w14:textId="71AB444E" w:rsidR="00E85775" w:rsidRPr="00E85775" w:rsidRDefault="00E85775" w:rsidP="00F40259">
      <w:pPr>
        <w:tabs>
          <w:tab w:val="left" w:pos="284"/>
        </w:tabs>
        <w:ind w:left="284" w:hanging="284"/>
      </w:pPr>
      <w:r w:rsidRPr="00E85775">
        <w:t xml:space="preserve">b) </w:t>
      </w:r>
      <w:r w:rsidR="00F40259">
        <w:tab/>
      </w:r>
      <w:r w:rsidRPr="00E85775">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31368809" w14:textId="77777777" w:rsidR="00E85775" w:rsidRPr="00E85775" w:rsidRDefault="00E85775" w:rsidP="00C7548A"/>
    <w:p w14:paraId="140D8DC6" w14:textId="201ADBCA" w:rsidR="00E85775" w:rsidRDefault="00E85775" w:rsidP="00C7548A">
      <w:r w:rsidRPr="00E85775">
        <w:t>2° Lorsque l'immatriculation du cocontractant à un registre professionnel est obligatoire dans le pays d'établissement ou de domiciliation, l'un des documents suivants :</w:t>
      </w:r>
    </w:p>
    <w:p w14:paraId="416EA442" w14:textId="77777777" w:rsidR="005B1CE1" w:rsidRPr="00E85775" w:rsidRDefault="005B1CE1" w:rsidP="00C7548A"/>
    <w:p w14:paraId="6704A9DD" w14:textId="00A8C381" w:rsidR="00E85775" w:rsidRPr="00E85775" w:rsidRDefault="00E85775" w:rsidP="00F40259">
      <w:pPr>
        <w:tabs>
          <w:tab w:val="left" w:pos="284"/>
        </w:tabs>
        <w:ind w:left="284" w:hanging="284"/>
      </w:pPr>
      <w:r w:rsidRPr="00E85775">
        <w:t xml:space="preserve">a) </w:t>
      </w:r>
      <w:r w:rsidR="00F40259">
        <w:tab/>
      </w:r>
      <w:r w:rsidRPr="00E85775">
        <w:t>Un document émanant des autorités tenant le registre professionnel ou un document équivalent certifiant cette inscription ;</w:t>
      </w:r>
    </w:p>
    <w:p w14:paraId="38F56152" w14:textId="40AD1199" w:rsidR="00E85775" w:rsidRPr="00E85775" w:rsidRDefault="00E85775" w:rsidP="00F40259">
      <w:pPr>
        <w:tabs>
          <w:tab w:val="left" w:pos="284"/>
        </w:tabs>
        <w:ind w:left="284" w:hanging="284"/>
      </w:pPr>
      <w:r w:rsidRPr="00E85775">
        <w:t xml:space="preserve">b) </w:t>
      </w:r>
      <w:r w:rsidR="00F40259">
        <w:tab/>
      </w:r>
      <w:r w:rsidRPr="00E85775">
        <w:t>un devis, un document publicitaire ou une correspondance professionnelle, à condition qu'y soient mentionnés le nom ou la dénomination sociale, l'adresse complète et la nature de l'inscription au registre professionnel ;</w:t>
      </w:r>
    </w:p>
    <w:p w14:paraId="38A35F0E" w14:textId="40EAF28F" w:rsidR="00E85775" w:rsidRPr="00E85775" w:rsidRDefault="00E85775" w:rsidP="00F40259">
      <w:pPr>
        <w:tabs>
          <w:tab w:val="left" w:pos="284"/>
        </w:tabs>
        <w:ind w:left="284" w:hanging="284"/>
      </w:pPr>
      <w:r w:rsidRPr="00E85775">
        <w:t xml:space="preserve">c) </w:t>
      </w:r>
      <w:r w:rsidR="00F40259">
        <w:tab/>
      </w:r>
      <w:r w:rsidRPr="00E85775">
        <w:t>pour les entreprises en cours de création, un document datant de moins de six mois émanant de l'autorité habilitée à recevoir l'inscription au registre professionnel et attestant de la demande d'immatriculation audit registre.</w:t>
      </w:r>
    </w:p>
    <w:p w14:paraId="6E8274E0" w14:textId="77777777" w:rsidR="00E85775" w:rsidRPr="00E85775" w:rsidRDefault="00E85775" w:rsidP="00C7548A"/>
    <w:p w14:paraId="1DCA9895" w14:textId="77777777" w:rsidR="00E85775" w:rsidRPr="00E85775" w:rsidRDefault="00E85775" w:rsidP="00C7548A">
      <w:r w:rsidRPr="00E85775">
        <w:t>Les documents et attestations énumérés supra sont rédigés en langue française ou accompagnés d'une traduction en langue française.</w:t>
      </w:r>
    </w:p>
    <w:p w14:paraId="004C527E" w14:textId="77777777" w:rsidR="00E85775" w:rsidRPr="00E85775" w:rsidRDefault="00E85775" w:rsidP="00C7548A"/>
    <w:p w14:paraId="0B054E65" w14:textId="527955CC" w:rsidR="006512C8" w:rsidRPr="00E85775" w:rsidRDefault="006512C8" w:rsidP="006512C8">
      <w:pPr>
        <w:pStyle w:val="Titre2"/>
      </w:pPr>
      <w:bookmarkStart w:id="152" w:name="_Toc507666623"/>
      <w:bookmarkStart w:id="153" w:name="_Toc50109560"/>
      <w:bookmarkStart w:id="154" w:name="_Toc50113988"/>
      <w:bookmarkStart w:id="155" w:name="_Toc94020948"/>
      <w:bookmarkStart w:id="156" w:name="_Toc191549619"/>
      <w:bookmarkStart w:id="157" w:name="_Toc193726968"/>
      <w:bookmarkStart w:id="158" w:name="_Toc202194324"/>
      <w:r w:rsidRPr="00E85775">
        <w:t>6.</w:t>
      </w:r>
      <w:r w:rsidR="00DC1512">
        <w:rPr>
          <w:lang w:val="fr-FR"/>
        </w:rPr>
        <w:t>7</w:t>
      </w:r>
      <w:r w:rsidRPr="00E85775">
        <w:t>. Droits de propriété / utilisation des résultats / Concession du droit d'usage.</w:t>
      </w:r>
      <w:bookmarkEnd w:id="152"/>
      <w:bookmarkEnd w:id="153"/>
      <w:bookmarkEnd w:id="154"/>
      <w:bookmarkEnd w:id="155"/>
      <w:bookmarkEnd w:id="156"/>
      <w:bookmarkEnd w:id="157"/>
      <w:bookmarkEnd w:id="158"/>
    </w:p>
    <w:p w14:paraId="659D2905" w14:textId="77777777" w:rsidR="006512C8" w:rsidRPr="00CA5C64" w:rsidRDefault="006512C8" w:rsidP="006512C8">
      <w:pPr>
        <w:rPr>
          <w:rStyle w:val="Emphaseintense"/>
          <w:i w:val="0"/>
          <w:color w:val="0070C0"/>
        </w:rPr>
      </w:pPr>
    </w:p>
    <w:p w14:paraId="593B931A" w14:textId="3519ECFA" w:rsidR="006512C8" w:rsidRPr="00F062E5" w:rsidRDefault="006512C8" w:rsidP="006512C8">
      <w:pPr>
        <w:pStyle w:val="Titre6"/>
        <w:rPr>
          <w:rFonts w:eastAsia="Times"/>
          <w:lang w:eastAsia="fr-FR"/>
        </w:rPr>
      </w:pPr>
      <w:bookmarkStart w:id="159" w:name="_Toc94020949"/>
      <w:r>
        <w:t>6.</w:t>
      </w:r>
      <w:r w:rsidR="00DC1512">
        <w:rPr>
          <w:lang w:val="fr-FR"/>
        </w:rPr>
        <w:t>7</w:t>
      </w:r>
      <w:r>
        <w:t>.1</w:t>
      </w:r>
      <w:r w:rsidR="00DC1512">
        <w:rPr>
          <w:lang w:val="fr-FR"/>
        </w:rPr>
        <w:t>.</w:t>
      </w:r>
      <w:r>
        <w:t xml:space="preserve"> </w:t>
      </w:r>
      <w:r w:rsidRPr="002419EF">
        <w:rPr>
          <w:color w:val="000000" w:themeColor="text1"/>
        </w:rPr>
        <w:t>Application du CCAG/PI</w:t>
      </w:r>
      <w:bookmarkEnd w:id="159"/>
      <w:r w:rsidRPr="002419EF">
        <w:rPr>
          <w:color w:val="000000" w:themeColor="text1"/>
        </w:rPr>
        <w:t xml:space="preserve"> </w:t>
      </w:r>
    </w:p>
    <w:p w14:paraId="5D872562" w14:textId="77777777" w:rsidR="006512C8" w:rsidRPr="00F062E5" w:rsidRDefault="006512C8" w:rsidP="006512C8">
      <w:pPr>
        <w:autoSpaceDE w:val="0"/>
        <w:autoSpaceDN w:val="0"/>
        <w:adjustRightInd w:val="0"/>
        <w:rPr>
          <w:rFonts w:cs="Arial"/>
          <w:color w:val="000000"/>
        </w:rPr>
      </w:pPr>
    </w:p>
    <w:p w14:paraId="24B211BF" w14:textId="77777777" w:rsidR="006512C8" w:rsidRPr="00F062E5" w:rsidRDefault="006512C8" w:rsidP="006512C8">
      <w:pPr>
        <w:autoSpaceDE w:val="0"/>
        <w:autoSpaceDN w:val="0"/>
        <w:adjustRightInd w:val="0"/>
        <w:rPr>
          <w:rFonts w:cs="Arial"/>
          <w:color w:val="000000"/>
        </w:rPr>
      </w:pPr>
      <w:r w:rsidRPr="00F062E5">
        <w:rPr>
          <w:rFonts w:cs="Arial"/>
          <w:color w:val="000000"/>
        </w:rPr>
        <w:t xml:space="preserve">Les dispositions </w:t>
      </w:r>
      <w:r>
        <w:rPr>
          <w:rFonts w:cs="Arial"/>
          <w:color w:val="000000"/>
        </w:rPr>
        <w:t xml:space="preserve">du chapitre </w:t>
      </w:r>
      <w:r w:rsidRPr="002419EF">
        <w:rPr>
          <w:rFonts w:cs="Arial"/>
          <w:color w:val="000000" w:themeColor="text1"/>
        </w:rPr>
        <w:t xml:space="preserve">6 du CCAG/PI sont applicables </w:t>
      </w:r>
      <w:r w:rsidRPr="00F062E5">
        <w:rPr>
          <w:rFonts w:cs="Arial"/>
          <w:color w:val="000000"/>
        </w:rPr>
        <w:t xml:space="preserve">et font parties intégrantes </w:t>
      </w:r>
      <w:r>
        <w:rPr>
          <w:rFonts w:cs="Arial"/>
          <w:color w:val="000000"/>
        </w:rPr>
        <w:t>de l’accord-cadre</w:t>
      </w:r>
      <w:r w:rsidRPr="00F062E5">
        <w:rPr>
          <w:rFonts w:cs="Arial"/>
          <w:color w:val="000000"/>
        </w:rPr>
        <w:t>.</w:t>
      </w:r>
    </w:p>
    <w:p w14:paraId="5E5F8A80" w14:textId="77777777" w:rsidR="006512C8" w:rsidRDefault="006512C8" w:rsidP="006512C8">
      <w:pPr>
        <w:rPr>
          <w:rStyle w:val="Emphaseintense"/>
          <w:i w:val="0"/>
          <w:color w:val="0070C0"/>
        </w:rPr>
      </w:pPr>
    </w:p>
    <w:p w14:paraId="12514099" w14:textId="172C1C77" w:rsidR="006512C8" w:rsidRPr="001739E4" w:rsidRDefault="006512C8" w:rsidP="006512C8">
      <w:pPr>
        <w:pStyle w:val="Titre6"/>
      </w:pPr>
      <w:bookmarkStart w:id="160" w:name="_Toc94020950"/>
      <w:r>
        <w:t>6.</w:t>
      </w:r>
      <w:r w:rsidR="00DC1512">
        <w:rPr>
          <w:lang w:val="fr-FR"/>
        </w:rPr>
        <w:t>7</w:t>
      </w:r>
      <w:r>
        <w:t>.2</w:t>
      </w:r>
      <w:r w:rsidR="00DC1512">
        <w:rPr>
          <w:lang w:val="fr-FR"/>
        </w:rPr>
        <w:t>.</w:t>
      </w:r>
      <w:r w:rsidRPr="001739E4">
        <w:t xml:space="preserve"> Objet de la cession</w:t>
      </w:r>
      <w:bookmarkEnd w:id="160"/>
    </w:p>
    <w:p w14:paraId="5227D6DE" w14:textId="77777777" w:rsidR="006512C8" w:rsidRPr="006E2494" w:rsidRDefault="006512C8" w:rsidP="006512C8">
      <w:pPr>
        <w:autoSpaceDE w:val="0"/>
        <w:autoSpaceDN w:val="0"/>
        <w:adjustRightInd w:val="0"/>
        <w:rPr>
          <w:rFonts w:cs="Arial"/>
          <w:color w:val="000000"/>
        </w:rPr>
      </w:pPr>
    </w:p>
    <w:p w14:paraId="5D6ADFB5" w14:textId="77777777" w:rsidR="006512C8" w:rsidRPr="00F062E5" w:rsidRDefault="006512C8" w:rsidP="006512C8">
      <w:pPr>
        <w:autoSpaceDE w:val="0"/>
        <w:autoSpaceDN w:val="0"/>
        <w:adjustRightInd w:val="0"/>
        <w:rPr>
          <w:rFonts w:cs="Arial"/>
          <w:color w:val="000000"/>
        </w:rPr>
      </w:pPr>
      <w:r>
        <w:rPr>
          <w:rFonts w:cs="Arial"/>
          <w:color w:val="000000"/>
        </w:rPr>
        <w:t xml:space="preserve">Par </w:t>
      </w:r>
      <w:r w:rsidRPr="002419EF">
        <w:rPr>
          <w:rFonts w:cs="Arial"/>
          <w:color w:val="000000" w:themeColor="text1"/>
        </w:rPr>
        <w:t xml:space="preserve">dérogation à l’article 35 du CCAG/PI, le titulaire </w:t>
      </w:r>
      <w:r>
        <w:rPr>
          <w:rFonts w:cs="Arial"/>
          <w:color w:val="000000"/>
        </w:rPr>
        <w:t>de l’accord-cadre cède à titre exclusif à l’acheteur</w:t>
      </w:r>
      <w:r w:rsidRPr="00F062E5">
        <w:rPr>
          <w:rFonts w:cs="Arial"/>
          <w:color w:val="000000"/>
        </w:rPr>
        <w:t xml:space="preserve">, conformément à l’article L. 131-3 du code de la propriété intellectuelle, l’intégralité des droits d’auteur sur les résultats, objet </w:t>
      </w:r>
      <w:r>
        <w:rPr>
          <w:rFonts w:cs="Arial"/>
          <w:color w:val="000000"/>
        </w:rPr>
        <w:t>de l’accord-cadre</w:t>
      </w:r>
      <w:r w:rsidRPr="00F062E5">
        <w:rPr>
          <w:rFonts w:cs="Arial"/>
          <w:color w:val="000000"/>
        </w:rPr>
        <w:t>.</w:t>
      </w:r>
    </w:p>
    <w:p w14:paraId="68151385" w14:textId="77777777" w:rsidR="006512C8" w:rsidRPr="006E2494" w:rsidRDefault="006512C8" w:rsidP="006512C8">
      <w:pPr>
        <w:autoSpaceDE w:val="0"/>
        <w:autoSpaceDN w:val="0"/>
        <w:adjustRightInd w:val="0"/>
        <w:rPr>
          <w:rFonts w:cs="Arial"/>
          <w:color w:val="000000"/>
        </w:rPr>
      </w:pPr>
    </w:p>
    <w:p w14:paraId="0B9ABD52" w14:textId="60D9FCBF" w:rsidR="006512C8" w:rsidRPr="00390352" w:rsidRDefault="006512C8" w:rsidP="006512C8">
      <w:pPr>
        <w:pStyle w:val="Titre6"/>
        <w:rPr>
          <w:lang w:val="fr-FR"/>
        </w:rPr>
      </w:pPr>
      <w:bookmarkStart w:id="161" w:name="_Toc94020951"/>
      <w:r>
        <w:t>6.</w:t>
      </w:r>
      <w:r w:rsidR="00DC1512">
        <w:rPr>
          <w:lang w:val="fr-FR"/>
        </w:rPr>
        <w:t>7</w:t>
      </w:r>
      <w:r>
        <w:t>.3</w:t>
      </w:r>
      <w:r w:rsidR="00DC1512">
        <w:rPr>
          <w:lang w:val="fr-FR"/>
        </w:rPr>
        <w:t>.</w:t>
      </w:r>
      <w:r w:rsidRPr="001739E4">
        <w:t xml:space="preserve"> Droits cédés </w:t>
      </w:r>
      <w:r>
        <w:rPr>
          <w:lang w:val="fr-FR"/>
        </w:rPr>
        <w:t>à l’acheteur</w:t>
      </w:r>
      <w:bookmarkEnd w:id="161"/>
    </w:p>
    <w:p w14:paraId="4A5DAAC3" w14:textId="77777777" w:rsidR="006512C8" w:rsidRPr="001739E4" w:rsidRDefault="006512C8" w:rsidP="006512C8">
      <w:pPr>
        <w:autoSpaceDE w:val="0"/>
        <w:autoSpaceDN w:val="0"/>
        <w:adjustRightInd w:val="0"/>
        <w:rPr>
          <w:rFonts w:cs="Arial"/>
          <w:bCs/>
          <w:color w:val="000000"/>
        </w:rPr>
      </w:pPr>
    </w:p>
    <w:p w14:paraId="066CC89F" w14:textId="6E9D22FC" w:rsidR="006512C8" w:rsidRPr="001739E4" w:rsidRDefault="006512C8" w:rsidP="003A2ECB">
      <w:r>
        <w:t>6.</w:t>
      </w:r>
      <w:r w:rsidR="00DC1512">
        <w:t>7</w:t>
      </w:r>
      <w:r>
        <w:t>.3</w:t>
      </w:r>
      <w:r w:rsidRPr="001739E4">
        <w:t>.1</w:t>
      </w:r>
      <w:r w:rsidR="00DC1512">
        <w:t>.</w:t>
      </w:r>
      <w:r w:rsidRPr="001739E4">
        <w:t xml:space="preserve"> Étendue des droits cédés</w:t>
      </w:r>
    </w:p>
    <w:p w14:paraId="16591DB5" w14:textId="77777777" w:rsidR="006512C8" w:rsidRPr="006E2494" w:rsidRDefault="006512C8" w:rsidP="006512C8">
      <w:pPr>
        <w:autoSpaceDE w:val="0"/>
        <w:autoSpaceDN w:val="0"/>
        <w:adjustRightInd w:val="0"/>
        <w:rPr>
          <w:rFonts w:cs="Arial"/>
          <w:color w:val="000000"/>
        </w:rPr>
      </w:pPr>
    </w:p>
    <w:p w14:paraId="73D56717" w14:textId="77777777" w:rsidR="006512C8" w:rsidRPr="00F062E5" w:rsidRDefault="006512C8" w:rsidP="006512C8">
      <w:pPr>
        <w:autoSpaceDE w:val="0"/>
        <w:autoSpaceDN w:val="0"/>
        <w:adjustRightInd w:val="0"/>
        <w:rPr>
          <w:rFonts w:cs="Arial"/>
          <w:color w:val="000000"/>
        </w:rPr>
      </w:pPr>
      <w:r w:rsidRPr="00F062E5">
        <w:rPr>
          <w:rFonts w:cs="Arial"/>
          <w:color w:val="000000"/>
        </w:rPr>
        <w:lastRenderedPageBreak/>
        <w:t xml:space="preserve">Le titulaire </w:t>
      </w:r>
      <w:r>
        <w:rPr>
          <w:rFonts w:cs="Arial"/>
          <w:color w:val="000000"/>
        </w:rPr>
        <w:t>de l’accord-cadre</w:t>
      </w:r>
      <w:r w:rsidRPr="00F062E5">
        <w:rPr>
          <w:rFonts w:cs="Arial"/>
          <w:color w:val="000000"/>
        </w:rPr>
        <w:t xml:space="preserve"> cède </w:t>
      </w:r>
      <w:r>
        <w:rPr>
          <w:rFonts w:cs="Arial"/>
          <w:color w:val="000000"/>
        </w:rPr>
        <w:t>à l’acheteur</w:t>
      </w:r>
      <w:r w:rsidRPr="00F062E5">
        <w:rPr>
          <w:rFonts w:cs="Arial"/>
          <w:color w:val="000000"/>
        </w:rPr>
        <w:t xml:space="preserve"> les droits d'exploitation afférents aux résultats </w:t>
      </w:r>
      <w:r>
        <w:rPr>
          <w:rFonts w:cs="Arial"/>
          <w:color w:val="000000"/>
        </w:rPr>
        <w:t>de l’accord-cadre</w:t>
      </w:r>
      <w:r w:rsidRPr="00F062E5">
        <w:rPr>
          <w:rFonts w:cs="Arial"/>
          <w:color w:val="000000"/>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5CE0E25A"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titulaire cède </w:t>
      </w:r>
      <w:r>
        <w:rPr>
          <w:rFonts w:cs="Arial"/>
          <w:color w:val="000000"/>
        </w:rPr>
        <w:t>à l’acheteur</w:t>
      </w:r>
      <w:r w:rsidRPr="00F062E5">
        <w:rPr>
          <w:rFonts w:cs="Arial"/>
          <w:color w:val="000000"/>
        </w:rPr>
        <w:t xml:space="preserve"> le droit de reproduire, représenter, communiquer, adapter, modifier, arranger, et exploiter notamment par voie de sous-cession les livrables requis, en tout ou en partie.</w:t>
      </w:r>
    </w:p>
    <w:p w14:paraId="3A58806B"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 xml:space="preserve">Le prix de la cession des droits de propriété intellectuelle est inclus dans le prix </w:t>
      </w:r>
      <w:r>
        <w:rPr>
          <w:rFonts w:cs="Arial"/>
          <w:color w:val="000000"/>
        </w:rPr>
        <w:t>de l’accord-cadre</w:t>
      </w:r>
      <w:r w:rsidRPr="00F062E5">
        <w:rPr>
          <w:rFonts w:cs="Arial"/>
          <w:color w:val="000000"/>
        </w:rPr>
        <w:t>.</w:t>
      </w:r>
    </w:p>
    <w:p w14:paraId="70436E06" w14:textId="77777777" w:rsidR="006512C8" w:rsidRPr="00F062E5" w:rsidRDefault="006512C8" w:rsidP="00AF7628">
      <w:pPr>
        <w:autoSpaceDE w:val="0"/>
        <w:autoSpaceDN w:val="0"/>
        <w:adjustRightInd w:val="0"/>
        <w:spacing w:before="120"/>
        <w:rPr>
          <w:rFonts w:cs="Arial"/>
          <w:color w:val="000000"/>
        </w:rPr>
      </w:pPr>
      <w:r w:rsidRPr="00F062E5">
        <w:rPr>
          <w:rFonts w:cs="Arial"/>
          <w:color w:val="000000"/>
        </w:rPr>
        <w:t>Les connaissances antérieures</w:t>
      </w:r>
      <w:r>
        <w:rPr>
          <w:rFonts w:cs="Arial"/>
          <w:color w:val="000000"/>
        </w:rPr>
        <w:t xml:space="preserve"> et les connaissances antérieures </w:t>
      </w:r>
      <w:r w:rsidRPr="002419EF">
        <w:rPr>
          <w:rFonts w:cs="Arial"/>
          <w:color w:val="000000" w:themeColor="text1"/>
        </w:rPr>
        <w:t xml:space="preserve">standard sont définies à l’article 32 du CCAG/PI. Le régime juridique qui leur est applicable est stipulé aux articles 33 et 34 du CCAG/PI.  </w:t>
      </w:r>
    </w:p>
    <w:p w14:paraId="4E518C90" w14:textId="4225AD65" w:rsidR="00DA12E4" w:rsidRDefault="006512C8" w:rsidP="006512C8">
      <w:pPr>
        <w:autoSpaceDE w:val="0"/>
        <w:autoSpaceDN w:val="0"/>
        <w:adjustRightInd w:val="0"/>
        <w:rPr>
          <w:rFonts w:cs="Arial"/>
          <w:color w:val="33339A"/>
        </w:rPr>
      </w:pPr>
      <w:r w:rsidRPr="00F062E5">
        <w:rPr>
          <w:rFonts w:cs="Arial"/>
          <w:color w:val="000000"/>
        </w:rPr>
        <w:t xml:space="preserve">Le titulaire garantit </w:t>
      </w:r>
      <w:r>
        <w:rPr>
          <w:rFonts w:cs="Arial"/>
          <w:color w:val="000000"/>
        </w:rPr>
        <w:t>à l’acheteur</w:t>
      </w:r>
      <w:r w:rsidRPr="00F062E5">
        <w:rPr>
          <w:rFonts w:cs="Arial"/>
          <w:color w:val="000000"/>
        </w:rPr>
        <w:t xml:space="preserve"> qu’il détient les droits sur les connaissances antérieures détenues par des tiers et nécessaires aux prestations. </w:t>
      </w:r>
      <w:r>
        <w:rPr>
          <w:rFonts w:cs="Arial"/>
          <w:color w:val="000000"/>
        </w:rPr>
        <w:t>L’acheteur</w:t>
      </w:r>
      <w:r w:rsidRPr="00F062E5">
        <w:rPr>
          <w:rFonts w:cs="Arial"/>
          <w:color w:val="000000"/>
        </w:rPr>
        <w:t xml:space="preserve"> peut lui demander les justificatifs à tout moment. Le coût des connaissances antérieures est inclus dans le prix </w:t>
      </w:r>
      <w:r>
        <w:rPr>
          <w:rFonts w:cs="Arial"/>
          <w:color w:val="000000"/>
        </w:rPr>
        <w:t>de l’accord-cadre</w:t>
      </w:r>
      <w:r w:rsidRPr="00F062E5">
        <w:rPr>
          <w:rFonts w:cs="Arial"/>
          <w:color w:val="000000"/>
        </w:rPr>
        <w:t>.</w:t>
      </w:r>
    </w:p>
    <w:p w14:paraId="363E07E2" w14:textId="77777777" w:rsidR="00DA12E4" w:rsidRPr="006E2494" w:rsidRDefault="00DA12E4" w:rsidP="006512C8">
      <w:pPr>
        <w:autoSpaceDE w:val="0"/>
        <w:autoSpaceDN w:val="0"/>
        <w:adjustRightInd w:val="0"/>
        <w:rPr>
          <w:rFonts w:cs="Arial"/>
          <w:color w:val="33339A"/>
        </w:rPr>
      </w:pPr>
    </w:p>
    <w:p w14:paraId="02A487A6" w14:textId="57B3CA82" w:rsidR="006512C8" w:rsidRPr="001739E4" w:rsidRDefault="006512C8" w:rsidP="003A2ECB">
      <w:r>
        <w:t>6.</w:t>
      </w:r>
      <w:r w:rsidR="00DC1512">
        <w:t>7</w:t>
      </w:r>
      <w:r>
        <w:t>.3</w:t>
      </w:r>
      <w:r w:rsidRPr="001739E4">
        <w:t>.2</w:t>
      </w:r>
      <w:r w:rsidR="00DC1512">
        <w:t>.</w:t>
      </w:r>
      <w:r w:rsidRPr="001739E4">
        <w:t xml:space="preserve"> Droits objets de la présente cession</w:t>
      </w:r>
    </w:p>
    <w:p w14:paraId="7CF491E4" w14:textId="77777777" w:rsidR="006512C8" w:rsidRPr="006E2494" w:rsidRDefault="006512C8" w:rsidP="006512C8">
      <w:pPr>
        <w:autoSpaceDE w:val="0"/>
        <w:autoSpaceDN w:val="0"/>
        <w:adjustRightInd w:val="0"/>
        <w:rPr>
          <w:rFonts w:cs="Arial"/>
          <w:b/>
          <w:bCs/>
          <w:color w:val="000000"/>
        </w:rPr>
      </w:pPr>
    </w:p>
    <w:p w14:paraId="4D8DC693" w14:textId="77777777" w:rsidR="006512C8" w:rsidRPr="006E2494" w:rsidRDefault="006512C8" w:rsidP="006512C8">
      <w:pPr>
        <w:autoSpaceDE w:val="0"/>
        <w:autoSpaceDN w:val="0"/>
        <w:adjustRightInd w:val="0"/>
        <w:rPr>
          <w:rFonts w:cs="Arial"/>
          <w:color w:val="000000"/>
        </w:rPr>
      </w:pPr>
      <w:r w:rsidRPr="006E2494">
        <w:rPr>
          <w:rFonts w:cs="Arial"/>
          <w:b/>
          <w:bCs/>
          <w:color w:val="000000"/>
        </w:rPr>
        <w:t xml:space="preserve">Le droit de reproduction </w:t>
      </w:r>
      <w:r w:rsidRPr="006E2494">
        <w:rPr>
          <w:rFonts w:cs="Arial"/>
          <w:color w:val="000000"/>
        </w:rPr>
        <w:t>s’entend du droit de reproduire ou de faire reproduire,</w:t>
      </w:r>
      <w:r>
        <w:rPr>
          <w:rFonts w:cs="Arial"/>
          <w:color w:val="000000"/>
        </w:rPr>
        <w:t xml:space="preserve"> </w:t>
      </w:r>
      <w:r w:rsidRPr="006E2494">
        <w:rPr>
          <w:rFonts w:cs="Arial"/>
          <w:color w:val="000000"/>
        </w:rPr>
        <w:t>d’enregistrer ou de faire enregistrer, d’adapter ou de faire adapter, sans limitation de nombre</w:t>
      </w:r>
      <w:r>
        <w:rPr>
          <w:rFonts w:cs="Arial"/>
          <w:color w:val="000000"/>
        </w:rPr>
        <w:t xml:space="preserve"> </w:t>
      </w:r>
      <w:r w:rsidRPr="006E2494">
        <w:rPr>
          <w:rFonts w:cs="Arial"/>
          <w:color w:val="000000"/>
        </w:rPr>
        <w:t>:</w:t>
      </w:r>
    </w:p>
    <w:p w14:paraId="5307D1CA" w14:textId="5FE636F9" w:rsidR="006512C8" w:rsidRPr="00DC186B" w:rsidRDefault="006512C8" w:rsidP="004543CC">
      <w:pPr>
        <w:pStyle w:val="Paragraphedeliste"/>
        <w:numPr>
          <w:ilvl w:val="0"/>
          <w:numId w:val="14"/>
        </w:numPr>
        <w:tabs>
          <w:tab w:val="left" w:pos="284"/>
        </w:tabs>
        <w:autoSpaceDE w:val="0"/>
        <w:autoSpaceDN w:val="0"/>
        <w:adjustRightInd w:val="0"/>
        <w:spacing w:line="240" w:lineRule="auto"/>
        <w:ind w:left="714" w:hanging="357"/>
        <w:rPr>
          <w:rFonts w:cs="Arial"/>
          <w:color w:val="000000"/>
        </w:rPr>
      </w:pPr>
      <w:proofErr w:type="gramStart"/>
      <w:r w:rsidRPr="00DC186B">
        <w:rPr>
          <w:rFonts w:cs="Arial"/>
          <w:color w:val="000000"/>
        </w:rPr>
        <w:t>par</w:t>
      </w:r>
      <w:proofErr w:type="gramEnd"/>
      <w:r w:rsidRPr="00DC186B">
        <w:rPr>
          <w:rFonts w:cs="Arial"/>
          <w:color w:val="000000"/>
        </w:rPr>
        <w:t xml:space="preserve">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6E080ACC" w14:textId="517DC750" w:rsidR="006512C8" w:rsidRPr="00DC186B" w:rsidRDefault="006512C8" w:rsidP="004543CC">
      <w:pPr>
        <w:pStyle w:val="Paragraphedeliste"/>
        <w:numPr>
          <w:ilvl w:val="0"/>
          <w:numId w:val="14"/>
        </w:numPr>
        <w:tabs>
          <w:tab w:val="left" w:pos="284"/>
        </w:tabs>
        <w:autoSpaceDE w:val="0"/>
        <w:autoSpaceDN w:val="0"/>
        <w:adjustRightInd w:val="0"/>
        <w:spacing w:line="240" w:lineRule="auto"/>
        <w:ind w:left="714" w:hanging="357"/>
        <w:rPr>
          <w:rFonts w:cs="Arial"/>
          <w:color w:val="000000"/>
        </w:rPr>
      </w:pPr>
      <w:r w:rsidRPr="00DC186B">
        <w:rPr>
          <w:rFonts w:cs="Arial"/>
          <w:color w:val="000000"/>
        </w:rPr>
        <w:t xml:space="preserve">sur tous supports connus ou inconnus à ce jour qu’ils soient notamment analogiques, magnétiques, numériques, ou optiques tels que notamment les supports papier, les films tous </w:t>
      </w:r>
      <w:proofErr w:type="spellStart"/>
      <w:r w:rsidRPr="00DC186B">
        <w:rPr>
          <w:rFonts w:cs="Arial"/>
          <w:color w:val="000000"/>
        </w:rPr>
        <w:t>millimétrages</w:t>
      </w:r>
      <w:proofErr w:type="spellEnd"/>
      <w:r w:rsidRPr="00DC186B">
        <w:rPr>
          <w:rFonts w:cs="Arial"/>
          <w:color w:val="000000"/>
        </w:rPr>
        <w:t xml:space="preserve">, ainsi que les disquettes, CD, CD-Rom, CDR, CD-RW, CDI, DVD, </w:t>
      </w:r>
      <w:proofErr w:type="spellStart"/>
      <w:r w:rsidRPr="00DC186B">
        <w:rPr>
          <w:rFonts w:cs="Arial"/>
          <w:color w:val="000000"/>
        </w:rPr>
        <w:t>DVDRom</w:t>
      </w:r>
      <w:proofErr w:type="spellEnd"/>
      <w:r w:rsidRPr="00DC186B">
        <w:rPr>
          <w:rFonts w:cs="Arial"/>
          <w:color w:val="000000"/>
        </w:rPr>
        <w:t xml:space="preserve">, DVD-R, DVD-RW, vidéodisques, disques </w:t>
      </w:r>
      <w:proofErr w:type="spellStart"/>
      <w:r w:rsidRPr="00DC1512">
        <w:rPr>
          <w:rFonts w:cs="Arial"/>
          <w:i/>
          <w:color w:val="000000"/>
        </w:rPr>
        <w:t>blue-ray</w:t>
      </w:r>
      <w:proofErr w:type="spellEnd"/>
      <w:r w:rsidRPr="00DC186B">
        <w:rPr>
          <w:rFonts w:cs="Arial"/>
          <w:color w:val="000000"/>
        </w:rPr>
        <w:t xml:space="preserve">, périphériques de stockage de masse (notamment clés USB, disques durs, amovibles ou non, serveurs internes, serveurs externes notamment fonctionnant en </w:t>
      </w:r>
      <w:r w:rsidRPr="00DC1512">
        <w:rPr>
          <w:rFonts w:cs="Arial"/>
          <w:i/>
          <w:color w:val="000000"/>
        </w:rPr>
        <w:t xml:space="preserve">cloud </w:t>
      </w:r>
      <w:proofErr w:type="spellStart"/>
      <w:r w:rsidRPr="00DC1512">
        <w:rPr>
          <w:rFonts w:cs="Arial"/>
          <w:i/>
          <w:color w:val="000000"/>
        </w:rPr>
        <w:t>computing</w:t>
      </w:r>
      <w:proofErr w:type="spellEnd"/>
      <w:r w:rsidRPr="00DC186B">
        <w:rPr>
          <w:rFonts w:cs="Arial"/>
          <w:color w:val="000000"/>
        </w:rPr>
        <w:t xml:space="preserve">), cartes à mémoire, lecteurs numériques, assistants personnels, téléphones mobiles, </w:t>
      </w:r>
      <w:r w:rsidRPr="00DC1512">
        <w:rPr>
          <w:rFonts w:cs="Arial"/>
          <w:i/>
          <w:color w:val="000000"/>
        </w:rPr>
        <w:t>e-book</w:t>
      </w:r>
      <w:r w:rsidRPr="00DC186B">
        <w:rPr>
          <w:rFonts w:cs="Arial"/>
          <w:color w:val="000000"/>
        </w:rPr>
        <w:t>, tablettes tactiles.</w:t>
      </w:r>
    </w:p>
    <w:p w14:paraId="45931AD6" w14:textId="77777777" w:rsidR="006512C8" w:rsidRPr="006E2494" w:rsidRDefault="006512C8" w:rsidP="006512C8">
      <w:pPr>
        <w:autoSpaceDE w:val="0"/>
        <w:autoSpaceDN w:val="0"/>
        <w:adjustRightInd w:val="0"/>
        <w:rPr>
          <w:rFonts w:cs="Arial"/>
          <w:color w:val="000000"/>
        </w:rPr>
      </w:pPr>
    </w:p>
    <w:p w14:paraId="37795EC8"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également le droit d’éditer ou de faire éditer dans des</w:t>
      </w:r>
      <w:r>
        <w:rPr>
          <w:rFonts w:cs="Arial"/>
          <w:color w:val="000000"/>
        </w:rPr>
        <w:t xml:space="preserve"> </w:t>
      </w:r>
      <w:r w:rsidRPr="006E2494">
        <w:rPr>
          <w:rFonts w:cs="Arial"/>
          <w:color w:val="000000"/>
        </w:rPr>
        <w:t>journaux, magazines, etc.</w:t>
      </w:r>
    </w:p>
    <w:p w14:paraId="4635ECBB"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de reproduction comprend encore le droit de mettre à disposition du public sur tous</w:t>
      </w:r>
      <w:r>
        <w:rPr>
          <w:rFonts w:cs="Arial"/>
          <w:color w:val="000000"/>
        </w:rPr>
        <w:t xml:space="preserve"> </w:t>
      </w:r>
      <w:r w:rsidRPr="006E2494">
        <w:rPr>
          <w:rFonts w:cs="Arial"/>
          <w:color w:val="000000"/>
        </w:rPr>
        <w:t>supports et par tous moyens.</w:t>
      </w:r>
    </w:p>
    <w:p w14:paraId="1DC7A61D" w14:textId="77777777" w:rsidR="006512C8" w:rsidRPr="006E2494" w:rsidRDefault="006512C8" w:rsidP="006512C8">
      <w:pPr>
        <w:autoSpaceDE w:val="0"/>
        <w:autoSpaceDN w:val="0"/>
        <w:adjustRightInd w:val="0"/>
        <w:rPr>
          <w:rFonts w:cs="Arial"/>
          <w:b/>
          <w:bCs/>
          <w:color w:val="000000"/>
        </w:rPr>
      </w:pPr>
    </w:p>
    <w:p w14:paraId="0F3C7AC2" w14:textId="77777777" w:rsidR="006512C8" w:rsidRPr="006E2494" w:rsidRDefault="006512C8" w:rsidP="00DC186B">
      <w:pPr>
        <w:autoSpaceDE w:val="0"/>
        <w:autoSpaceDN w:val="0"/>
        <w:adjustRightInd w:val="0"/>
        <w:spacing w:after="60"/>
        <w:rPr>
          <w:rFonts w:cs="Arial"/>
          <w:color w:val="000000"/>
        </w:rPr>
      </w:pPr>
      <w:r w:rsidRPr="006E2494">
        <w:rPr>
          <w:rFonts w:cs="Arial"/>
          <w:b/>
          <w:bCs/>
          <w:color w:val="000000"/>
        </w:rPr>
        <w:t xml:space="preserve">Le droit de représentation </w:t>
      </w:r>
      <w:r w:rsidRPr="006E2494">
        <w:rPr>
          <w:rFonts w:cs="Arial"/>
          <w:color w:val="000000"/>
        </w:rPr>
        <w:t>s’entend du droit de communiquer au public, d’exposer, de</w:t>
      </w:r>
      <w:r>
        <w:rPr>
          <w:rFonts w:cs="Arial"/>
          <w:color w:val="000000"/>
        </w:rPr>
        <w:t xml:space="preserve"> </w:t>
      </w:r>
      <w:r w:rsidRPr="006E2494">
        <w:rPr>
          <w:rFonts w:cs="Arial"/>
          <w:color w:val="000000"/>
        </w:rPr>
        <w:t>représenter ou de faire représenter, ensemble ou séparément :</w:t>
      </w:r>
    </w:p>
    <w:p w14:paraId="1E3E1E40" w14:textId="1DF152FA" w:rsidR="006512C8" w:rsidRPr="00ED6EA4" w:rsidRDefault="006512C8" w:rsidP="004543C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par</w:t>
      </w:r>
      <w:proofErr w:type="gramEnd"/>
      <w:r w:rsidRPr="00ED6EA4">
        <w:rPr>
          <w:rFonts w:cs="Arial"/>
          <w:color w:val="000000"/>
        </w:rPr>
        <w:t xml:space="preserve"> tous moyens et tous procédés techniques connus et inconnus à ce jour qu’ils soient notamment analogiques, optiques, magnétiques, vidéographiques ou numériques ;</w:t>
      </w:r>
    </w:p>
    <w:p w14:paraId="501B3273" w14:textId="68B7FBA1" w:rsidR="006512C8" w:rsidRPr="00ED6EA4" w:rsidRDefault="006512C8" w:rsidP="004543C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r w:rsidRPr="00ED6EA4">
        <w:rPr>
          <w:rFonts w:cs="Arial"/>
          <w:color w:val="000000"/>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w:t>
      </w:r>
      <w:r w:rsidRPr="00DC1512">
        <w:rPr>
          <w:rFonts w:cs="Arial"/>
          <w:i/>
          <w:color w:val="000000"/>
        </w:rPr>
        <w:t xml:space="preserve">cloud </w:t>
      </w:r>
      <w:proofErr w:type="spellStart"/>
      <w:r w:rsidRPr="00DC1512">
        <w:rPr>
          <w:rFonts w:cs="Arial"/>
          <w:i/>
          <w:color w:val="000000"/>
        </w:rPr>
        <w:t>computing</w:t>
      </w:r>
      <w:proofErr w:type="spellEnd"/>
      <w:r w:rsidRPr="00ED6EA4">
        <w:rPr>
          <w:rFonts w:cs="Arial"/>
          <w:color w:val="000000"/>
        </w:rPr>
        <w:t xml:space="preserve">), cartes à mémoire, lecteurs numériques, assistants personnels, téléphones mobiles, </w:t>
      </w:r>
      <w:r w:rsidRPr="00400786">
        <w:rPr>
          <w:rFonts w:cs="Arial"/>
          <w:i/>
          <w:color w:val="000000"/>
        </w:rPr>
        <w:t>e-book</w:t>
      </w:r>
      <w:r w:rsidRPr="00ED6EA4">
        <w:rPr>
          <w:rFonts w:cs="Arial"/>
          <w:color w:val="000000"/>
        </w:rPr>
        <w:t>, tablettes tactiles et tout autre procédé analogue existant ou à venir qu’il soit informatique, numérique, télématique et de télécommunication.</w:t>
      </w:r>
    </w:p>
    <w:p w14:paraId="3E6B3E45" w14:textId="0EBA3E49" w:rsidR="006512C8" w:rsidRPr="00ED6EA4" w:rsidRDefault="006512C8" w:rsidP="004543C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par</w:t>
      </w:r>
      <w:proofErr w:type="gramEnd"/>
      <w:r w:rsidRPr="00ED6EA4">
        <w:rPr>
          <w:rFonts w:cs="Arial"/>
          <w:color w:val="000000"/>
        </w:rPr>
        <w:t xml:space="preserve">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3340A466" w14:textId="373FAF23" w:rsidR="006512C8" w:rsidRPr="00ED6EA4" w:rsidRDefault="006512C8" w:rsidP="004543CC">
      <w:pPr>
        <w:pStyle w:val="Paragraphedeliste"/>
        <w:numPr>
          <w:ilvl w:val="0"/>
          <w:numId w:val="12"/>
        </w:numPr>
        <w:tabs>
          <w:tab w:val="left" w:pos="284"/>
        </w:tabs>
        <w:autoSpaceDE w:val="0"/>
        <w:autoSpaceDN w:val="0"/>
        <w:adjustRightInd w:val="0"/>
        <w:spacing w:before="0" w:line="240" w:lineRule="auto"/>
        <w:ind w:left="714" w:hanging="357"/>
        <w:rPr>
          <w:rFonts w:cs="Arial"/>
          <w:color w:val="000000"/>
        </w:rPr>
      </w:pPr>
      <w:proofErr w:type="gramStart"/>
      <w:r w:rsidRPr="00ED6EA4">
        <w:rPr>
          <w:rFonts w:cs="Arial"/>
          <w:color w:val="000000"/>
        </w:rPr>
        <w:t>dans</w:t>
      </w:r>
      <w:proofErr w:type="gramEnd"/>
      <w:r w:rsidRPr="00ED6EA4">
        <w:rPr>
          <w:rFonts w:cs="Arial"/>
          <w:color w:val="000000"/>
        </w:rPr>
        <w:t xml:space="preserve"> toutes salles réunissant du public, payant ou non.</w:t>
      </w:r>
    </w:p>
    <w:p w14:paraId="6706C1E0" w14:textId="77777777" w:rsidR="00AF7628" w:rsidRDefault="00AF7628" w:rsidP="006A4A5D">
      <w:pPr>
        <w:tabs>
          <w:tab w:val="left" w:pos="567"/>
        </w:tabs>
        <w:autoSpaceDE w:val="0"/>
        <w:autoSpaceDN w:val="0"/>
        <w:adjustRightInd w:val="0"/>
        <w:rPr>
          <w:rFonts w:cs="Arial"/>
          <w:color w:val="000000"/>
        </w:rPr>
      </w:pPr>
    </w:p>
    <w:p w14:paraId="51EFB3E5" w14:textId="46F95A37" w:rsidR="006512C8" w:rsidRPr="006E2494" w:rsidRDefault="006512C8" w:rsidP="006A4A5D">
      <w:pPr>
        <w:tabs>
          <w:tab w:val="left" w:pos="567"/>
        </w:tabs>
        <w:autoSpaceDE w:val="0"/>
        <w:autoSpaceDN w:val="0"/>
        <w:adjustRightInd w:val="0"/>
        <w:rPr>
          <w:rFonts w:cs="Arial"/>
          <w:color w:val="000000"/>
        </w:rPr>
      </w:pPr>
      <w:r w:rsidRPr="006E2494">
        <w:rPr>
          <w:rFonts w:cs="Arial"/>
          <w:color w:val="000000"/>
        </w:rPr>
        <w:t>Le droit de représentation comprend également le droit de mettre ou de faire mettre en</w:t>
      </w:r>
      <w:r>
        <w:rPr>
          <w:rFonts w:cs="Arial"/>
          <w:color w:val="000000"/>
        </w:rPr>
        <w:t xml:space="preserve"> </w:t>
      </w:r>
      <w:r w:rsidRPr="006E2494">
        <w:rPr>
          <w:rFonts w:cs="Arial"/>
          <w:color w:val="000000"/>
        </w:rPr>
        <w:t>circulation les originaux, doubles ou copies, en version physique et/ou version numérique</w:t>
      </w:r>
      <w:r>
        <w:rPr>
          <w:rFonts w:cs="Arial"/>
          <w:color w:val="000000"/>
        </w:rPr>
        <w:t xml:space="preserve"> </w:t>
      </w:r>
      <w:r w:rsidRPr="006E2494">
        <w:rPr>
          <w:rFonts w:cs="Arial"/>
          <w:color w:val="000000"/>
        </w:rPr>
        <w:t>pour toute mise à disposition et communication au public.</w:t>
      </w:r>
    </w:p>
    <w:p w14:paraId="73D54609" w14:textId="77777777" w:rsidR="006512C8" w:rsidRPr="006E2494" w:rsidRDefault="006512C8" w:rsidP="006512C8">
      <w:pPr>
        <w:autoSpaceDE w:val="0"/>
        <w:autoSpaceDN w:val="0"/>
        <w:adjustRightInd w:val="0"/>
        <w:rPr>
          <w:rFonts w:cs="Arial"/>
          <w:b/>
          <w:bCs/>
          <w:color w:val="000000"/>
        </w:rPr>
      </w:pPr>
    </w:p>
    <w:p w14:paraId="57ECAC0C" w14:textId="2065762F" w:rsidR="006512C8" w:rsidRDefault="006512C8" w:rsidP="006512C8">
      <w:pPr>
        <w:autoSpaceDE w:val="0"/>
        <w:autoSpaceDN w:val="0"/>
        <w:adjustRightInd w:val="0"/>
        <w:rPr>
          <w:rFonts w:cs="Arial"/>
          <w:color w:val="000000"/>
        </w:rPr>
      </w:pPr>
      <w:r w:rsidRPr="006E2494">
        <w:rPr>
          <w:rFonts w:cs="Arial"/>
          <w:b/>
          <w:bCs/>
          <w:color w:val="000000"/>
        </w:rPr>
        <w:t>Le droit d’adaptation</w:t>
      </w:r>
      <w:r w:rsidRPr="006E2494">
        <w:rPr>
          <w:rFonts w:cs="Arial"/>
          <w:color w:val="000000"/>
        </w:rPr>
        <w:t>, de modification et d’arrangement s’entend du droit de modifier les</w:t>
      </w:r>
      <w:r>
        <w:rPr>
          <w:rFonts w:cs="Arial"/>
          <w:color w:val="000000"/>
        </w:rPr>
        <w:t xml:space="preserve"> </w:t>
      </w:r>
      <w:r w:rsidRPr="006E2494">
        <w:rPr>
          <w:rFonts w:cs="Arial"/>
          <w:color w:val="000000"/>
        </w:rPr>
        <w:t xml:space="preserve">résultats et notamment de les intégrer au sein d’autres </w:t>
      </w:r>
      <w:r>
        <w:rPr>
          <w:rFonts w:cs="Arial"/>
          <w:color w:val="000000"/>
        </w:rPr>
        <w:t xml:space="preserve">œuvres </w:t>
      </w:r>
      <w:r w:rsidRPr="006E2494">
        <w:rPr>
          <w:rFonts w:cs="Arial"/>
          <w:color w:val="000000"/>
        </w:rPr>
        <w:t xml:space="preserve">ou études, d’adapter </w:t>
      </w:r>
      <w:r>
        <w:rPr>
          <w:rFonts w:cs="Arial"/>
          <w:color w:val="000000"/>
        </w:rPr>
        <w:t>les résultats</w:t>
      </w:r>
      <w:r w:rsidRPr="006E2494">
        <w:rPr>
          <w:rFonts w:cs="Arial"/>
          <w:color w:val="000000"/>
        </w:rPr>
        <w:t xml:space="preserve"> sous forme d’éléments d’une </w:t>
      </w:r>
      <w:r>
        <w:rPr>
          <w:rFonts w:cs="Arial"/>
          <w:color w:val="000000"/>
        </w:rPr>
        <w:t xml:space="preserve">œuvre </w:t>
      </w:r>
      <w:r w:rsidRPr="006E2494">
        <w:rPr>
          <w:rFonts w:cs="Arial"/>
          <w:color w:val="000000"/>
        </w:rPr>
        <w:t>ou étude collective ou d’une</w:t>
      </w:r>
      <w:r>
        <w:rPr>
          <w:rFonts w:cs="Arial"/>
          <w:color w:val="000000"/>
        </w:rPr>
        <w:t xml:space="preserve"> œuvre </w:t>
      </w:r>
      <w:r w:rsidRPr="006E2494">
        <w:rPr>
          <w:rFonts w:cs="Arial"/>
          <w:color w:val="000000"/>
        </w:rPr>
        <w:t>ou étude composite, et notamment :</w:t>
      </w:r>
    </w:p>
    <w:p w14:paraId="6F73BBDE" w14:textId="77777777" w:rsidR="00ED6EA4" w:rsidRPr="006E2494" w:rsidRDefault="00ED6EA4" w:rsidP="006512C8">
      <w:pPr>
        <w:autoSpaceDE w:val="0"/>
        <w:autoSpaceDN w:val="0"/>
        <w:adjustRightInd w:val="0"/>
        <w:rPr>
          <w:rFonts w:cs="Arial"/>
          <w:color w:val="000000"/>
        </w:rPr>
      </w:pPr>
    </w:p>
    <w:p w14:paraId="2D912E0A" w14:textId="4B0327F6" w:rsidR="006512C8" w:rsidRPr="00ED6EA4" w:rsidRDefault="006512C8" w:rsidP="004543CC">
      <w:pPr>
        <w:pStyle w:val="Paragraphedeliste"/>
        <w:numPr>
          <w:ilvl w:val="0"/>
          <w:numId w:val="13"/>
        </w:numPr>
        <w:autoSpaceDE w:val="0"/>
        <w:autoSpaceDN w:val="0"/>
        <w:adjustRightInd w:val="0"/>
        <w:spacing w:before="0" w:line="240" w:lineRule="auto"/>
        <w:ind w:left="714" w:hanging="357"/>
        <w:rPr>
          <w:rFonts w:cs="Arial"/>
          <w:color w:val="000000"/>
        </w:rPr>
      </w:pPr>
      <w:proofErr w:type="gramStart"/>
      <w:r w:rsidRPr="00ED6EA4">
        <w:rPr>
          <w:rFonts w:cs="Arial"/>
          <w:color w:val="000000"/>
        </w:rPr>
        <w:t>le</w:t>
      </w:r>
      <w:proofErr w:type="gramEnd"/>
      <w:r w:rsidRPr="00ED6EA4">
        <w:rPr>
          <w:rFonts w:cs="Arial"/>
          <w:color w:val="000000"/>
        </w:rPr>
        <w:t xml:space="preserve"> droit d’intégrer et d’adapter dans une œuvre multimédia ou audiovisuelle</w:t>
      </w:r>
      <w:r w:rsidR="00ED6EA4" w:rsidRPr="00ED6EA4">
        <w:rPr>
          <w:rFonts w:cs="Arial"/>
          <w:color w:val="000000"/>
        </w:rPr>
        <w:t xml:space="preserve"> </w:t>
      </w:r>
      <w:r w:rsidRPr="00ED6EA4">
        <w:rPr>
          <w:rFonts w:cs="Arial"/>
          <w:color w:val="000000"/>
        </w:rPr>
        <w:t>;</w:t>
      </w:r>
    </w:p>
    <w:p w14:paraId="359FFBC4" w14:textId="43B69D9C" w:rsidR="006512C8" w:rsidRPr="00ED6EA4" w:rsidRDefault="006512C8" w:rsidP="004543CC">
      <w:pPr>
        <w:pStyle w:val="Paragraphedeliste"/>
        <w:numPr>
          <w:ilvl w:val="0"/>
          <w:numId w:val="13"/>
        </w:numPr>
        <w:autoSpaceDE w:val="0"/>
        <w:autoSpaceDN w:val="0"/>
        <w:adjustRightInd w:val="0"/>
        <w:spacing w:before="0" w:line="240" w:lineRule="auto"/>
        <w:ind w:left="714" w:hanging="357"/>
        <w:rPr>
          <w:rFonts w:cs="Arial"/>
          <w:color w:val="000000"/>
        </w:rPr>
      </w:pPr>
      <w:proofErr w:type="gramStart"/>
      <w:r w:rsidRPr="00ED6EA4">
        <w:rPr>
          <w:rFonts w:cs="Arial"/>
          <w:color w:val="000000"/>
        </w:rPr>
        <w:t>le</w:t>
      </w:r>
      <w:proofErr w:type="gramEnd"/>
      <w:r w:rsidRPr="00ED6EA4">
        <w:rPr>
          <w:rFonts w:cs="Arial"/>
          <w:color w:val="000000"/>
        </w:rPr>
        <w:t xml:space="preserve"> droit d’intégrer dans une base de données ou dans tout programme informat</w:t>
      </w:r>
      <w:r w:rsidR="00AE6C72">
        <w:rPr>
          <w:rFonts w:cs="Arial"/>
          <w:color w:val="000000"/>
        </w:rPr>
        <w:t>ique ou d’adapter sous forme de</w:t>
      </w:r>
      <w:r w:rsidR="00ED6EA4" w:rsidRPr="00ED6EA4">
        <w:rPr>
          <w:rFonts w:cs="Arial"/>
          <w:color w:val="000000"/>
        </w:rPr>
        <w:t xml:space="preserve"> </w:t>
      </w:r>
      <w:r w:rsidRPr="00ED6EA4">
        <w:rPr>
          <w:rFonts w:cs="Arial"/>
          <w:color w:val="000000"/>
        </w:rPr>
        <w:t>base de données.</w:t>
      </w:r>
    </w:p>
    <w:p w14:paraId="558A68A4" w14:textId="77777777" w:rsidR="006512C8" w:rsidRPr="006E2494" w:rsidRDefault="006512C8" w:rsidP="006512C8">
      <w:pPr>
        <w:autoSpaceDE w:val="0"/>
        <w:autoSpaceDN w:val="0"/>
        <w:adjustRightInd w:val="0"/>
        <w:rPr>
          <w:rFonts w:cs="Arial"/>
          <w:color w:val="000000"/>
        </w:rPr>
      </w:pPr>
    </w:p>
    <w:p w14:paraId="39DD3EA2" w14:textId="77777777" w:rsidR="006512C8" w:rsidRDefault="006512C8" w:rsidP="006512C8">
      <w:pPr>
        <w:autoSpaceDE w:val="0"/>
        <w:autoSpaceDN w:val="0"/>
        <w:adjustRightInd w:val="0"/>
        <w:rPr>
          <w:rFonts w:cs="Arial"/>
          <w:color w:val="000000"/>
        </w:rPr>
      </w:pPr>
      <w:r w:rsidRPr="006E2494">
        <w:rPr>
          <w:rFonts w:cs="Arial"/>
          <w:color w:val="000000"/>
        </w:rPr>
        <w:lastRenderedPageBreak/>
        <w:t>Dans tous les cas, le livrable, modifié ou arrangé peut être reproduit ou représenté dans les</w:t>
      </w:r>
      <w:r>
        <w:rPr>
          <w:rFonts w:cs="Arial"/>
          <w:color w:val="000000"/>
        </w:rPr>
        <w:t xml:space="preserve"> </w:t>
      </w:r>
      <w:r w:rsidRPr="006E2494">
        <w:rPr>
          <w:rFonts w:cs="Arial"/>
          <w:color w:val="000000"/>
        </w:rPr>
        <w:t>conditions définies aux paragraphes ci-dessus, du présent article.</w:t>
      </w:r>
      <w:r>
        <w:rPr>
          <w:rFonts w:cs="Arial"/>
          <w:color w:val="000000"/>
        </w:rPr>
        <w:t xml:space="preserve"> </w:t>
      </w:r>
    </w:p>
    <w:p w14:paraId="77B8ABA2" w14:textId="77777777" w:rsidR="006512C8" w:rsidRPr="006E2494" w:rsidRDefault="006512C8" w:rsidP="006512C8">
      <w:pPr>
        <w:autoSpaceDE w:val="0"/>
        <w:autoSpaceDN w:val="0"/>
        <w:adjustRightInd w:val="0"/>
        <w:rPr>
          <w:rFonts w:cs="Arial"/>
          <w:color w:val="000000"/>
        </w:rPr>
      </w:pPr>
      <w:r w:rsidRPr="006E2494">
        <w:rPr>
          <w:rFonts w:cs="Arial"/>
          <w:color w:val="000000"/>
        </w:rPr>
        <w:t>Le droit d’adaptation, de modification et d’arrangement s’exerce dans le respect du droit</w:t>
      </w:r>
      <w:r>
        <w:rPr>
          <w:rFonts w:cs="Arial"/>
          <w:color w:val="000000"/>
        </w:rPr>
        <w:t xml:space="preserve"> </w:t>
      </w:r>
      <w:r w:rsidRPr="006E2494">
        <w:rPr>
          <w:rFonts w:cs="Arial"/>
          <w:color w:val="000000"/>
        </w:rPr>
        <w:t>moral de l’auteur.</w:t>
      </w:r>
    </w:p>
    <w:p w14:paraId="029D5D71" w14:textId="77777777" w:rsidR="006512C8" w:rsidRPr="006E2494" w:rsidRDefault="006512C8" w:rsidP="006512C8">
      <w:pPr>
        <w:autoSpaceDE w:val="0"/>
        <w:autoSpaceDN w:val="0"/>
        <w:adjustRightInd w:val="0"/>
        <w:rPr>
          <w:rFonts w:cs="Arial"/>
          <w:b/>
          <w:bCs/>
          <w:color w:val="000000"/>
        </w:rPr>
      </w:pPr>
    </w:p>
    <w:p w14:paraId="6A1667A1" w14:textId="20747BE1" w:rsidR="006512C8" w:rsidRPr="001739E4" w:rsidRDefault="006512C8" w:rsidP="003A2ECB">
      <w:r>
        <w:t>6.</w:t>
      </w:r>
      <w:r w:rsidR="00AE6C72">
        <w:t>7</w:t>
      </w:r>
      <w:r>
        <w:t>.3</w:t>
      </w:r>
      <w:r w:rsidRPr="001739E4">
        <w:t>.3 Exploitation</w:t>
      </w:r>
    </w:p>
    <w:p w14:paraId="78927270" w14:textId="77777777" w:rsidR="006512C8" w:rsidRPr="006E2494" w:rsidRDefault="006512C8" w:rsidP="006512C8">
      <w:pPr>
        <w:autoSpaceDE w:val="0"/>
        <w:autoSpaceDN w:val="0"/>
        <w:adjustRightInd w:val="0"/>
        <w:rPr>
          <w:rFonts w:cs="Arial"/>
          <w:color w:val="000000"/>
        </w:rPr>
      </w:pPr>
    </w:p>
    <w:p w14:paraId="253D398F" w14:textId="2EB3AFD5" w:rsidR="000F7994" w:rsidRDefault="006512C8" w:rsidP="00305ED2">
      <w:pPr>
        <w:autoSpaceDE w:val="0"/>
        <w:autoSpaceDN w:val="0"/>
        <w:adjustRightInd w:val="0"/>
        <w:rPr>
          <w:rFonts w:cs="Arial"/>
          <w:color w:val="000000"/>
        </w:rPr>
      </w:pPr>
      <w:r w:rsidRPr="006E2494">
        <w:rPr>
          <w:rFonts w:cs="Arial"/>
          <w:color w:val="000000"/>
        </w:rPr>
        <w:t xml:space="preserve">La cession des droits telle que décrite ci-dessus est consentie par le titulaire </w:t>
      </w:r>
      <w:r>
        <w:rPr>
          <w:rFonts w:cs="Arial"/>
          <w:color w:val="000000"/>
        </w:rPr>
        <w:t>de l’accord-cadre à l’acheteur</w:t>
      </w:r>
      <w:r w:rsidRPr="006E2494">
        <w:rPr>
          <w:rFonts w:cs="Arial"/>
          <w:color w:val="000000"/>
        </w:rPr>
        <w:t xml:space="preserve"> pour toute exploitation ensemble ou séparément, à titre</w:t>
      </w:r>
      <w:r>
        <w:rPr>
          <w:rFonts w:cs="Arial"/>
          <w:color w:val="000000"/>
        </w:rPr>
        <w:t xml:space="preserve"> </w:t>
      </w:r>
      <w:r w:rsidRPr="006E2494">
        <w:rPr>
          <w:rFonts w:cs="Arial"/>
          <w:color w:val="000000"/>
        </w:rPr>
        <w:t>principal ou accessoire dans le cadre de campagnes de communication, actuelles ou à venir,</w:t>
      </w:r>
      <w:r>
        <w:rPr>
          <w:rFonts w:cs="Arial"/>
          <w:color w:val="000000"/>
        </w:rPr>
        <w:t xml:space="preserve"> de l’acheteur</w:t>
      </w:r>
      <w:r w:rsidRPr="006E2494">
        <w:rPr>
          <w:rFonts w:cs="Arial"/>
          <w:color w:val="000000"/>
        </w:rPr>
        <w:t xml:space="preserve"> </w:t>
      </w:r>
      <w:r>
        <w:rPr>
          <w:rFonts w:cs="Arial"/>
          <w:color w:val="000000"/>
        </w:rPr>
        <w:t>de l’accord-cadre</w:t>
      </w:r>
      <w:r w:rsidRPr="006E2494">
        <w:rPr>
          <w:rFonts w:cs="Arial"/>
          <w:color w:val="000000"/>
        </w:rPr>
        <w:t>, interne ou externe, qu’elle</w:t>
      </w:r>
      <w:r>
        <w:rPr>
          <w:rFonts w:cs="Arial"/>
          <w:color w:val="000000"/>
        </w:rPr>
        <w:t xml:space="preserve"> </w:t>
      </w:r>
      <w:r w:rsidRPr="006E2494">
        <w:rPr>
          <w:rFonts w:cs="Arial"/>
          <w:color w:val="000000"/>
        </w:rPr>
        <w:t xml:space="preserve">ait lieu en France ou à l’étranger, à titre gratuit ou payant par </w:t>
      </w:r>
      <w:r>
        <w:rPr>
          <w:rFonts w:cs="Arial"/>
          <w:color w:val="000000"/>
        </w:rPr>
        <w:t>l’acheteur</w:t>
      </w:r>
      <w:r w:rsidRPr="006E2494">
        <w:rPr>
          <w:rFonts w:cs="Arial"/>
          <w:color w:val="000000"/>
        </w:rPr>
        <w:t xml:space="preserve"> ou un tiers. Les exploitations sont notamment la publication dans les journaux,</w:t>
      </w:r>
      <w:r>
        <w:rPr>
          <w:rFonts w:cs="Arial"/>
          <w:color w:val="000000"/>
        </w:rPr>
        <w:t xml:space="preserve"> </w:t>
      </w:r>
      <w:r w:rsidRPr="006E2494">
        <w:rPr>
          <w:rFonts w:cs="Arial"/>
          <w:color w:val="000000"/>
        </w:rPr>
        <w:t>magazines, revues, internes, régionales, nationales ou internationales, brochures, dépliants,</w:t>
      </w:r>
      <w:r>
        <w:rPr>
          <w:rFonts w:cs="Arial"/>
          <w:color w:val="000000"/>
        </w:rPr>
        <w:t xml:space="preserve"> </w:t>
      </w:r>
      <w:r w:rsidRPr="006E2494">
        <w:rPr>
          <w:rFonts w:cs="Arial"/>
          <w:color w:val="000000"/>
        </w:rPr>
        <w:t>plaquettes, prospectus, revues, dossiers de presse, communiqués de presse, chaînes de</w:t>
      </w:r>
      <w:r>
        <w:rPr>
          <w:rFonts w:cs="Arial"/>
          <w:color w:val="000000"/>
        </w:rPr>
        <w:t xml:space="preserve"> </w:t>
      </w:r>
      <w:r w:rsidRPr="006E2494">
        <w:rPr>
          <w:rFonts w:cs="Arial"/>
          <w:color w:val="000000"/>
        </w:rPr>
        <w:t>télévision internes, régionales, nationales ou internationales, réseaux internes, intranet et</w:t>
      </w:r>
      <w:r>
        <w:rPr>
          <w:rFonts w:cs="Arial"/>
          <w:color w:val="000000"/>
        </w:rPr>
        <w:t xml:space="preserve"> </w:t>
      </w:r>
      <w:r w:rsidRPr="006E2494">
        <w:rPr>
          <w:rFonts w:cs="Arial"/>
          <w:color w:val="000000"/>
        </w:rPr>
        <w:t>Internet, s</w:t>
      </w:r>
      <w:r>
        <w:rPr>
          <w:rFonts w:cs="Arial"/>
          <w:color w:val="000000"/>
        </w:rPr>
        <w:t>ur les sites de l’acheteur</w:t>
      </w:r>
      <w:r w:rsidRPr="006E2494">
        <w:rPr>
          <w:rFonts w:cs="Arial"/>
          <w:color w:val="000000"/>
        </w:rPr>
        <w:t>, tous sites d’information ou</w:t>
      </w:r>
      <w:r>
        <w:rPr>
          <w:rFonts w:cs="Arial"/>
          <w:color w:val="000000"/>
        </w:rPr>
        <w:t xml:space="preserve"> </w:t>
      </w:r>
      <w:r w:rsidRPr="006E2494">
        <w:rPr>
          <w:rFonts w:cs="Arial"/>
          <w:color w:val="000000"/>
        </w:rPr>
        <w:t xml:space="preserve">tous sites en lien avec les missions de service public </w:t>
      </w:r>
      <w:r>
        <w:rPr>
          <w:rFonts w:cs="Arial"/>
          <w:color w:val="000000"/>
        </w:rPr>
        <w:t>de l’acheteur</w:t>
      </w:r>
      <w:r w:rsidRPr="006E2494">
        <w:rPr>
          <w:rFonts w:cs="Arial"/>
          <w:color w:val="000000"/>
        </w:rPr>
        <w:t>.</w:t>
      </w:r>
    </w:p>
    <w:p w14:paraId="09B5A4FB" w14:textId="77777777" w:rsidR="008E25F9" w:rsidRPr="00E85775" w:rsidRDefault="008E25F9" w:rsidP="00C7548A"/>
    <w:p w14:paraId="040AA62A" w14:textId="104B6484" w:rsidR="00E85775" w:rsidRPr="00E85775" w:rsidRDefault="005B1CE1" w:rsidP="000F7994">
      <w:pPr>
        <w:pStyle w:val="Titre2"/>
      </w:pPr>
      <w:bookmarkStart w:id="162" w:name="_Toc507666624"/>
      <w:bookmarkStart w:id="163" w:name="_Toc50109561"/>
      <w:bookmarkStart w:id="164" w:name="_Toc50113989"/>
      <w:bookmarkStart w:id="165" w:name="_Toc191549620"/>
      <w:bookmarkStart w:id="166" w:name="_Toc193726969"/>
      <w:bookmarkStart w:id="167" w:name="_Toc202194325"/>
      <w:r>
        <w:t>6.</w:t>
      </w:r>
      <w:r w:rsidR="00AE6C72">
        <w:rPr>
          <w:lang w:val="fr-FR"/>
        </w:rPr>
        <w:t>8</w:t>
      </w:r>
      <w:r w:rsidR="00E85775" w:rsidRPr="00E85775">
        <w:t>. Réparation des dommages.</w:t>
      </w:r>
      <w:bookmarkEnd w:id="162"/>
      <w:bookmarkEnd w:id="163"/>
      <w:bookmarkEnd w:id="164"/>
      <w:bookmarkEnd w:id="165"/>
      <w:bookmarkEnd w:id="166"/>
      <w:bookmarkEnd w:id="167"/>
    </w:p>
    <w:p w14:paraId="27953C1A" w14:textId="77777777" w:rsidR="00E85775" w:rsidRPr="00E85775" w:rsidRDefault="00E85775" w:rsidP="00C7548A"/>
    <w:p w14:paraId="232F76AE" w14:textId="2E6E2714" w:rsidR="00E85775" w:rsidRPr="00E85775" w:rsidRDefault="005B1CE1" w:rsidP="00C7548A">
      <w:r w:rsidRPr="005B1CE1">
        <w:rPr>
          <w:b/>
        </w:rPr>
        <w:t>6.</w:t>
      </w:r>
      <w:r w:rsidR="00AE6C72">
        <w:rPr>
          <w:b/>
        </w:rPr>
        <w:t>8</w:t>
      </w:r>
      <w:r w:rsidR="00E85775" w:rsidRPr="005B1CE1">
        <w:rPr>
          <w:b/>
        </w:rPr>
        <w:t>.1</w:t>
      </w:r>
      <w:r w:rsidR="00E85775" w:rsidRPr="00D166AE">
        <w:t xml:space="preserve">. Conformément aux dispositions de l'article 8 du </w:t>
      </w:r>
      <w:r w:rsidR="00D166AE" w:rsidRPr="00D166AE">
        <w:t>CCAG/</w:t>
      </w:r>
      <w:r w:rsidR="00E85775" w:rsidRPr="00D166AE">
        <w:t>PI, les dommages de toute nature causés au</w:t>
      </w:r>
      <w:r w:rsidR="00E85775" w:rsidRPr="00E85775">
        <w:t xml:space="preserve"> personnel ou aux biens de la personne publique par le titulaire du fait de l'exécution </w:t>
      </w:r>
      <w:r w:rsidR="0037147F">
        <w:t>de l’accord-cadre</w:t>
      </w:r>
      <w:r w:rsidR="00E85775" w:rsidRPr="00E85775">
        <w:t>, sont à la charge du titulaire.</w:t>
      </w:r>
    </w:p>
    <w:p w14:paraId="6EE8C4C1" w14:textId="77777777" w:rsidR="00E85775" w:rsidRPr="00E85775" w:rsidRDefault="00E85775" w:rsidP="00C7548A"/>
    <w:p w14:paraId="72D10E41" w14:textId="77777777" w:rsidR="00E85775" w:rsidRPr="00E85775" w:rsidRDefault="00E85775" w:rsidP="00C7548A">
      <w:r w:rsidRPr="00E85775">
        <w:t xml:space="preserve">Les dommages de toute nature causés au personnel ou aux biens du titulaire par la personne publique du fait de l'exécution </w:t>
      </w:r>
      <w:r w:rsidR="0037147F">
        <w:t>de l’accord-cadre</w:t>
      </w:r>
      <w:r w:rsidRPr="00E85775">
        <w:t xml:space="preserve"> sont à la charge de la personne publique. </w:t>
      </w:r>
    </w:p>
    <w:p w14:paraId="591CD46A" w14:textId="77777777" w:rsidR="00E85775" w:rsidRPr="00E85775" w:rsidRDefault="00E85775" w:rsidP="00C7548A"/>
    <w:p w14:paraId="420DC9A3" w14:textId="4C54F8F0" w:rsidR="00E85775" w:rsidRPr="00E85775" w:rsidRDefault="005B1CE1" w:rsidP="00C7548A">
      <w:r w:rsidRPr="005B1CE1">
        <w:rPr>
          <w:b/>
        </w:rPr>
        <w:t>6.</w:t>
      </w:r>
      <w:r w:rsidR="00AE6C72">
        <w:rPr>
          <w:b/>
        </w:rPr>
        <w:t>8</w:t>
      </w:r>
      <w:r w:rsidR="00E85775" w:rsidRPr="005B1CE1">
        <w:rPr>
          <w:b/>
        </w:rPr>
        <w:t>.2</w:t>
      </w:r>
      <w:r w:rsidR="00E85775" w:rsidRPr="00E85775">
        <w:t xml:space="preserve">. Tant que les fournitures restent la propriété du titulaire, celui-ci est, sauf faute </w:t>
      </w:r>
      <w:r w:rsidR="00152248">
        <w:t>de l’acheteur</w:t>
      </w:r>
      <w:r w:rsidR="00E85775" w:rsidRPr="00E85775">
        <w:t>,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25FD57F8" w14:textId="77777777" w:rsidR="00E85775" w:rsidRPr="00E85775" w:rsidRDefault="00E85775" w:rsidP="00C7548A"/>
    <w:p w14:paraId="03249233" w14:textId="33C7CEAC" w:rsidR="00E85775" w:rsidRPr="00E85775" w:rsidRDefault="005B1CE1" w:rsidP="00C7548A">
      <w:r w:rsidRPr="005B1CE1">
        <w:rPr>
          <w:b/>
        </w:rPr>
        <w:t>6.</w:t>
      </w:r>
      <w:r w:rsidR="00AE6C72">
        <w:rPr>
          <w:b/>
        </w:rPr>
        <w:t>8</w:t>
      </w:r>
      <w:r w:rsidR="00E85775" w:rsidRPr="005B1CE1">
        <w:rPr>
          <w:b/>
        </w:rPr>
        <w:t>.3</w:t>
      </w:r>
      <w:r w:rsidR="00E85775" w:rsidRPr="00E85775">
        <w:t>. Le titulaire garantit la personne publique contre les sinistres ayant leur origine dans le matériel qu'il fournit ou dans les agissements de ses préposés et affectant les locaux où ce matériel, y compris contre le recours des voisins.</w:t>
      </w:r>
    </w:p>
    <w:p w14:paraId="2D095E7C" w14:textId="77777777" w:rsidR="00E85775" w:rsidRPr="00E85775" w:rsidRDefault="00E85775" w:rsidP="00C7548A"/>
    <w:p w14:paraId="5B7A781D" w14:textId="4F333127" w:rsidR="00E85775" w:rsidRPr="00E85775" w:rsidRDefault="005B1CE1" w:rsidP="000F7994">
      <w:pPr>
        <w:pStyle w:val="Titre2"/>
      </w:pPr>
      <w:bookmarkStart w:id="168" w:name="_Toc507666625"/>
      <w:bookmarkStart w:id="169" w:name="_Toc50109562"/>
      <w:bookmarkStart w:id="170" w:name="_Toc50113990"/>
      <w:bookmarkStart w:id="171" w:name="_Toc191549621"/>
      <w:bookmarkStart w:id="172" w:name="_Toc193726970"/>
      <w:bookmarkStart w:id="173" w:name="_Toc202194326"/>
      <w:r>
        <w:t>6.</w:t>
      </w:r>
      <w:r w:rsidR="00AE6C72">
        <w:rPr>
          <w:lang w:val="fr-FR"/>
        </w:rPr>
        <w:t>9</w:t>
      </w:r>
      <w:r w:rsidR="00E85775" w:rsidRPr="00E85775">
        <w:t>. Assurance.</w:t>
      </w:r>
      <w:bookmarkEnd w:id="168"/>
      <w:bookmarkEnd w:id="169"/>
      <w:bookmarkEnd w:id="170"/>
      <w:bookmarkEnd w:id="171"/>
      <w:bookmarkEnd w:id="172"/>
      <w:bookmarkEnd w:id="173"/>
    </w:p>
    <w:p w14:paraId="045EE2CE" w14:textId="77777777" w:rsidR="00E85775" w:rsidRPr="00E85775" w:rsidRDefault="00E85775" w:rsidP="00C7548A"/>
    <w:p w14:paraId="472FAC63" w14:textId="708689BE" w:rsidR="00E85775" w:rsidRPr="00E85775" w:rsidRDefault="005B1CE1" w:rsidP="00C7548A">
      <w:r w:rsidRPr="005B1CE1">
        <w:rPr>
          <w:b/>
        </w:rPr>
        <w:t>6.</w:t>
      </w:r>
      <w:r w:rsidR="00AE6C72">
        <w:rPr>
          <w:b/>
        </w:rPr>
        <w:t>9</w:t>
      </w:r>
      <w:r w:rsidR="00E85775" w:rsidRPr="005B1CE1">
        <w:rPr>
          <w:b/>
        </w:rPr>
        <w:t>.1</w:t>
      </w:r>
      <w:r w:rsidR="00E85775" w:rsidRPr="00E85775">
        <w:t>. Conformément aux dispositions de l'article 9</w:t>
      </w:r>
      <w:r w:rsidR="005F5BF1">
        <w:t>.1</w:t>
      </w:r>
      <w:r w:rsidR="00AE6C72">
        <w:t>.</w:t>
      </w:r>
      <w:r w:rsidR="00E85775" w:rsidRPr="00E85775">
        <w:t xml:space="preserve"> </w:t>
      </w:r>
      <w:proofErr w:type="gramStart"/>
      <w:r w:rsidR="00E85775" w:rsidRPr="00E85775">
        <w:t>du</w:t>
      </w:r>
      <w:proofErr w:type="gramEnd"/>
      <w:r w:rsidR="00E85775" w:rsidRPr="00E85775">
        <w:t xml:space="preserve"> </w:t>
      </w:r>
      <w:r w:rsidR="00D166AE" w:rsidRPr="00D166AE">
        <w:t>CCAG/PI</w:t>
      </w:r>
      <w:r w:rsidR="00D166AE">
        <w:t>,</w:t>
      </w:r>
      <w:r w:rsidR="00D166AE" w:rsidRPr="00E85775">
        <w:t xml:space="preserve"> </w:t>
      </w:r>
      <w:r w:rsidR="00E85775" w:rsidRPr="00E85775">
        <w:t xml:space="preserve">le titulaire doit contracter les assurances permettant de garantir sa responsabilité à l'égard </w:t>
      </w:r>
      <w:r w:rsidR="00152248">
        <w:t>de l’acheteur</w:t>
      </w:r>
      <w:r w:rsidR="00152248" w:rsidRPr="00E85775">
        <w:t xml:space="preserve"> </w:t>
      </w:r>
      <w:r w:rsidR="00E85775" w:rsidRPr="00E85775">
        <w:t>et des tiers, victimes d'accidents ou de dommages causés par l'exécution des prestations.</w:t>
      </w:r>
    </w:p>
    <w:p w14:paraId="0AF52A9C" w14:textId="77777777" w:rsidR="00E85775" w:rsidRPr="00E85775" w:rsidRDefault="00E85775" w:rsidP="00C7548A"/>
    <w:p w14:paraId="7A705193" w14:textId="4286F780" w:rsidR="00E85775" w:rsidRPr="00E85775" w:rsidRDefault="00E85775" w:rsidP="00C7548A">
      <w:r w:rsidRPr="005B1CE1">
        <w:rPr>
          <w:b/>
        </w:rPr>
        <w:t>6.</w:t>
      </w:r>
      <w:r w:rsidR="00AE6C72">
        <w:rPr>
          <w:b/>
        </w:rPr>
        <w:t>9</w:t>
      </w:r>
      <w:r w:rsidRPr="005B1CE1">
        <w:rPr>
          <w:b/>
        </w:rPr>
        <w:t>.2</w:t>
      </w:r>
      <w:r w:rsidRPr="00E85775">
        <w:t xml:space="preserve">. </w:t>
      </w:r>
      <w:r w:rsidRPr="004726AC">
        <w:t>Conformément aux dispositions de</w:t>
      </w:r>
      <w:r w:rsidRPr="00E85775">
        <w:rPr>
          <w:b/>
          <w:color w:val="FF0000"/>
        </w:rPr>
        <w:t xml:space="preserve"> </w:t>
      </w:r>
      <w:r w:rsidRPr="00E85775">
        <w:t>l’article 9.2</w:t>
      </w:r>
      <w:r w:rsidR="00AE6C72">
        <w:t>.</w:t>
      </w:r>
      <w:r w:rsidRPr="00E85775">
        <w:t xml:space="preserve"> </w:t>
      </w:r>
      <w:proofErr w:type="gramStart"/>
      <w:r w:rsidRPr="00E85775">
        <w:t>du</w:t>
      </w:r>
      <w:proofErr w:type="gramEnd"/>
      <w:r w:rsidRPr="00E85775">
        <w:t xml:space="preserve"> </w:t>
      </w:r>
      <w:r w:rsidR="00D166AE" w:rsidRPr="00D166AE">
        <w:t>CCAG/PI</w:t>
      </w:r>
      <w:r w:rsidR="00D166AE">
        <w:t>,</w:t>
      </w:r>
      <w:r w:rsidR="00D166AE" w:rsidRPr="00E85775">
        <w:t xml:space="preserve"> </w:t>
      </w:r>
      <w:r w:rsidRPr="00E85775">
        <w:t xml:space="preserve">il doit justifier dans un délai de quinze jours à compter de la notification </w:t>
      </w:r>
      <w:r w:rsidR="0037147F">
        <w:t>de l’accord-cadre</w:t>
      </w:r>
      <w:r w:rsidRPr="00E85775">
        <w:t xml:space="preserve"> et avant tout début d'exécution de celui-ci, qu'il est titulaire de ces contrats d'assurances, au moyen d'une attestation établissant l'étendue de la responsabilité de la garantie.</w:t>
      </w:r>
    </w:p>
    <w:p w14:paraId="41F6695E" w14:textId="77777777" w:rsidR="00E85775" w:rsidRPr="00E85775" w:rsidRDefault="00E85775" w:rsidP="00C7548A"/>
    <w:p w14:paraId="25350375" w14:textId="77777777" w:rsidR="00E85775" w:rsidRPr="00E85775" w:rsidRDefault="00E85775" w:rsidP="00C7548A">
      <w:r w:rsidRPr="00E85775">
        <w:t xml:space="preserve">A tout moment durant l'exécution </w:t>
      </w:r>
      <w:r w:rsidR="0037147F">
        <w:t>de l’accord-cadre</w:t>
      </w:r>
      <w:r w:rsidRPr="00E85775">
        <w:t xml:space="preserve">, le titulaire doit être en mesure de produire cette attestation, sur demande </w:t>
      </w:r>
      <w:r w:rsidR="005C51D5">
        <w:t>de l’acheteur</w:t>
      </w:r>
      <w:r w:rsidRPr="00E85775">
        <w:t xml:space="preserve"> et dans un délai de quinze</w:t>
      </w:r>
      <w:r w:rsidR="00152248">
        <w:t xml:space="preserve"> (15)</w:t>
      </w:r>
      <w:r w:rsidRPr="00E85775">
        <w:t xml:space="preserve"> jours à compter de la réception de la demande.</w:t>
      </w:r>
    </w:p>
    <w:p w14:paraId="0A67061B" w14:textId="77777777" w:rsidR="00D166AE" w:rsidRPr="00E85775" w:rsidRDefault="00D166AE" w:rsidP="00C7548A"/>
    <w:p w14:paraId="2D61FD2C"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174" w:name="_Toc507666626"/>
      <w:bookmarkStart w:id="175" w:name="_Toc50109563"/>
      <w:bookmarkStart w:id="176" w:name="_Toc50113991"/>
      <w:bookmarkStart w:id="177" w:name="_Toc191549622"/>
      <w:bookmarkStart w:id="178" w:name="_Toc193726971"/>
      <w:bookmarkStart w:id="179" w:name="_Toc202194327"/>
      <w:r w:rsidRPr="00CD502D">
        <w:rPr>
          <w:rFonts w:ascii="Arial" w:hAnsi="Arial" w:cs="Arial"/>
          <w:sz w:val="22"/>
          <w:szCs w:val="22"/>
        </w:rPr>
        <w:t>ARTICLE 7 - SOUS-TRAITANCE DE PRESTATIONS.</w:t>
      </w:r>
      <w:bookmarkEnd w:id="174"/>
      <w:bookmarkEnd w:id="175"/>
      <w:bookmarkEnd w:id="176"/>
      <w:bookmarkEnd w:id="177"/>
      <w:bookmarkEnd w:id="178"/>
      <w:bookmarkEnd w:id="179"/>
    </w:p>
    <w:p w14:paraId="233A3FC7" w14:textId="77777777" w:rsidR="00E85775" w:rsidRPr="00E85775" w:rsidRDefault="00E85775" w:rsidP="00C7548A"/>
    <w:p w14:paraId="0CAD7104" w14:textId="77777777" w:rsidR="00E85775" w:rsidRPr="00E85775" w:rsidRDefault="00E85775" w:rsidP="000F7994">
      <w:pPr>
        <w:pStyle w:val="Titre2"/>
      </w:pPr>
      <w:bookmarkStart w:id="180" w:name="_Toc507666627"/>
      <w:bookmarkStart w:id="181" w:name="_Toc50109564"/>
      <w:bookmarkStart w:id="182" w:name="_Toc191549623"/>
      <w:bookmarkStart w:id="183" w:name="_Toc193726972"/>
      <w:bookmarkStart w:id="184" w:name="_Toc202194328"/>
      <w:r w:rsidRPr="00E85775">
        <w:t>7.1. Généralités.</w:t>
      </w:r>
      <w:bookmarkEnd w:id="180"/>
      <w:bookmarkEnd w:id="181"/>
      <w:bookmarkEnd w:id="182"/>
      <w:bookmarkEnd w:id="183"/>
      <w:bookmarkEnd w:id="184"/>
    </w:p>
    <w:p w14:paraId="74D55102" w14:textId="77777777" w:rsidR="00E85775" w:rsidRPr="00E85775" w:rsidRDefault="00E85775" w:rsidP="00C7548A"/>
    <w:p w14:paraId="3691C086" w14:textId="3CEF7AAB" w:rsidR="00E85775" w:rsidRPr="00E85775" w:rsidRDefault="00B54250" w:rsidP="00C7548A">
      <w:r>
        <w:t>Conformément à l’article 3.</w:t>
      </w:r>
      <w:r w:rsidRPr="00BC4C61">
        <w:rPr>
          <w:color w:val="000000" w:themeColor="text1"/>
        </w:rPr>
        <w:t>6</w:t>
      </w:r>
      <w:r w:rsidR="008B160D">
        <w:rPr>
          <w:color w:val="000000" w:themeColor="text1"/>
        </w:rPr>
        <w:t>.</w:t>
      </w:r>
      <w:r w:rsidRPr="00BC4C61">
        <w:rPr>
          <w:color w:val="000000" w:themeColor="text1"/>
        </w:rPr>
        <w:t xml:space="preserve"> </w:t>
      </w:r>
      <w:proofErr w:type="gramStart"/>
      <w:r w:rsidRPr="00BC4C61">
        <w:rPr>
          <w:color w:val="000000" w:themeColor="text1"/>
        </w:rPr>
        <w:t>du</w:t>
      </w:r>
      <w:proofErr w:type="gramEnd"/>
      <w:r w:rsidRPr="00BC4C61">
        <w:rPr>
          <w:color w:val="000000" w:themeColor="text1"/>
        </w:rPr>
        <w:t xml:space="preserve"> CCAG/PI, le titulaire </w:t>
      </w:r>
      <w:r w:rsidRPr="00E85775">
        <w:t xml:space="preserve">peut sous-traiter l’exécution de certaines parties de son </w:t>
      </w:r>
      <w:r>
        <w:t>accord-cadre</w:t>
      </w:r>
      <w:r w:rsidRPr="00E85775">
        <w:t xml:space="preserve">, sous réserve de l’acceptation </w:t>
      </w:r>
      <w:r>
        <w:t>du ou des sous-traitants par l’acheteur désigné à l’article 5.1</w:t>
      </w:r>
      <w:r w:rsidR="008B160D">
        <w:t>.</w:t>
      </w:r>
      <w:r>
        <w:t xml:space="preserve"> </w:t>
      </w:r>
      <w:proofErr w:type="gramStart"/>
      <w:r w:rsidRPr="00E85775">
        <w:t>et</w:t>
      </w:r>
      <w:proofErr w:type="gramEnd"/>
      <w:r w:rsidRPr="00E85775">
        <w:t xml:space="preserve"> de l’agrément par lui des conditions de paiement de chaque contrat de sous-traitance</w:t>
      </w:r>
      <w:r w:rsidR="00E85775" w:rsidRPr="00E85775">
        <w:t>.</w:t>
      </w:r>
    </w:p>
    <w:p w14:paraId="1093A5D5" w14:textId="77777777" w:rsidR="00E85775" w:rsidRPr="00E85775" w:rsidRDefault="00E85775" w:rsidP="00C7548A"/>
    <w:p w14:paraId="0B4D84FE" w14:textId="77777777" w:rsidR="00E85775" w:rsidRPr="00E85775" w:rsidRDefault="00E85775" w:rsidP="00C7548A">
      <w:r w:rsidRPr="00E85775">
        <w:t xml:space="preserve">En application des articles L. 2193-1 à L. 2193-14 et R. 2193-1 à R. 2193-22 du code de la commande publique, le sous-traitant doit remplir les conditions prévues par ces articles. </w:t>
      </w:r>
    </w:p>
    <w:p w14:paraId="37F3C8FC" w14:textId="77777777" w:rsidR="00E85775" w:rsidRPr="00E85775" w:rsidRDefault="00E85775" w:rsidP="00C7548A"/>
    <w:p w14:paraId="1E7234AE" w14:textId="77777777" w:rsidR="00E85775" w:rsidRPr="00E85775" w:rsidRDefault="00E85775" w:rsidP="00C7548A">
      <w:r w:rsidRPr="00E85775">
        <w:t xml:space="preserve">En cas de sous-traitance, le titulaire garantit que les contrats passés avec ses éventuels sous-traitants tiennent compte des obligations nées du présent </w:t>
      </w:r>
      <w:r w:rsidR="00B54250">
        <w:t>accord-cadre</w:t>
      </w:r>
      <w:r w:rsidRPr="00E85775">
        <w:t>.</w:t>
      </w:r>
    </w:p>
    <w:p w14:paraId="1E5BB57B" w14:textId="77777777" w:rsidR="00E85775" w:rsidRPr="00E85775" w:rsidRDefault="00E85775" w:rsidP="00C7548A"/>
    <w:p w14:paraId="3F4DE0FD" w14:textId="77777777" w:rsidR="00E85775" w:rsidRPr="00E85775" w:rsidRDefault="00A87FAB" w:rsidP="00C7548A">
      <w:r>
        <w:t>L’acheteur</w:t>
      </w:r>
      <w:r w:rsidR="00E85775" w:rsidRPr="00E85775">
        <w:t xml:space="preserve"> peut, s’il le souhaite, demander communication du contrat de sous-traitance au moment de la présentation du sous-traitant et en intégrer certains aspects dans l’acte spécial de sous-traitance.</w:t>
      </w:r>
    </w:p>
    <w:p w14:paraId="29BD1152" w14:textId="77777777" w:rsidR="00E85775" w:rsidRPr="00E85775" w:rsidRDefault="00E85775" w:rsidP="00C7548A"/>
    <w:p w14:paraId="554E2E3C" w14:textId="77777777" w:rsidR="00E85775" w:rsidRPr="00E85775" w:rsidRDefault="00E85775" w:rsidP="00C7548A">
      <w:pPr>
        <w:rPr>
          <w:strike/>
        </w:rPr>
      </w:pPr>
      <w:r w:rsidRPr="00E85775">
        <w:lastRenderedPageBreak/>
        <w:t xml:space="preserve">Conformément aux dispositions de l’article R. 2193-9 du code de la commande publique, lorsque le montant de la sous-traitance apparaît anormalement bas, </w:t>
      </w:r>
      <w:r w:rsidR="00A87FAB">
        <w:t>l’acheteur</w:t>
      </w:r>
      <w:r w:rsidRPr="00E85775">
        <w:t xml:space="preserve"> met en œuvre les dispositions des articles R. 2152-3 à R. 2152-5 du même code. </w:t>
      </w:r>
    </w:p>
    <w:p w14:paraId="33509D86" w14:textId="77777777" w:rsidR="00E85775" w:rsidRPr="00E85775" w:rsidRDefault="00E85775" w:rsidP="00C7548A"/>
    <w:p w14:paraId="36B7DC78" w14:textId="77777777" w:rsidR="00E85775" w:rsidRPr="00E85775" w:rsidRDefault="00E85775" w:rsidP="000F7994">
      <w:pPr>
        <w:pStyle w:val="Titre2"/>
      </w:pPr>
      <w:bookmarkStart w:id="185" w:name="_Toc507666628"/>
      <w:bookmarkStart w:id="186" w:name="_Toc50109565"/>
      <w:bookmarkStart w:id="187" w:name="_Toc191549624"/>
      <w:bookmarkStart w:id="188" w:name="_Toc193726973"/>
      <w:bookmarkStart w:id="189" w:name="_Toc202194329"/>
      <w:r w:rsidRPr="00E85775">
        <w:t xml:space="preserve">7.2. Déclaration de sous-traitance avant notification </w:t>
      </w:r>
      <w:r w:rsidR="0037147F">
        <w:t>de l’accord-cadre</w:t>
      </w:r>
      <w:r w:rsidRPr="00E85775">
        <w:t>.</w:t>
      </w:r>
      <w:bookmarkEnd w:id="185"/>
      <w:bookmarkEnd w:id="186"/>
      <w:bookmarkEnd w:id="187"/>
      <w:bookmarkEnd w:id="188"/>
      <w:bookmarkEnd w:id="189"/>
    </w:p>
    <w:p w14:paraId="4691C9AD" w14:textId="77777777" w:rsidR="00E85775" w:rsidRPr="00E85775" w:rsidRDefault="00E85775" w:rsidP="00C7548A"/>
    <w:p w14:paraId="61F2C2C5" w14:textId="77777777" w:rsidR="00E85775" w:rsidRPr="00E85775" w:rsidRDefault="00E85775" w:rsidP="00C7548A">
      <w:r w:rsidRPr="00E85775">
        <w:t xml:space="preserve">La signature </w:t>
      </w:r>
      <w:r w:rsidR="0037147F">
        <w:t>de l’accord-cadre</w:t>
      </w:r>
      <w:r w:rsidRPr="00E85775">
        <w:t xml:space="preserve"> vaut acceptation des sous-traitants déclarés avant notification </w:t>
      </w:r>
      <w:r w:rsidR="0037147F">
        <w:t>de l’accord-cadre</w:t>
      </w:r>
      <w:r w:rsidRPr="00E85775">
        <w:t xml:space="preserve"> et agrément de leurs conditions de paiement.</w:t>
      </w:r>
    </w:p>
    <w:p w14:paraId="3926E000" w14:textId="77777777" w:rsidR="00E85775" w:rsidRPr="00E85775" w:rsidRDefault="00E85775" w:rsidP="00C7548A"/>
    <w:p w14:paraId="236C3113" w14:textId="77777777" w:rsidR="00E85775" w:rsidRPr="00E85775" w:rsidRDefault="00E85775" w:rsidP="000F7994">
      <w:pPr>
        <w:pStyle w:val="Titre2"/>
      </w:pPr>
      <w:bookmarkStart w:id="190" w:name="_Toc507666629"/>
      <w:bookmarkStart w:id="191" w:name="_Toc50109566"/>
      <w:bookmarkStart w:id="192" w:name="_Toc191549625"/>
      <w:bookmarkStart w:id="193" w:name="_Toc193726974"/>
      <w:bookmarkStart w:id="194" w:name="_Toc202194330"/>
      <w:r w:rsidRPr="00E85775">
        <w:t xml:space="preserve">7.3. Déclaration de sous-traitance après notification </w:t>
      </w:r>
      <w:r w:rsidR="0037147F">
        <w:t>de l’accord-cadre</w:t>
      </w:r>
      <w:r w:rsidRPr="00E85775">
        <w:t>.</w:t>
      </w:r>
      <w:bookmarkEnd w:id="190"/>
      <w:bookmarkEnd w:id="191"/>
      <w:bookmarkEnd w:id="192"/>
      <w:bookmarkEnd w:id="193"/>
      <w:bookmarkEnd w:id="194"/>
    </w:p>
    <w:p w14:paraId="08A36DEA" w14:textId="77777777" w:rsidR="00E85775" w:rsidRPr="00E85775" w:rsidRDefault="00E85775" w:rsidP="00C7548A"/>
    <w:p w14:paraId="00BC4C7B" w14:textId="77777777" w:rsidR="00E85775" w:rsidRPr="00E85775" w:rsidRDefault="00E85775" w:rsidP="00C7548A">
      <w:r w:rsidRPr="00E85775">
        <w:t xml:space="preserve">Si un sous-traitant est introduit en cours de </w:t>
      </w:r>
      <w:r w:rsidR="004735BC">
        <w:t>accord-cadre</w:t>
      </w:r>
      <w:r w:rsidRPr="00E85775">
        <w:t>, le titulaire a l’obligation de le déclarer et de faire agréer ses conditions de paiement.</w:t>
      </w:r>
    </w:p>
    <w:p w14:paraId="52CEAD13" w14:textId="77777777" w:rsidR="00E85775" w:rsidRPr="00E85775" w:rsidRDefault="00E85775" w:rsidP="00C7548A"/>
    <w:p w14:paraId="5DD29A0D" w14:textId="7527C847" w:rsidR="00E85775" w:rsidRPr="00E85775" w:rsidRDefault="00E85775" w:rsidP="00C7548A">
      <w:r w:rsidRPr="00E85775">
        <w:t xml:space="preserve">Les demandes d’acceptation de sous-traitants doivent être adressées par lettre recommandée avec avis de réception ou </w:t>
      </w:r>
      <w:r w:rsidR="0083565B">
        <w:t xml:space="preserve">courriel avec accusé de réception ou </w:t>
      </w:r>
      <w:r w:rsidRPr="00E85775">
        <w:t xml:space="preserve">remises contre récépissé </w:t>
      </w:r>
      <w:r w:rsidR="00B54250">
        <w:t>à l’acheteur désigné à l’article 5.1</w:t>
      </w:r>
      <w:r w:rsidR="00DB43E4">
        <w:t>.1</w:t>
      </w:r>
      <w:r w:rsidR="008B160D">
        <w:t>.</w:t>
      </w:r>
      <w:r w:rsidR="00B54250" w:rsidRPr="00E85775">
        <w:t xml:space="preserve"> </w:t>
      </w:r>
      <w:proofErr w:type="gramStart"/>
      <w:r w:rsidR="00B54250" w:rsidRPr="00E85775">
        <w:t>ou</w:t>
      </w:r>
      <w:proofErr w:type="gramEnd"/>
      <w:r w:rsidR="00B54250" w:rsidRPr="00E85775">
        <w:t xml:space="preserve"> son représentant</w:t>
      </w:r>
      <w:r w:rsidRPr="00E85775">
        <w:t>.</w:t>
      </w:r>
    </w:p>
    <w:p w14:paraId="736CDC75" w14:textId="77777777" w:rsidR="00E85775" w:rsidRPr="00E85775" w:rsidRDefault="00E85775" w:rsidP="00C7548A"/>
    <w:p w14:paraId="7D11E854" w14:textId="39BBFBA5" w:rsidR="00B870A3" w:rsidRPr="00904A82" w:rsidRDefault="00904A82" w:rsidP="00C7548A">
      <w:r w:rsidRPr="00904A82">
        <w:t>A cette fin, le titulaire adresse une « Déclaration de sous-traitant »</w:t>
      </w:r>
      <w:r w:rsidRPr="00B54250">
        <w:rPr>
          <w:i/>
          <w:color w:val="000000" w:themeColor="text1"/>
        </w:rPr>
        <w:t>.</w:t>
      </w:r>
      <w:r w:rsidRPr="00B54250">
        <w:rPr>
          <w:color w:val="000000" w:themeColor="text1"/>
        </w:rPr>
        <w:t xml:space="preserve"> </w:t>
      </w:r>
      <w:r w:rsidRPr="00904A82">
        <w:t xml:space="preserve">Cette déclaration comprend les renseignements figurant à l’article R. 2193-1 du code de la commande publique. </w:t>
      </w:r>
    </w:p>
    <w:p w14:paraId="1C158663" w14:textId="77777777" w:rsidR="00904A82" w:rsidRPr="00904A82" w:rsidRDefault="00904A82" w:rsidP="00C7548A"/>
    <w:p w14:paraId="00D15531" w14:textId="77777777" w:rsidR="00E85775" w:rsidRPr="00E85775" w:rsidRDefault="00E85775" w:rsidP="000F7994">
      <w:pPr>
        <w:pStyle w:val="Titre2"/>
      </w:pPr>
      <w:bookmarkStart w:id="195" w:name="_Toc507666630"/>
      <w:bookmarkStart w:id="196" w:name="_Toc50109567"/>
      <w:bookmarkStart w:id="197" w:name="_Toc191549626"/>
      <w:bookmarkStart w:id="198" w:name="_Toc193726975"/>
      <w:bookmarkStart w:id="199" w:name="_Toc202194331"/>
      <w:r w:rsidRPr="00E85775">
        <w:t xml:space="preserve">7.4. Responsabilité du titulaire envers </w:t>
      </w:r>
      <w:r w:rsidR="00A87FAB">
        <w:t>l’acheteur</w:t>
      </w:r>
      <w:r w:rsidRPr="00E85775">
        <w:t xml:space="preserve"> et le sous-traitant.</w:t>
      </w:r>
      <w:bookmarkEnd w:id="195"/>
      <w:bookmarkEnd w:id="196"/>
      <w:bookmarkEnd w:id="197"/>
      <w:bookmarkEnd w:id="198"/>
      <w:bookmarkEnd w:id="199"/>
    </w:p>
    <w:p w14:paraId="79BDE861" w14:textId="77777777" w:rsidR="00E85775" w:rsidRPr="00E85775" w:rsidRDefault="00E85775" w:rsidP="00C7548A"/>
    <w:p w14:paraId="0588B832" w14:textId="51854848" w:rsidR="00E85775" w:rsidRPr="00E85775" w:rsidRDefault="00E85775" w:rsidP="00C7548A">
      <w:r w:rsidRPr="00E85775">
        <w:t>Le titulaire a recours à la sous-traitance sous sa responsabilité et demeure personnellement responsable de l'exécution devant le maître d'ouvrage de toutes les obligations de celui-ci (articles L. 2193-1 à L. 2193-14 et R. 2193-1 à R. 2193-22 du code de la commande publique)</w:t>
      </w:r>
      <w:r w:rsidR="005F5BF1">
        <w:t>.</w:t>
      </w:r>
      <w:r w:rsidRPr="00E85775">
        <w:t xml:space="preserve"> </w:t>
      </w:r>
    </w:p>
    <w:p w14:paraId="690F04D8" w14:textId="77777777" w:rsidR="00E85775" w:rsidRPr="00E85775" w:rsidRDefault="00E85775" w:rsidP="00C7548A"/>
    <w:p w14:paraId="0039B288" w14:textId="77777777" w:rsidR="00E85775" w:rsidRPr="00E85775" w:rsidRDefault="00E85775" w:rsidP="00C7548A">
      <w:r w:rsidRPr="00E85775">
        <w:t>Il répond notamment des fautes ou malfaçons commises par son sous-traitant.</w:t>
      </w:r>
    </w:p>
    <w:p w14:paraId="4082B9A3" w14:textId="77777777" w:rsidR="00E85775" w:rsidRPr="00E85775" w:rsidRDefault="00E85775" w:rsidP="00C7548A"/>
    <w:p w14:paraId="72187ED3" w14:textId="77777777" w:rsidR="00E85775" w:rsidRPr="00E85775" w:rsidRDefault="00E85775" w:rsidP="00C7548A">
      <w:r w:rsidRPr="00E85775">
        <w:t xml:space="preserve">Le titulaire </w:t>
      </w:r>
      <w:r w:rsidR="0037147F">
        <w:t>de l’accord-cadre</w:t>
      </w:r>
      <w:r w:rsidRPr="00E85775">
        <w:t xml:space="preserve"> reste intégralement tenu envers son sous-traitant qui n'aurait pas été agréé et il doit s’acquitter de ses obligations contractuelles, notamment financières à son égard.</w:t>
      </w:r>
    </w:p>
    <w:p w14:paraId="30C6605C" w14:textId="77777777" w:rsidR="00E85775" w:rsidRPr="00E85775" w:rsidRDefault="00E85775" w:rsidP="00C7548A"/>
    <w:p w14:paraId="456B7F11" w14:textId="77777777" w:rsidR="00E85775" w:rsidRPr="00E85775" w:rsidRDefault="00E85775" w:rsidP="000F7994">
      <w:pPr>
        <w:pStyle w:val="Titre2"/>
      </w:pPr>
      <w:bookmarkStart w:id="200" w:name="_Toc507666631"/>
      <w:bookmarkStart w:id="201" w:name="_Toc50109568"/>
      <w:bookmarkStart w:id="202" w:name="_Toc191549627"/>
      <w:bookmarkStart w:id="203" w:name="_Toc193726976"/>
      <w:bookmarkStart w:id="204" w:name="_Toc202194332"/>
      <w:r w:rsidRPr="00E85775">
        <w:t>7.5. Modification dans la répartition entre titulaire et sous-traitant.</w:t>
      </w:r>
      <w:bookmarkEnd w:id="200"/>
      <w:bookmarkEnd w:id="201"/>
      <w:bookmarkEnd w:id="202"/>
      <w:bookmarkEnd w:id="203"/>
      <w:bookmarkEnd w:id="204"/>
    </w:p>
    <w:p w14:paraId="47F67A41" w14:textId="77777777" w:rsidR="00E85775" w:rsidRPr="00E85775" w:rsidRDefault="00E85775" w:rsidP="00C7548A"/>
    <w:p w14:paraId="55BCE99A" w14:textId="77777777" w:rsidR="00E85775" w:rsidRPr="00E85775" w:rsidRDefault="00E85775" w:rsidP="00C7548A">
      <w:r w:rsidRPr="00E85775">
        <w:t>Toute modification dans la répartition entre titulaire et sous-traitant doit faire l'objet d'un acte spécial modificatif.</w:t>
      </w:r>
    </w:p>
    <w:p w14:paraId="6D9B50BB" w14:textId="389C1D32" w:rsidR="005A3C9E" w:rsidRPr="00E85775" w:rsidRDefault="005A3C9E" w:rsidP="00C7548A"/>
    <w:p w14:paraId="7A750B45" w14:textId="77777777" w:rsidR="00E85775" w:rsidRPr="00CD502D" w:rsidRDefault="00E85775" w:rsidP="00CD502D">
      <w:pPr>
        <w:pStyle w:val="Titre1"/>
        <w:keepLines/>
        <w:numPr>
          <w:ilvl w:val="0"/>
          <w:numId w:val="0"/>
        </w:numPr>
        <w:spacing w:before="240" w:after="0"/>
        <w:rPr>
          <w:rFonts w:ascii="Arial" w:hAnsi="Arial" w:cs="Arial"/>
          <w:sz w:val="22"/>
          <w:szCs w:val="22"/>
        </w:rPr>
      </w:pPr>
      <w:bookmarkStart w:id="205" w:name="_Toc507666632"/>
      <w:bookmarkStart w:id="206" w:name="_Toc50109569"/>
      <w:bookmarkStart w:id="207" w:name="_Toc191549628"/>
      <w:bookmarkStart w:id="208" w:name="_Toc193726977"/>
      <w:bookmarkStart w:id="209" w:name="_Toc202194333"/>
      <w:bookmarkStart w:id="210" w:name="_Toc116463848"/>
      <w:bookmarkStart w:id="211" w:name="_Toc228779097"/>
      <w:bookmarkStart w:id="212" w:name="_Toc293670219"/>
      <w:bookmarkStart w:id="213" w:name="_Toc507666667"/>
      <w:r w:rsidRPr="00CD502D">
        <w:rPr>
          <w:rFonts w:ascii="Arial" w:hAnsi="Arial" w:cs="Arial"/>
          <w:sz w:val="22"/>
          <w:szCs w:val="22"/>
        </w:rPr>
        <w:t>ARTICLE 8 – LIVRABLES.</w:t>
      </w:r>
      <w:bookmarkEnd w:id="205"/>
      <w:bookmarkEnd w:id="206"/>
      <w:bookmarkEnd w:id="207"/>
      <w:bookmarkEnd w:id="208"/>
      <w:bookmarkEnd w:id="209"/>
    </w:p>
    <w:p w14:paraId="773E4149" w14:textId="77777777" w:rsidR="00D166AE" w:rsidRDefault="00D166AE" w:rsidP="00D166AE"/>
    <w:p w14:paraId="2A5B8B07" w14:textId="4FDE6828" w:rsidR="00D166AE" w:rsidRDefault="00D166AE" w:rsidP="00D166AE">
      <w:r w:rsidRPr="009E79BF">
        <w:t xml:space="preserve">L’ensemble des documents à fournir par le titulaire au titre </w:t>
      </w:r>
      <w:r w:rsidR="0037147F">
        <w:t>de l’accord-cadre</w:t>
      </w:r>
      <w:r w:rsidRPr="009E79BF">
        <w:t xml:space="preserve"> est livré à </w:t>
      </w:r>
      <w:r w:rsidR="00A861B7" w:rsidRPr="009E79BF">
        <w:t>destination,</w:t>
      </w:r>
      <w:r w:rsidR="00A861B7">
        <w:t xml:space="preserve"> aux personnes et</w:t>
      </w:r>
      <w:r w:rsidRPr="009E79BF">
        <w:t xml:space="preserve"> dans les délais indiqués ci-dessous. </w:t>
      </w:r>
      <w:r w:rsidR="00A861B7">
        <w:t>Le tableau</w:t>
      </w:r>
      <w:r w:rsidR="008E2566">
        <w:t>,</w:t>
      </w:r>
      <w:r w:rsidR="00A861B7">
        <w:t xml:space="preserve"> ci-dessous</w:t>
      </w:r>
      <w:r w:rsidR="008E2566">
        <w:t>,</w:t>
      </w:r>
      <w:r w:rsidR="00A861B7">
        <w:t xml:space="preserve"> récapitule les livrables prévus au titre de l’accord-cadre et leurs délais de livraison.</w:t>
      </w:r>
    </w:p>
    <w:p w14:paraId="00640157" w14:textId="77777777" w:rsidR="00A861B7" w:rsidRDefault="00A861B7" w:rsidP="00D166AE"/>
    <w:p w14:paraId="3FCFC7AC" w14:textId="524CD12E" w:rsidR="00A861B7" w:rsidRDefault="00A861B7" w:rsidP="00D166AE">
      <w:r w:rsidRPr="001F4617">
        <w:rPr>
          <w:b/>
          <w:u w:val="single"/>
        </w:rPr>
        <w:t>Pour chaque période</w:t>
      </w:r>
      <w:r w:rsidR="00FC5474">
        <w:rPr>
          <w:b/>
          <w:u w:val="single"/>
        </w:rPr>
        <w:t xml:space="preserve"> d’exécution</w:t>
      </w:r>
      <w:r>
        <w:t> :</w:t>
      </w:r>
    </w:p>
    <w:p w14:paraId="14F1489D" w14:textId="77777777" w:rsidR="00D166AE" w:rsidRPr="009E79BF" w:rsidRDefault="00D166AE" w:rsidP="00D166AE"/>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1561"/>
        <w:gridCol w:w="4942"/>
        <w:gridCol w:w="2406"/>
      </w:tblGrid>
      <w:tr w:rsidR="00B36F21" w:rsidRPr="009E79BF" w14:paraId="0B6678A8" w14:textId="77777777" w:rsidTr="00110CB9">
        <w:tc>
          <w:tcPr>
            <w:tcW w:w="872" w:type="dxa"/>
            <w:shd w:val="clear" w:color="auto" w:fill="2F5496" w:themeFill="accent1" w:themeFillShade="BF"/>
            <w:vAlign w:val="center"/>
          </w:tcPr>
          <w:p w14:paraId="5C905770" w14:textId="511DAD7E" w:rsidR="00B36F21" w:rsidRPr="00110CB9" w:rsidRDefault="00B36F21" w:rsidP="007272BD">
            <w:pPr>
              <w:spacing w:before="120" w:after="120"/>
              <w:jc w:val="center"/>
              <w:rPr>
                <w:rFonts w:cs="Arial"/>
                <w:b/>
                <w:color w:val="FFFFFF" w:themeColor="background1"/>
              </w:rPr>
            </w:pPr>
            <w:r w:rsidRPr="00110CB9">
              <w:rPr>
                <w:rFonts w:cs="Arial"/>
                <w:b/>
                <w:color w:val="FFFFFF" w:themeColor="background1"/>
              </w:rPr>
              <w:t>Poste</w:t>
            </w:r>
            <w:r w:rsidR="005F5BF1" w:rsidRPr="00110CB9">
              <w:rPr>
                <w:rFonts w:cs="Arial"/>
                <w:b/>
                <w:color w:val="FFFFFF" w:themeColor="background1"/>
              </w:rPr>
              <w:t>s</w:t>
            </w:r>
          </w:p>
        </w:tc>
        <w:tc>
          <w:tcPr>
            <w:tcW w:w="1561" w:type="dxa"/>
            <w:shd w:val="clear" w:color="auto" w:fill="2F5496" w:themeFill="accent1" w:themeFillShade="BF"/>
            <w:vAlign w:val="center"/>
          </w:tcPr>
          <w:p w14:paraId="6699EF61" w14:textId="11937F31" w:rsidR="00B36F21" w:rsidRPr="00110CB9" w:rsidRDefault="00B36F21" w:rsidP="007272BD">
            <w:pPr>
              <w:spacing w:before="120" w:after="120"/>
              <w:jc w:val="center"/>
              <w:rPr>
                <w:rFonts w:cs="Arial"/>
                <w:b/>
                <w:color w:val="FFFFFF" w:themeColor="background1"/>
              </w:rPr>
            </w:pPr>
            <w:r w:rsidRPr="00110CB9">
              <w:rPr>
                <w:rFonts w:cs="Arial"/>
                <w:b/>
                <w:color w:val="FFFFFF" w:themeColor="background1"/>
              </w:rPr>
              <w:t>Numéro du livrable</w:t>
            </w:r>
          </w:p>
        </w:tc>
        <w:tc>
          <w:tcPr>
            <w:tcW w:w="4942" w:type="dxa"/>
            <w:shd w:val="clear" w:color="auto" w:fill="2F5496" w:themeFill="accent1" w:themeFillShade="BF"/>
            <w:vAlign w:val="center"/>
          </w:tcPr>
          <w:p w14:paraId="077B63F0" w14:textId="3059C85B" w:rsidR="00B36F21" w:rsidRPr="00110CB9" w:rsidRDefault="00B36F21" w:rsidP="007272BD">
            <w:pPr>
              <w:spacing w:before="120" w:after="120"/>
              <w:jc w:val="center"/>
              <w:rPr>
                <w:rFonts w:cs="Arial"/>
                <w:b/>
                <w:color w:val="FFFFFF" w:themeColor="background1"/>
              </w:rPr>
            </w:pPr>
            <w:r w:rsidRPr="00110CB9">
              <w:rPr>
                <w:rFonts w:cs="Arial"/>
                <w:b/>
                <w:color w:val="FFFFFF" w:themeColor="background1"/>
              </w:rPr>
              <w:t>Livrable</w:t>
            </w:r>
          </w:p>
        </w:tc>
        <w:tc>
          <w:tcPr>
            <w:tcW w:w="2406" w:type="dxa"/>
            <w:shd w:val="clear" w:color="auto" w:fill="2F5496" w:themeFill="accent1" w:themeFillShade="BF"/>
            <w:vAlign w:val="center"/>
          </w:tcPr>
          <w:p w14:paraId="23B5AACE" w14:textId="7230168C" w:rsidR="00B36F21" w:rsidRPr="00110CB9" w:rsidRDefault="00B36F21" w:rsidP="007272BD">
            <w:pPr>
              <w:spacing w:before="120" w:after="120"/>
              <w:jc w:val="center"/>
              <w:rPr>
                <w:rFonts w:cs="Arial"/>
                <w:b/>
                <w:color w:val="FFFFFF" w:themeColor="background1"/>
              </w:rPr>
            </w:pPr>
            <w:r w:rsidRPr="00110CB9">
              <w:rPr>
                <w:rFonts w:cs="Arial"/>
                <w:b/>
                <w:color w:val="FFFFFF" w:themeColor="background1"/>
              </w:rPr>
              <w:t>Echéance</w:t>
            </w:r>
            <w:r w:rsidR="00E22797" w:rsidRPr="00110CB9">
              <w:rPr>
                <w:rFonts w:cs="Arial"/>
                <w:b/>
                <w:color w:val="FFFFFF" w:themeColor="background1"/>
              </w:rPr>
              <w:t xml:space="preserve"> ou délais maximum (en mois et/</w:t>
            </w:r>
            <w:r w:rsidR="00B020E6">
              <w:rPr>
                <w:rFonts w:cs="Arial"/>
                <w:b/>
                <w:color w:val="FFFFFF" w:themeColor="background1"/>
              </w:rPr>
              <w:t xml:space="preserve">ou </w:t>
            </w:r>
            <w:r w:rsidR="00E22797" w:rsidRPr="00110CB9">
              <w:rPr>
                <w:rFonts w:cs="Arial"/>
                <w:b/>
                <w:color w:val="FFFFFF" w:themeColor="background1"/>
              </w:rPr>
              <w:t>jours calendaires)</w:t>
            </w:r>
          </w:p>
        </w:tc>
      </w:tr>
      <w:tr w:rsidR="009A5F29" w:rsidRPr="009E79BF" w14:paraId="28EB29E3" w14:textId="77777777" w:rsidTr="00232EE1">
        <w:trPr>
          <w:trHeight w:val="635"/>
        </w:trPr>
        <w:tc>
          <w:tcPr>
            <w:tcW w:w="872" w:type="dxa"/>
            <w:vMerge w:val="restart"/>
            <w:shd w:val="clear" w:color="auto" w:fill="2F5496" w:themeFill="accent1" w:themeFillShade="BF"/>
            <w:vAlign w:val="center"/>
          </w:tcPr>
          <w:p w14:paraId="0FE887B4" w14:textId="35FF1771" w:rsidR="009A5F29" w:rsidRPr="0039067D" w:rsidRDefault="009A5F29" w:rsidP="009A5F29">
            <w:pPr>
              <w:pStyle w:val="Corpsdetexte2"/>
              <w:spacing w:before="120" w:line="240" w:lineRule="auto"/>
              <w:jc w:val="center"/>
              <w:rPr>
                <w:rStyle w:val="Emphaseintense"/>
                <w:rFonts w:ascii="Arial" w:hAnsi="Arial" w:cs="Arial"/>
                <w:b/>
                <w:i w:val="0"/>
                <w:color w:val="FFFFFF" w:themeColor="background1"/>
              </w:rPr>
            </w:pPr>
            <w:r w:rsidRPr="0039067D">
              <w:rPr>
                <w:rStyle w:val="Emphaseintense"/>
                <w:rFonts w:ascii="Arial" w:hAnsi="Arial" w:cs="Arial"/>
                <w:b/>
                <w:i w:val="0"/>
                <w:color w:val="FFFFFF" w:themeColor="background1"/>
              </w:rPr>
              <w:t>PF 1</w:t>
            </w:r>
          </w:p>
        </w:tc>
        <w:tc>
          <w:tcPr>
            <w:tcW w:w="1561" w:type="dxa"/>
            <w:vAlign w:val="center"/>
          </w:tcPr>
          <w:p w14:paraId="66AACC2B" w14:textId="1A3AA4F1" w:rsidR="009A5F29" w:rsidRDefault="009A5F2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 1</w:t>
            </w:r>
          </w:p>
        </w:tc>
        <w:tc>
          <w:tcPr>
            <w:tcW w:w="4942" w:type="dxa"/>
            <w:vAlign w:val="center"/>
          </w:tcPr>
          <w:p w14:paraId="3015F194" w14:textId="77777777" w:rsidR="001B4A19" w:rsidRDefault="009A5F29"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 xml:space="preserve">Un (1) compte rendu de la réunion de lancement </w:t>
            </w:r>
          </w:p>
          <w:p w14:paraId="41678E46" w14:textId="47005FC1" w:rsidR="009A5F29" w:rsidRDefault="009A5F29" w:rsidP="009A5F29">
            <w:pPr>
              <w:pStyle w:val="Corpsdetexte2"/>
              <w:spacing w:before="120" w:line="240" w:lineRule="auto"/>
              <w:jc w:val="center"/>
              <w:rPr>
                <w:rFonts w:ascii="Arial" w:hAnsi="Arial" w:cs="Arial"/>
                <w:iCs/>
                <w:color w:val="000000" w:themeColor="text1"/>
              </w:rPr>
            </w:pPr>
          </w:p>
        </w:tc>
        <w:tc>
          <w:tcPr>
            <w:tcW w:w="2406" w:type="dxa"/>
            <w:vAlign w:val="center"/>
          </w:tcPr>
          <w:p w14:paraId="3CC9E88C" w14:textId="624E5139" w:rsidR="009A5F29" w:rsidRPr="00110CB9" w:rsidRDefault="00FE7AD4" w:rsidP="00F050A1">
            <w:pPr>
              <w:spacing w:before="120" w:after="120"/>
              <w:jc w:val="center"/>
              <w:rPr>
                <w:rFonts w:cs="Arial"/>
                <w:iCs/>
                <w:color w:val="000000" w:themeColor="text1"/>
              </w:rPr>
            </w:pPr>
            <w:r w:rsidRPr="00FE7AD4">
              <w:rPr>
                <w:rFonts w:cs="Arial"/>
              </w:rPr>
              <w:t xml:space="preserve">Au plus tard </w:t>
            </w:r>
            <w:r w:rsidRPr="00C6538D">
              <w:rPr>
                <w:rFonts w:cs="Arial"/>
              </w:rPr>
              <w:t>sept (7)</w:t>
            </w:r>
            <w:r w:rsidRPr="00C6538D">
              <w:rPr>
                <w:rFonts w:cs="Arial"/>
                <w:strike/>
              </w:rPr>
              <w:t xml:space="preserve"> </w:t>
            </w:r>
            <w:r w:rsidRPr="00FE7AD4">
              <w:rPr>
                <w:rFonts w:cs="Arial"/>
              </w:rPr>
              <w:t xml:space="preserve">jours après la réunion </w:t>
            </w:r>
          </w:p>
        </w:tc>
      </w:tr>
      <w:tr w:rsidR="009A5F29" w:rsidRPr="009E79BF" w14:paraId="7E8F53A7" w14:textId="77777777" w:rsidTr="00232EE1">
        <w:trPr>
          <w:trHeight w:val="635"/>
        </w:trPr>
        <w:tc>
          <w:tcPr>
            <w:tcW w:w="872" w:type="dxa"/>
            <w:vMerge/>
            <w:shd w:val="clear" w:color="auto" w:fill="2F5496" w:themeFill="accent1" w:themeFillShade="BF"/>
            <w:vAlign w:val="center"/>
          </w:tcPr>
          <w:p w14:paraId="0579C7F0" w14:textId="4B8B31B7" w:rsidR="009A5F29" w:rsidRPr="0039067D" w:rsidRDefault="009A5F29" w:rsidP="009A5F29">
            <w:pPr>
              <w:pStyle w:val="Corpsdetexte2"/>
              <w:spacing w:before="120" w:line="240" w:lineRule="auto"/>
              <w:jc w:val="center"/>
              <w:rPr>
                <w:rStyle w:val="Emphaseintense"/>
                <w:rFonts w:ascii="Arial" w:hAnsi="Arial" w:cs="Arial"/>
                <w:b/>
                <w:i w:val="0"/>
                <w:color w:val="000000" w:themeColor="text1"/>
              </w:rPr>
            </w:pPr>
          </w:p>
        </w:tc>
        <w:tc>
          <w:tcPr>
            <w:tcW w:w="1561" w:type="dxa"/>
            <w:vAlign w:val="center"/>
          </w:tcPr>
          <w:p w14:paraId="0A9FA7F5" w14:textId="4BCFB8F2" w:rsidR="009A5F29" w:rsidRPr="00884D11" w:rsidRDefault="009A5F2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F.2</w:t>
            </w:r>
          </w:p>
        </w:tc>
        <w:tc>
          <w:tcPr>
            <w:tcW w:w="4942" w:type="dxa"/>
            <w:vAlign w:val="center"/>
          </w:tcPr>
          <w:p w14:paraId="66B29CF6" w14:textId="77777777" w:rsidR="001B4A19" w:rsidRDefault="00F050A1"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 xml:space="preserve">Un (1) compte-rendu de réunion d’étape </w:t>
            </w:r>
          </w:p>
          <w:p w14:paraId="752F7402" w14:textId="03D95DC5" w:rsidR="009A5F29" w:rsidRPr="00884D11" w:rsidRDefault="009A5F29" w:rsidP="006A018F">
            <w:pPr>
              <w:pStyle w:val="Corpsdetexte2"/>
              <w:spacing w:before="120" w:line="240" w:lineRule="auto"/>
              <w:jc w:val="center"/>
              <w:rPr>
                <w:rStyle w:val="Emphaseintense"/>
                <w:rFonts w:ascii="Arial" w:hAnsi="Arial" w:cs="Arial"/>
                <w:i w:val="0"/>
                <w:color w:val="000000" w:themeColor="text1"/>
              </w:rPr>
            </w:pPr>
          </w:p>
        </w:tc>
        <w:tc>
          <w:tcPr>
            <w:tcW w:w="2406" w:type="dxa"/>
            <w:vAlign w:val="center"/>
          </w:tcPr>
          <w:p w14:paraId="38826CA9" w14:textId="7516329A" w:rsidR="009A5F29" w:rsidRPr="00884D11" w:rsidRDefault="00F050A1" w:rsidP="006A018F">
            <w:pPr>
              <w:spacing w:before="120" w:after="120"/>
              <w:jc w:val="center"/>
              <w:rPr>
                <w:rStyle w:val="Emphaseintense"/>
                <w:rFonts w:cs="Arial"/>
                <w:i w:val="0"/>
                <w:color w:val="000000" w:themeColor="text1"/>
              </w:rPr>
            </w:pPr>
            <w:r w:rsidRPr="00FE7AD4">
              <w:rPr>
                <w:rFonts w:cs="Arial"/>
              </w:rPr>
              <w:t xml:space="preserve">Au plus tard </w:t>
            </w:r>
            <w:r w:rsidR="006A018F">
              <w:rPr>
                <w:rFonts w:cs="Arial"/>
                <w:iCs/>
                <w:color w:val="000000" w:themeColor="text1"/>
              </w:rPr>
              <w:t xml:space="preserve">7 jours après la réunion </w:t>
            </w:r>
          </w:p>
        </w:tc>
      </w:tr>
      <w:tr w:rsidR="009A5F29" w:rsidRPr="009E79BF" w14:paraId="6D91BEA3" w14:textId="77777777" w:rsidTr="00232EE1">
        <w:trPr>
          <w:trHeight w:val="501"/>
        </w:trPr>
        <w:tc>
          <w:tcPr>
            <w:tcW w:w="872" w:type="dxa"/>
            <w:vMerge/>
            <w:shd w:val="clear" w:color="auto" w:fill="2F5496" w:themeFill="accent1" w:themeFillShade="BF"/>
            <w:vAlign w:val="center"/>
          </w:tcPr>
          <w:p w14:paraId="294899A6" w14:textId="77777777" w:rsidR="009A5F29" w:rsidRPr="0039067D" w:rsidRDefault="009A5F29" w:rsidP="009A5F29">
            <w:pPr>
              <w:pStyle w:val="Corpsdetexte2"/>
              <w:spacing w:before="120" w:line="240" w:lineRule="auto"/>
              <w:jc w:val="center"/>
              <w:rPr>
                <w:rStyle w:val="Emphaseintense"/>
                <w:rFonts w:ascii="Arial" w:hAnsi="Arial" w:cs="Arial"/>
                <w:b/>
                <w:i w:val="0"/>
                <w:color w:val="000000" w:themeColor="text1"/>
              </w:rPr>
            </w:pPr>
          </w:p>
        </w:tc>
        <w:tc>
          <w:tcPr>
            <w:tcW w:w="1561" w:type="dxa"/>
            <w:vAlign w:val="center"/>
          </w:tcPr>
          <w:p w14:paraId="613B373D" w14:textId="481398A9" w:rsidR="009A5F29" w:rsidRDefault="009A5F29" w:rsidP="00F050A1">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w:t>
            </w:r>
            <w:r w:rsidR="00F050A1">
              <w:rPr>
                <w:rStyle w:val="Emphaseintense"/>
                <w:rFonts w:ascii="Arial" w:hAnsi="Arial" w:cs="Arial"/>
                <w:i w:val="0"/>
                <w:color w:val="000000" w:themeColor="text1"/>
              </w:rPr>
              <w:t xml:space="preserve"> </w:t>
            </w:r>
            <w:r>
              <w:rPr>
                <w:rStyle w:val="Emphaseintense"/>
                <w:rFonts w:ascii="Arial" w:hAnsi="Arial" w:cs="Arial"/>
                <w:i w:val="0"/>
                <w:color w:val="000000" w:themeColor="text1"/>
              </w:rPr>
              <w:t>3</w:t>
            </w:r>
          </w:p>
        </w:tc>
        <w:tc>
          <w:tcPr>
            <w:tcW w:w="4942" w:type="dxa"/>
            <w:vAlign w:val="center"/>
          </w:tcPr>
          <w:p w14:paraId="6B92FCE6" w14:textId="77777777" w:rsidR="001B4A19" w:rsidRDefault="009A5F29"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 xml:space="preserve">Un (1) compte rendu du séminaire international </w:t>
            </w:r>
          </w:p>
          <w:p w14:paraId="37C3195E" w14:textId="4A26DFF4" w:rsidR="009A5F29" w:rsidRDefault="009A5F29" w:rsidP="009A5F29">
            <w:pPr>
              <w:pStyle w:val="Corpsdetexte2"/>
              <w:spacing w:before="120" w:line="240" w:lineRule="auto"/>
              <w:jc w:val="center"/>
              <w:rPr>
                <w:rFonts w:ascii="Arial" w:hAnsi="Arial" w:cs="Arial"/>
                <w:iCs/>
                <w:color w:val="000000" w:themeColor="text1"/>
              </w:rPr>
            </w:pPr>
          </w:p>
        </w:tc>
        <w:tc>
          <w:tcPr>
            <w:tcW w:w="2406" w:type="dxa"/>
            <w:vAlign w:val="center"/>
          </w:tcPr>
          <w:p w14:paraId="0FCC6E77" w14:textId="77777777" w:rsidR="00090B44" w:rsidRDefault="00090B44" w:rsidP="00090B44">
            <w:pPr>
              <w:spacing w:before="120" w:after="120"/>
              <w:ind w:left="31" w:right="178"/>
              <w:jc w:val="center"/>
              <w:rPr>
                <w:rFonts w:cs="Arial"/>
              </w:rPr>
            </w:pPr>
            <w:r w:rsidRPr="00FE7AD4">
              <w:rPr>
                <w:rFonts w:cs="Arial"/>
              </w:rPr>
              <w:t xml:space="preserve">Au plus tard </w:t>
            </w:r>
            <w:r>
              <w:rPr>
                <w:rFonts w:cs="Arial"/>
              </w:rPr>
              <w:t xml:space="preserve">à </w:t>
            </w:r>
          </w:p>
          <w:p w14:paraId="52B10ECD" w14:textId="7193BD61" w:rsidR="00703D15" w:rsidRPr="00884D11" w:rsidRDefault="00090B44" w:rsidP="006A018F">
            <w:pPr>
              <w:spacing w:before="120" w:after="120"/>
              <w:ind w:left="31" w:right="178"/>
              <w:jc w:val="center"/>
              <w:rPr>
                <w:rFonts w:cs="Arial"/>
                <w:iCs/>
                <w:color w:val="000000" w:themeColor="text1"/>
              </w:rPr>
            </w:pPr>
            <w:r w:rsidRPr="00110CB9">
              <w:rPr>
                <w:rFonts w:cs="Arial"/>
                <w:iCs/>
                <w:color w:val="000000" w:themeColor="text1"/>
              </w:rPr>
              <w:t>T</w:t>
            </w:r>
            <w:r w:rsidRPr="00110CB9">
              <w:rPr>
                <w:rFonts w:cs="Arial"/>
                <w:iCs/>
                <w:color w:val="000000" w:themeColor="text1"/>
                <w:vertAlign w:val="subscript"/>
              </w:rPr>
              <w:t>0/x</w:t>
            </w:r>
            <w:r>
              <w:rPr>
                <w:rFonts w:cs="Arial"/>
                <w:iCs/>
                <w:color w:val="000000" w:themeColor="text1"/>
              </w:rPr>
              <w:t xml:space="preserve"> + 8</w:t>
            </w:r>
            <w:r w:rsidRPr="00110CB9">
              <w:rPr>
                <w:rFonts w:cs="Arial"/>
                <w:iCs/>
                <w:color w:val="000000" w:themeColor="text1"/>
              </w:rPr>
              <w:t xml:space="preserve"> mois</w:t>
            </w:r>
          </w:p>
        </w:tc>
      </w:tr>
      <w:tr w:rsidR="009A5F29" w:rsidRPr="009E79BF" w14:paraId="13217A7E" w14:textId="77777777" w:rsidTr="00232EE1">
        <w:trPr>
          <w:trHeight w:val="593"/>
        </w:trPr>
        <w:tc>
          <w:tcPr>
            <w:tcW w:w="872" w:type="dxa"/>
            <w:vMerge/>
            <w:shd w:val="clear" w:color="auto" w:fill="2F5496" w:themeFill="accent1" w:themeFillShade="BF"/>
            <w:vAlign w:val="center"/>
          </w:tcPr>
          <w:p w14:paraId="14661FAD" w14:textId="77777777" w:rsidR="009A5F29" w:rsidRPr="0039067D" w:rsidRDefault="009A5F29" w:rsidP="009A5F29">
            <w:pPr>
              <w:pStyle w:val="Corpsdetexte2"/>
              <w:spacing w:before="120" w:line="240" w:lineRule="auto"/>
              <w:jc w:val="center"/>
              <w:rPr>
                <w:rStyle w:val="Emphaseintense"/>
                <w:rFonts w:ascii="Arial" w:hAnsi="Arial" w:cs="Arial"/>
                <w:b/>
                <w:i w:val="0"/>
                <w:color w:val="000000" w:themeColor="text1"/>
              </w:rPr>
            </w:pPr>
          </w:p>
        </w:tc>
        <w:tc>
          <w:tcPr>
            <w:tcW w:w="1561" w:type="dxa"/>
            <w:vAlign w:val="center"/>
          </w:tcPr>
          <w:p w14:paraId="2CD9DFBA" w14:textId="36B419BF" w:rsidR="009A5F29" w:rsidRDefault="009A5F29" w:rsidP="006A018F">
            <w:pPr>
              <w:pStyle w:val="Corpsdetexte2"/>
              <w:spacing w:before="120" w:line="240" w:lineRule="auto"/>
              <w:rPr>
                <w:rStyle w:val="Emphaseintense"/>
                <w:rFonts w:ascii="Arial" w:hAnsi="Arial" w:cs="Arial"/>
                <w:i w:val="0"/>
                <w:color w:val="000000" w:themeColor="text1"/>
              </w:rPr>
            </w:pPr>
          </w:p>
        </w:tc>
        <w:tc>
          <w:tcPr>
            <w:tcW w:w="4942" w:type="dxa"/>
            <w:vAlign w:val="center"/>
          </w:tcPr>
          <w:p w14:paraId="3D68BF08" w14:textId="18809C28" w:rsidR="009A5F29" w:rsidRDefault="009A5F29" w:rsidP="006A018F">
            <w:pPr>
              <w:pStyle w:val="Corpsdetexte2"/>
              <w:spacing w:before="120" w:line="240" w:lineRule="auto"/>
              <w:rPr>
                <w:rFonts w:ascii="Arial" w:hAnsi="Arial" w:cs="Arial"/>
                <w:iCs/>
                <w:color w:val="000000" w:themeColor="text1"/>
              </w:rPr>
            </w:pPr>
          </w:p>
        </w:tc>
        <w:tc>
          <w:tcPr>
            <w:tcW w:w="2406" w:type="dxa"/>
            <w:vAlign w:val="center"/>
          </w:tcPr>
          <w:p w14:paraId="76757549" w14:textId="000A3ED5" w:rsidR="009A5F29" w:rsidRPr="00110CB9" w:rsidRDefault="009A5F29" w:rsidP="006A018F">
            <w:pPr>
              <w:spacing w:before="120" w:after="120"/>
              <w:ind w:right="178"/>
              <w:rPr>
                <w:rFonts w:cs="Arial"/>
                <w:iCs/>
                <w:color w:val="000000" w:themeColor="text1"/>
              </w:rPr>
            </w:pPr>
          </w:p>
        </w:tc>
      </w:tr>
      <w:tr w:rsidR="009A5F29" w:rsidRPr="009E79BF" w14:paraId="726E57C9" w14:textId="77777777" w:rsidTr="00232EE1">
        <w:trPr>
          <w:trHeight w:val="593"/>
        </w:trPr>
        <w:tc>
          <w:tcPr>
            <w:tcW w:w="872" w:type="dxa"/>
            <w:vMerge/>
            <w:shd w:val="clear" w:color="auto" w:fill="2F5496" w:themeFill="accent1" w:themeFillShade="BF"/>
            <w:vAlign w:val="center"/>
          </w:tcPr>
          <w:p w14:paraId="46416E8D" w14:textId="77777777" w:rsidR="009A5F29" w:rsidRPr="0039067D" w:rsidRDefault="009A5F29" w:rsidP="009A5F29">
            <w:pPr>
              <w:pStyle w:val="Corpsdetexte2"/>
              <w:spacing w:before="120" w:line="240" w:lineRule="auto"/>
              <w:jc w:val="center"/>
              <w:rPr>
                <w:rStyle w:val="Emphaseintense"/>
                <w:rFonts w:ascii="Arial" w:hAnsi="Arial" w:cs="Arial"/>
                <w:b/>
                <w:i w:val="0"/>
                <w:color w:val="000000" w:themeColor="text1"/>
              </w:rPr>
            </w:pPr>
          </w:p>
        </w:tc>
        <w:tc>
          <w:tcPr>
            <w:tcW w:w="1561" w:type="dxa"/>
            <w:vAlign w:val="center"/>
          </w:tcPr>
          <w:p w14:paraId="573AEDB0" w14:textId="619F1053" w:rsidR="009A5F29" w:rsidRDefault="009A5F2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w:t>
            </w:r>
            <w:r w:rsidR="00437957">
              <w:rPr>
                <w:rStyle w:val="Emphaseintense"/>
                <w:rFonts w:ascii="Arial" w:hAnsi="Arial" w:cs="Arial"/>
                <w:i w:val="0"/>
                <w:color w:val="000000" w:themeColor="text1"/>
              </w:rPr>
              <w:t xml:space="preserve">. </w:t>
            </w:r>
            <w:r w:rsidR="00C512F1">
              <w:rPr>
                <w:rStyle w:val="Emphaseintense"/>
                <w:rFonts w:ascii="Arial" w:hAnsi="Arial" w:cs="Arial"/>
                <w:i w:val="0"/>
                <w:color w:val="000000" w:themeColor="text1"/>
              </w:rPr>
              <w:t xml:space="preserve">4 </w:t>
            </w:r>
          </w:p>
        </w:tc>
        <w:tc>
          <w:tcPr>
            <w:tcW w:w="4942" w:type="dxa"/>
            <w:vAlign w:val="center"/>
          </w:tcPr>
          <w:p w14:paraId="5D02966B" w14:textId="125A8B22" w:rsidR="001B4A19" w:rsidRDefault="009A5F29"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Un</w:t>
            </w:r>
            <w:r w:rsidR="00562D49">
              <w:rPr>
                <w:rFonts w:ascii="Arial" w:hAnsi="Arial" w:cs="Arial"/>
                <w:iCs/>
                <w:color w:val="000000" w:themeColor="text1"/>
              </w:rPr>
              <w:t xml:space="preserve"> (1) compte-rendu de la </w:t>
            </w:r>
            <w:r>
              <w:rPr>
                <w:rFonts w:ascii="Arial" w:hAnsi="Arial" w:cs="Arial"/>
                <w:iCs/>
                <w:color w:val="000000" w:themeColor="text1"/>
              </w:rPr>
              <w:t xml:space="preserve">réunion de </w:t>
            </w:r>
            <w:r w:rsidR="00B34F63">
              <w:rPr>
                <w:rFonts w:ascii="Arial" w:hAnsi="Arial" w:cs="Arial"/>
                <w:iCs/>
                <w:color w:val="000000" w:themeColor="text1"/>
              </w:rPr>
              <w:t xml:space="preserve">bilan ou de </w:t>
            </w:r>
            <w:r>
              <w:rPr>
                <w:rFonts w:ascii="Arial" w:hAnsi="Arial" w:cs="Arial"/>
                <w:iCs/>
                <w:color w:val="000000" w:themeColor="text1"/>
              </w:rPr>
              <w:t xml:space="preserve">clôture </w:t>
            </w:r>
          </w:p>
          <w:p w14:paraId="0ABD6A4F" w14:textId="54908C08" w:rsidR="009A5F29" w:rsidRDefault="009A5F29" w:rsidP="009A5F29">
            <w:pPr>
              <w:pStyle w:val="Corpsdetexte2"/>
              <w:spacing w:before="120" w:line="240" w:lineRule="auto"/>
              <w:jc w:val="center"/>
              <w:rPr>
                <w:rFonts w:ascii="Arial" w:hAnsi="Arial" w:cs="Arial"/>
                <w:iCs/>
                <w:color w:val="000000" w:themeColor="text1"/>
              </w:rPr>
            </w:pPr>
          </w:p>
        </w:tc>
        <w:tc>
          <w:tcPr>
            <w:tcW w:w="2406" w:type="dxa"/>
            <w:vAlign w:val="center"/>
          </w:tcPr>
          <w:p w14:paraId="1FA4055C" w14:textId="7B078A6C" w:rsidR="009A5F29" w:rsidRPr="00110CB9" w:rsidRDefault="00FE7AD4" w:rsidP="00B34F63">
            <w:pPr>
              <w:spacing w:before="120" w:after="120"/>
              <w:ind w:left="31" w:right="178"/>
              <w:jc w:val="center"/>
              <w:rPr>
                <w:rFonts w:cs="Arial"/>
                <w:iCs/>
                <w:color w:val="000000" w:themeColor="text1"/>
              </w:rPr>
            </w:pPr>
            <w:r w:rsidRPr="00FE7AD4">
              <w:rPr>
                <w:rFonts w:cs="Arial"/>
              </w:rPr>
              <w:t xml:space="preserve">Au plus tard </w:t>
            </w:r>
            <w:r w:rsidR="009A5F29">
              <w:rPr>
                <w:rFonts w:cs="Arial"/>
                <w:iCs/>
                <w:color w:val="000000" w:themeColor="text1"/>
              </w:rPr>
              <w:t>7 jours après la réunion</w:t>
            </w:r>
          </w:p>
        </w:tc>
      </w:tr>
      <w:tr w:rsidR="009A5F29" w:rsidRPr="009E79BF" w14:paraId="4E7B113F" w14:textId="77777777" w:rsidTr="00442AB1">
        <w:trPr>
          <w:trHeight w:val="651"/>
        </w:trPr>
        <w:tc>
          <w:tcPr>
            <w:tcW w:w="872" w:type="dxa"/>
            <w:vMerge w:val="restart"/>
            <w:shd w:val="clear" w:color="auto" w:fill="2F5496" w:themeFill="accent1" w:themeFillShade="BF"/>
            <w:vAlign w:val="center"/>
          </w:tcPr>
          <w:p w14:paraId="2BDD47E4" w14:textId="2BAD86A9" w:rsidR="009A5F29" w:rsidRPr="0039067D" w:rsidRDefault="009A5F29" w:rsidP="009A5F29">
            <w:pPr>
              <w:pStyle w:val="Corpsdetexte2"/>
              <w:spacing w:before="120" w:line="240" w:lineRule="auto"/>
              <w:jc w:val="center"/>
              <w:rPr>
                <w:rStyle w:val="Emphaseintense"/>
                <w:rFonts w:ascii="Arial" w:hAnsi="Arial" w:cs="Arial"/>
                <w:b/>
                <w:i w:val="0"/>
                <w:color w:val="FFFFFF" w:themeColor="background1"/>
              </w:rPr>
            </w:pPr>
            <w:r w:rsidRPr="0039067D">
              <w:rPr>
                <w:rStyle w:val="Emphaseintense"/>
                <w:rFonts w:ascii="Arial" w:hAnsi="Arial" w:cs="Arial"/>
                <w:b/>
                <w:i w:val="0"/>
                <w:color w:val="FFFFFF" w:themeColor="background1"/>
              </w:rPr>
              <w:t>PF 2</w:t>
            </w:r>
          </w:p>
        </w:tc>
        <w:tc>
          <w:tcPr>
            <w:tcW w:w="1561" w:type="dxa"/>
            <w:vAlign w:val="center"/>
          </w:tcPr>
          <w:p w14:paraId="5D8ABE1D" w14:textId="24DE4AEB" w:rsidR="009A5F29" w:rsidRPr="00884D11" w:rsidRDefault="009A5F2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w:t>
            </w:r>
            <w:r w:rsidR="00437957">
              <w:rPr>
                <w:rStyle w:val="Emphaseintense"/>
                <w:rFonts w:ascii="Arial" w:hAnsi="Arial" w:cs="Arial"/>
                <w:i w:val="0"/>
                <w:color w:val="000000" w:themeColor="text1"/>
              </w:rPr>
              <w:t xml:space="preserve">5 </w:t>
            </w:r>
          </w:p>
        </w:tc>
        <w:tc>
          <w:tcPr>
            <w:tcW w:w="4942" w:type="dxa"/>
            <w:vAlign w:val="center"/>
          </w:tcPr>
          <w:p w14:paraId="006D9C18" w14:textId="666E8400" w:rsidR="00437957" w:rsidRDefault="00437957"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Une étude</w:t>
            </w:r>
            <w:r w:rsidR="00667431">
              <w:rPr>
                <w:rFonts w:ascii="Arial" w:hAnsi="Arial" w:cs="Arial"/>
                <w:iCs/>
                <w:color w:val="000000" w:themeColor="text1"/>
              </w:rPr>
              <w:t xml:space="preserve"> de</w:t>
            </w:r>
            <w:r>
              <w:rPr>
                <w:rFonts w:ascii="Arial" w:hAnsi="Arial" w:cs="Arial"/>
                <w:iCs/>
                <w:color w:val="000000" w:themeColor="text1"/>
              </w:rPr>
              <w:t xml:space="preserve"> fond n°1</w:t>
            </w:r>
          </w:p>
          <w:p w14:paraId="5CEF1245" w14:textId="51845D7F" w:rsidR="009A5F29" w:rsidRPr="00884D11" w:rsidRDefault="009A5F29" w:rsidP="009A5F29">
            <w:pPr>
              <w:pStyle w:val="Corpsdetexte2"/>
              <w:spacing w:before="120" w:line="240" w:lineRule="auto"/>
              <w:jc w:val="center"/>
              <w:rPr>
                <w:rStyle w:val="Emphaseintense"/>
                <w:rFonts w:ascii="Arial" w:hAnsi="Arial" w:cs="Arial"/>
                <w:i w:val="0"/>
                <w:color w:val="000000" w:themeColor="text1"/>
              </w:rPr>
            </w:pPr>
          </w:p>
        </w:tc>
        <w:tc>
          <w:tcPr>
            <w:tcW w:w="2406" w:type="dxa"/>
            <w:vAlign w:val="center"/>
          </w:tcPr>
          <w:p w14:paraId="7E64AB5F" w14:textId="2A0BCECE" w:rsidR="00D81F0F" w:rsidRDefault="009A5F29" w:rsidP="009A5F29">
            <w:pPr>
              <w:spacing w:before="40" w:after="40"/>
              <w:jc w:val="center"/>
              <w:rPr>
                <w:rFonts w:cs="Arial"/>
                <w:iCs/>
                <w:color w:val="000000" w:themeColor="text1"/>
              </w:rPr>
            </w:pPr>
            <w:r w:rsidRPr="00110CB9">
              <w:rPr>
                <w:rFonts w:cs="Arial"/>
                <w:iCs/>
                <w:color w:val="000000" w:themeColor="text1"/>
              </w:rPr>
              <w:t>T</w:t>
            </w:r>
            <w:r w:rsidRPr="00110CB9">
              <w:rPr>
                <w:rFonts w:cs="Arial"/>
                <w:iCs/>
                <w:color w:val="000000" w:themeColor="text1"/>
                <w:vertAlign w:val="subscript"/>
              </w:rPr>
              <w:t>0/x</w:t>
            </w:r>
            <w:r>
              <w:rPr>
                <w:rFonts w:cs="Arial"/>
                <w:iCs/>
                <w:color w:val="000000" w:themeColor="text1"/>
              </w:rPr>
              <w:t xml:space="preserve"> + 0</w:t>
            </w:r>
            <w:r w:rsidR="00D81F0F">
              <w:rPr>
                <w:rFonts w:cs="Arial"/>
                <w:iCs/>
                <w:color w:val="000000" w:themeColor="text1"/>
              </w:rPr>
              <w:t xml:space="preserve">5 </w:t>
            </w:r>
            <w:r w:rsidRPr="00110CB9">
              <w:rPr>
                <w:rFonts w:cs="Arial"/>
                <w:iCs/>
                <w:color w:val="000000" w:themeColor="text1"/>
              </w:rPr>
              <w:t>mois</w:t>
            </w:r>
            <w:r>
              <w:rPr>
                <w:rFonts w:cs="Arial"/>
                <w:iCs/>
                <w:color w:val="000000" w:themeColor="text1"/>
              </w:rPr>
              <w:t xml:space="preserve"> </w:t>
            </w:r>
          </w:p>
          <w:p w14:paraId="5A9CDA99" w14:textId="79F47AD5" w:rsidR="009A5F29" w:rsidRPr="00185428" w:rsidRDefault="009A5F29" w:rsidP="00D81F0F">
            <w:pPr>
              <w:spacing w:before="40" w:after="40"/>
              <w:jc w:val="center"/>
              <w:rPr>
                <w:rStyle w:val="Emphaseintense"/>
                <w:i w:val="0"/>
                <w:iCs w:val="0"/>
                <w:color w:val="auto"/>
              </w:rPr>
            </w:pPr>
          </w:p>
        </w:tc>
      </w:tr>
      <w:tr w:rsidR="009A5F29" w:rsidRPr="009E79BF" w14:paraId="5FBE2F74" w14:textId="77777777" w:rsidTr="00442AB1">
        <w:trPr>
          <w:trHeight w:val="651"/>
        </w:trPr>
        <w:tc>
          <w:tcPr>
            <w:tcW w:w="872" w:type="dxa"/>
            <w:vMerge/>
            <w:shd w:val="clear" w:color="auto" w:fill="2F5496" w:themeFill="accent1" w:themeFillShade="BF"/>
            <w:vAlign w:val="center"/>
          </w:tcPr>
          <w:p w14:paraId="3F9F4C98" w14:textId="77777777" w:rsidR="009A5F29" w:rsidRPr="0039067D" w:rsidRDefault="009A5F29" w:rsidP="009A5F29">
            <w:pPr>
              <w:pStyle w:val="Corpsdetexte2"/>
              <w:spacing w:before="120" w:line="240" w:lineRule="auto"/>
              <w:jc w:val="center"/>
              <w:rPr>
                <w:rStyle w:val="Emphaseintense"/>
                <w:rFonts w:ascii="Arial" w:hAnsi="Arial" w:cs="Arial"/>
                <w:b/>
                <w:i w:val="0"/>
                <w:color w:val="FFFFFF" w:themeColor="background1"/>
              </w:rPr>
            </w:pPr>
          </w:p>
        </w:tc>
        <w:tc>
          <w:tcPr>
            <w:tcW w:w="1561" w:type="dxa"/>
            <w:vAlign w:val="center"/>
          </w:tcPr>
          <w:p w14:paraId="5D4A46DF" w14:textId="4AA68061" w:rsidR="009A5F29" w:rsidRDefault="009A5F2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w:t>
            </w:r>
            <w:r w:rsidR="00437957">
              <w:rPr>
                <w:rStyle w:val="Emphaseintense"/>
                <w:rFonts w:ascii="Arial" w:hAnsi="Arial" w:cs="Arial"/>
                <w:i w:val="0"/>
                <w:color w:val="000000" w:themeColor="text1"/>
              </w:rPr>
              <w:t xml:space="preserve"> 6 </w:t>
            </w:r>
          </w:p>
        </w:tc>
        <w:tc>
          <w:tcPr>
            <w:tcW w:w="4942" w:type="dxa"/>
            <w:vAlign w:val="center"/>
          </w:tcPr>
          <w:p w14:paraId="4C4BF9F6" w14:textId="3F0961B6" w:rsidR="00090B44" w:rsidRDefault="00090B44" w:rsidP="00090B44">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Une étude</w:t>
            </w:r>
            <w:r w:rsidR="00667431">
              <w:rPr>
                <w:rFonts w:ascii="Arial" w:hAnsi="Arial" w:cs="Arial"/>
                <w:iCs/>
                <w:color w:val="000000" w:themeColor="text1"/>
              </w:rPr>
              <w:t xml:space="preserve"> de</w:t>
            </w:r>
            <w:r>
              <w:rPr>
                <w:rFonts w:ascii="Arial" w:hAnsi="Arial" w:cs="Arial"/>
                <w:iCs/>
                <w:color w:val="000000" w:themeColor="text1"/>
              </w:rPr>
              <w:t xml:space="preserve"> fond n°2</w:t>
            </w:r>
          </w:p>
          <w:p w14:paraId="058DC92F" w14:textId="4F487518" w:rsidR="009A5F29" w:rsidRPr="00952A6F" w:rsidRDefault="009A5F29" w:rsidP="009A5F29">
            <w:pPr>
              <w:pStyle w:val="Corpsdetexte2"/>
              <w:spacing w:before="120" w:line="240" w:lineRule="auto"/>
              <w:jc w:val="center"/>
              <w:rPr>
                <w:rFonts w:ascii="Arial" w:hAnsi="Arial" w:cs="Arial"/>
                <w:b/>
                <w:iCs/>
                <w:color w:val="000000" w:themeColor="text1"/>
              </w:rPr>
            </w:pPr>
          </w:p>
        </w:tc>
        <w:tc>
          <w:tcPr>
            <w:tcW w:w="2406" w:type="dxa"/>
            <w:vAlign w:val="center"/>
          </w:tcPr>
          <w:p w14:paraId="085DE0A8" w14:textId="5CD1E6A8" w:rsidR="00D81F0F" w:rsidRPr="00D81F0F" w:rsidRDefault="00D81F0F" w:rsidP="00D81F0F">
            <w:pPr>
              <w:spacing w:before="40" w:after="40"/>
              <w:jc w:val="center"/>
              <w:rPr>
                <w:rFonts w:cs="Arial"/>
                <w:iCs/>
                <w:color w:val="000000" w:themeColor="text1"/>
              </w:rPr>
            </w:pPr>
            <w:r w:rsidRPr="00110CB9">
              <w:rPr>
                <w:rFonts w:cs="Arial"/>
                <w:iCs/>
                <w:color w:val="000000" w:themeColor="text1"/>
              </w:rPr>
              <w:t>T</w:t>
            </w:r>
            <w:r w:rsidRPr="00110CB9">
              <w:rPr>
                <w:rFonts w:cs="Arial"/>
                <w:iCs/>
                <w:color w:val="000000" w:themeColor="text1"/>
                <w:vertAlign w:val="subscript"/>
              </w:rPr>
              <w:t>0/x</w:t>
            </w:r>
            <w:r>
              <w:rPr>
                <w:rFonts w:cs="Arial"/>
                <w:iCs/>
                <w:color w:val="000000" w:themeColor="text1"/>
              </w:rPr>
              <w:t xml:space="preserve"> + 1</w:t>
            </w:r>
            <w:r w:rsidR="00667431">
              <w:rPr>
                <w:rFonts w:cs="Arial"/>
                <w:iCs/>
                <w:color w:val="000000" w:themeColor="text1"/>
              </w:rPr>
              <w:t>0</w:t>
            </w:r>
            <w:r w:rsidRPr="00110CB9">
              <w:rPr>
                <w:rFonts w:cs="Arial"/>
                <w:iCs/>
                <w:color w:val="000000" w:themeColor="text1"/>
              </w:rPr>
              <w:t xml:space="preserve"> mois</w:t>
            </w:r>
            <w:r>
              <w:rPr>
                <w:rFonts w:cs="Arial"/>
                <w:iCs/>
                <w:color w:val="000000" w:themeColor="text1"/>
              </w:rPr>
              <w:t xml:space="preserve"> </w:t>
            </w:r>
          </w:p>
          <w:p w14:paraId="2B6BC054" w14:textId="46EAC616" w:rsidR="009A5F29" w:rsidRPr="00185428" w:rsidRDefault="009A5F29" w:rsidP="009A5F29">
            <w:pPr>
              <w:spacing w:before="40" w:after="40"/>
              <w:jc w:val="center"/>
              <w:rPr>
                <w:rStyle w:val="Emphaseintense"/>
                <w:i w:val="0"/>
                <w:iCs w:val="0"/>
                <w:color w:val="auto"/>
              </w:rPr>
            </w:pPr>
          </w:p>
        </w:tc>
      </w:tr>
      <w:tr w:rsidR="001B4A19" w:rsidRPr="009E79BF" w14:paraId="3BA1CFFD" w14:textId="77777777" w:rsidTr="00110CB9">
        <w:trPr>
          <w:trHeight w:val="979"/>
        </w:trPr>
        <w:tc>
          <w:tcPr>
            <w:tcW w:w="872" w:type="dxa"/>
            <w:vMerge w:val="restart"/>
            <w:shd w:val="clear" w:color="auto" w:fill="2F5496" w:themeFill="accent1" w:themeFillShade="BF"/>
            <w:vAlign w:val="center"/>
          </w:tcPr>
          <w:p w14:paraId="65B478C6" w14:textId="14E6E0D1" w:rsidR="001B4A19" w:rsidRPr="009E637A" w:rsidRDefault="001B4A19" w:rsidP="009A5F29">
            <w:pPr>
              <w:pStyle w:val="Corpsdetexte2"/>
              <w:spacing w:before="120" w:line="240" w:lineRule="auto"/>
              <w:jc w:val="center"/>
              <w:rPr>
                <w:rStyle w:val="Emphaseintense"/>
                <w:rFonts w:ascii="Arial" w:hAnsi="Arial" w:cs="Arial"/>
                <w:b/>
                <w:i w:val="0"/>
                <w:color w:val="FFFFFF" w:themeColor="background1"/>
              </w:rPr>
            </w:pPr>
            <w:r w:rsidRPr="009E637A">
              <w:rPr>
                <w:rStyle w:val="Emphaseintense"/>
                <w:rFonts w:ascii="Arial" w:hAnsi="Arial" w:cs="Arial"/>
                <w:b/>
                <w:i w:val="0"/>
                <w:color w:val="FFFFFF" w:themeColor="background1"/>
              </w:rPr>
              <w:t>PF 3</w:t>
            </w:r>
          </w:p>
        </w:tc>
        <w:tc>
          <w:tcPr>
            <w:tcW w:w="1561" w:type="dxa"/>
            <w:vAlign w:val="center"/>
          </w:tcPr>
          <w:p w14:paraId="578A2C61" w14:textId="2A07FFA2" w:rsidR="001B4A19" w:rsidRDefault="00E37655"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 7</w:t>
            </w:r>
          </w:p>
        </w:tc>
        <w:tc>
          <w:tcPr>
            <w:tcW w:w="4942" w:type="dxa"/>
            <w:vAlign w:val="center"/>
          </w:tcPr>
          <w:p w14:paraId="38D98C76" w14:textId="59A58AEC" w:rsidR="001B4A19" w:rsidRDefault="001B4A19" w:rsidP="001B4A1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Un (1) compte rendu de la table ronde n°1</w:t>
            </w:r>
          </w:p>
          <w:p w14:paraId="6AD56704" w14:textId="6E5401F8" w:rsidR="001B4A19" w:rsidRDefault="001B4A19" w:rsidP="001B4A19">
            <w:pPr>
              <w:pStyle w:val="Corpsdetexte2"/>
              <w:spacing w:before="120" w:line="240" w:lineRule="auto"/>
              <w:jc w:val="center"/>
              <w:rPr>
                <w:rFonts w:ascii="Arial" w:hAnsi="Arial" w:cs="Arial"/>
                <w:iCs/>
                <w:color w:val="000000" w:themeColor="text1"/>
              </w:rPr>
            </w:pPr>
          </w:p>
        </w:tc>
        <w:tc>
          <w:tcPr>
            <w:tcW w:w="2406" w:type="dxa"/>
            <w:vAlign w:val="center"/>
          </w:tcPr>
          <w:p w14:paraId="17DE063B" w14:textId="4445D2D2" w:rsidR="001B4A19" w:rsidRPr="00E37655" w:rsidRDefault="00E37655" w:rsidP="00E37655">
            <w:pPr>
              <w:spacing w:before="40" w:after="40"/>
              <w:jc w:val="center"/>
              <w:rPr>
                <w:rFonts w:cs="Arial"/>
                <w:iCs/>
                <w:color w:val="000000" w:themeColor="text1"/>
              </w:rPr>
            </w:pPr>
            <w:r w:rsidRPr="00FE7AD4">
              <w:rPr>
                <w:rFonts w:cs="Arial"/>
              </w:rPr>
              <w:t xml:space="preserve">Au plus tard </w:t>
            </w:r>
            <w:r>
              <w:rPr>
                <w:rFonts w:cs="Arial"/>
                <w:color w:val="000000" w:themeColor="text1"/>
              </w:rPr>
              <w:t>7 jours après la</w:t>
            </w:r>
            <w:r w:rsidRPr="00A835FF">
              <w:rPr>
                <w:rFonts w:cs="Arial"/>
                <w:color w:val="000000" w:themeColor="text1"/>
              </w:rPr>
              <w:t xml:space="preserve"> table-ronde</w:t>
            </w:r>
          </w:p>
        </w:tc>
      </w:tr>
      <w:tr w:rsidR="001B4A19" w:rsidRPr="009E79BF" w14:paraId="0668B3E2" w14:textId="77777777" w:rsidTr="00110CB9">
        <w:trPr>
          <w:trHeight w:val="979"/>
        </w:trPr>
        <w:tc>
          <w:tcPr>
            <w:tcW w:w="872" w:type="dxa"/>
            <w:vMerge/>
            <w:shd w:val="clear" w:color="auto" w:fill="2F5496" w:themeFill="accent1" w:themeFillShade="BF"/>
            <w:vAlign w:val="center"/>
          </w:tcPr>
          <w:p w14:paraId="7FEC0A4B" w14:textId="43B1BE86" w:rsidR="001B4A19" w:rsidRPr="009E637A" w:rsidRDefault="001B4A19" w:rsidP="009A5F29">
            <w:pPr>
              <w:pStyle w:val="Corpsdetexte2"/>
              <w:spacing w:before="120" w:line="240" w:lineRule="auto"/>
              <w:jc w:val="center"/>
              <w:rPr>
                <w:rStyle w:val="Emphaseintense"/>
                <w:rFonts w:ascii="Arial" w:hAnsi="Arial" w:cs="Arial"/>
                <w:b/>
                <w:i w:val="0"/>
                <w:color w:val="FFFFFF" w:themeColor="background1"/>
              </w:rPr>
            </w:pPr>
          </w:p>
        </w:tc>
        <w:tc>
          <w:tcPr>
            <w:tcW w:w="1561" w:type="dxa"/>
            <w:vAlign w:val="center"/>
          </w:tcPr>
          <w:p w14:paraId="1D53E8BE" w14:textId="2BF44A8A" w:rsidR="001B4A19" w:rsidRDefault="001B4A19" w:rsidP="009A5F29">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F.8</w:t>
            </w:r>
          </w:p>
        </w:tc>
        <w:tc>
          <w:tcPr>
            <w:tcW w:w="4942" w:type="dxa"/>
            <w:vAlign w:val="center"/>
          </w:tcPr>
          <w:p w14:paraId="1E06962C" w14:textId="77777777" w:rsidR="001B4A19" w:rsidRDefault="001B4A19" w:rsidP="009A5F29">
            <w:pPr>
              <w:pStyle w:val="Corpsdetexte2"/>
              <w:spacing w:before="120" w:line="240" w:lineRule="auto"/>
              <w:jc w:val="center"/>
              <w:rPr>
                <w:rFonts w:ascii="Arial" w:hAnsi="Arial" w:cs="Arial"/>
                <w:iCs/>
                <w:color w:val="000000" w:themeColor="text1"/>
              </w:rPr>
            </w:pPr>
            <w:r>
              <w:rPr>
                <w:rFonts w:ascii="Arial" w:hAnsi="Arial" w:cs="Arial"/>
                <w:iCs/>
                <w:color w:val="000000" w:themeColor="text1"/>
              </w:rPr>
              <w:t>Un (1) compte rendu de la table ronde n°2</w:t>
            </w:r>
          </w:p>
          <w:p w14:paraId="3714807D" w14:textId="0A56BB54" w:rsidR="001B4A19" w:rsidRDefault="001B4A19" w:rsidP="0001557E">
            <w:pPr>
              <w:pStyle w:val="Corpsdetexte2"/>
              <w:spacing w:before="120" w:line="240" w:lineRule="auto"/>
              <w:jc w:val="center"/>
              <w:rPr>
                <w:rStyle w:val="Emphaseintense"/>
                <w:rFonts w:ascii="Arial" w:hAnsi="Arial" w:cs="Arial"/>
                <w:i w:val="0"/>
                <w:color w:val="000000" w:themeColor="text1"/>
              </w:rPr>
            </w:pPr>
          </w:p>
        </w:tc>
        <w:tc>
          <w:tcPr>
            <w:tcW w:w="2406" w:type="dxa"/>
            <w:vAlign w:val="center"/>
          </w:tcPr>
          <w:p w14:paraId="5D768B1E" w14:textId="154A9E8F" w:rsidR="001B4A19" w:rsidRDefault="001B4A19" w:rsidP="009A5F29">
            <w:pPr>
              <w:spacing w:before="40" w:after="40"/>
              <w:jc w:val="center"/>
              <w:rPr>
                <w:rFonts w:cs="Arial"/>
                <w:iCs/>
                <w:color w:val="000000" w:themeColor="text1"/>
              </w:rPr>
            </w:pPr>
            <w:r w:rsidRPr="00FE7AD4">
              <w:rPr>
                <w:rFonts w:cs="Arial"/>
              </w:rPr>
              <w:t xml:space="preserve">Au plus tard </w:t>
            </w:r>
            <w:r w:rsidR="00E37655">
              <w:rPr>
                <w:rFonts w:cs="Arial"/>
                <w:color w:val="000000" w:themeColor="text1"/>
              </w:rPr>
              <w:t>7 jours après la</w:t>
            </w:r>
            <w:r w:rsidRPr="00A835FF">
              <w:rPr>
                <w:rFonts w:cs="Arial"/>
                <w:color w:val="000000" w:themeColor="text1"/>
              </w:rPr>
              <w:t xml:space="preserve"> table-ronde</w:t>
            </w:r>
          </w:p>
          <w:p w14:paraId="28920F7B" w14:textId="2374BF87" w:rsidR="001B4A19" w:rsidRPr="00AB38F3" w:rsidRDefault="001B4A19" w:rsidP="009A5F29">
            <w:pPr>
              <w:spacing w:before="40" w:after="40"/>
              <w:jc w:val="center"/>
            </w:pPr>
          </w:p>
        </w:tc>
      </w:tr>
    </w:tbl>
    <w:p w14:paraId="39349620" w14:textId="77777777" w:rsidR="0044172F" w:rsidRPr="008C1DEE" w:rsidRDefault="0044172F" w:rsidP="0044172F">
      <w:pPr>
        <w:spacing w:before="120"/>
        <w:rPr>
          <w:i/>
          <w:sz w:val="18"/>
          <w:szCs w:val="18"/>
        </w:rPr>
      </w:pPr>
      <w:r w:rsidRPr="008C1DEE">
        <w:rPr>
          <w:i/>
          <w:sz w:val="18"/>
          <w:szCs w:val="18"/>
        </w:rPr>
        <w:t>T</w:t>
      </w:r>
      <w:r w:rsidRPr="008C1DEE">
        <w:rPr>
          <w:i/>
          <w:sz w:val="18"/>
          <w:szCs w:val="18"/>
          <w:vertAlign w:val="subscript"/>
        </w:rPr>
        <w:t xml:space="preserve">0 /X </w:t>
      </w:r>
      <w:r w:rsidRPr="008C1DEE">
        <w:rPr>
          <w:i/>
          <w:sz w:val="18"/>
          <w:szCs w:val="18"/>
        </w:rPr>
        <w:t>correspond à la date de notification de l‘accord-cadre ou à la date de reconduction de la période considérée ;</w:t>
      </w:r>
    </w:p>
    <w:p w14:paraId="286B418E" w14:textId="4FA338E1" w:rsidR="0044172F" w:rsidRPr="00AC5130" w:rsidRDefault="0044172F" w:rsidP="00AC5130">
      <w:pPr>
        <w:rPr>
          <w:i/>
          <w:sz w:val="18"/>
          <w:szCs w:val="18"/>
        </w:rPr>
      </w:pPr>
      <w:r w:rsidRPr="008C1DEE">
        <w:rPr>
          <w:i/>
          <w:sz w:val="18"/>
          <w:szCs w:val="18"/>
        </w:rPr>
        <w:t>X correspond à la période considérée.</w:t>
      </w:r>
    </w:p>
    <w:p w14:paraId="0B91E66A" w14:textId="77777777" w:rsidR="00B23955" w:rsidRDefault="00B23955" w:rsidP="008767D8">
      <w:pPr>
        <w:keepNext/>
        <w:rPr>
          <w:rFonts w:cs="Arial"/>
          <w:bCs/>
          <w:u w:val="single"/>
          <w:lang w:eastAsia="zh-CN"/>
        </w:rPr>
      </w:pPr>
    </w:p>
    <w:p w14:paraId="1EB27A51" w14:textId="392996FB" w:rsidR="008767D8" w:rsidRDefault="008767D8" w:rsidP="008767D8">
      <w:pPr>
        <w:keepNext/>
        <w:rPr>
          <w:rFonts w:cs="Arial"/>
          <w:bCs/>
          <w:lang w:eastAsia="zh-CN"/>
        </w:rPr>
      </w:pPr>
      <w:r w:rsidRPr="002B649C">
        <w:rPr>
          <w:rFonts w:cs="Arial"/>
          <w:bCs/>
          <w:u w:val="single"/>
          <w:lang w:eastAsia="zh-CN"/>
        </w:rPr>
        <w:t>Au titre du poste à bons de commande</w:t>
      </w:r>
      <w:r w:rsidRPr="002B649C">
        <w:rPr>
          <w:rFonts w:cs="Arial"/>
          <w:bCs/>
          <w:lang w:eastAsia="zh-CN"/>
        </w:rPr>
        <w:t> :</w:t>
      </w:r>
    </w:p>
    <w:p w14:paraId="4B1AAE6D" w14:textId="0B564B55" w:rsidR="008767D8" w:rsidRDefault="008767D8"/>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1561"/>
        <w:gridCol w:w="4942"/>
        <w:gridCol w:w="2406"/>
      </w:tblGrid>
      <w:tr w:rsidR="000F236D" w:rsidRPr="009E79BF" w14:paraId="74B0A84D" w14:textId="77777777" w:rsidTr="000F236D">
        <w:trPr>
          <w:trHeight w:val="979"/>
        </w:trPr>
        <w:tc>
          <w:tcPr>
            <w:tcW w:w="872" w:type="dxa"/>
            <w:shd w:val="clear" w:color="auto" w:fill="2F5496" w:themeFill="accent1" w:themeFillShade="BF"/>
            <w:vAlign w:val="center"/>
          </w:tcPr>
          <w:p w14:paraId="10DB3B9F" w14:textId="392D395C" w:rsidR="000F236D" w:rsidRPr="000F236D" w:rsidRDefault="000F236D" w:rsidP="00AC4C60">
            <w:pPr>
              <w:pStyle w:val="Corpsdetexte2"/>
              <w:spacing w:before="120" w:line="240" w:lineRule="auto"/>
              <w:jc w:val="center"/>
              <w:rPr>
                <w:rStyle w:val="Emphaseintense"/>
                <w:rFonts w:ascii="Arial" w:hAnsi="Arial" w:cs="Arial"/>
                <w:b/>
                <w:i w:val="0"/>
                <w:color w:val="FFFFFF" w:themeColor="background1"/>
              </w:rPr>
            </w:pPr>
            <w:r w:rsidRPr="000F236D">
              <w:rPr>
                <w:rFonts w:ascii="Arial" w:hAnsi="Arial" w:cs="Arial"/>
                <w:b/>
                <w:color w:val="FFFFFF" w:themeColor="background1"/>
              </w:rPr>
              <w:t>Poste</w:t>
            </w:r>
          </w:p>
        </w:tc>
        <w:tc>
          <w:tcPr>
            <w:tcW w:w="1561" w:type="dxa"/>
            <w:shd w:val="clear" w:color="auto" w:fill="2F5496" w:themeFill="accent1" w:themeFillShade="BF"/>
            <w:vAlign w:val="center"/>
          </w:tcPr>
          <w:p w14:paraId="458B0419" w14:textId="5EB0EDCC" w:rsidR="000F236D" w:rsidRPr="000F236D" w:rsidDel="00FE0F65" w:rsidRDefault="000F236D" w:rsidP="000F236D">
            <w:pPr>
              <w:pStyle w:val="Corpsdetexte2"/>
              <w:spacing w:before="120" w:line="240" w:lineRule="auto"/>
              <w:jc w:val="center"/>
              <w:rPr>
                <w:rStyle w:val="Emphaseintense"/>
                <w:rFonts w:ascii="Arial" w:hAnsi="Arial" w:cs="Arial"/>
                <w:i w:val="0"/>
                <w:color w:val="000000" w:themeColor="text1"/>
              </w:rPr>
            </w:pPr>
            <w:r w:rsidRPr="000F236D">
              <w:rPr>
                <w:rFonts w:ascii="Arial" w:hAnsi="Arial" w:cs="Arial"/>
                <w:b/>
                <w:color w:val="FFFFFF" w:themeColor="background1"/>
              </w:rPr>
              <w:t>Numéro du livrable</w:t>
            </w:r>
          </w:p>
        </w:tc>
        <w:tc>
          <w:tcPr>
            <w:tcW w:w="4942" w:type="dxa"/>
            <w:shd w:val="clear" w:color="auto" w:fill="2F5496" w:themeFill="accent1" w:themeFillShade="BF"/>
            <w:vAlign w:val="center"/>
          </w:tcPr>
          <w:p w14:paraId="01291BE9" w14:textId="626C844C" w:rsidR="000F236D" w:rsidRPr="000F236D" w:rsidRDefault="000F236D" w:rsidP="00AC4C60">
            <w:pPr>
              <w:pStyle w:val="Corpsdetexte2"/>
              <w:spacing w:before="120" w:line="240" w:lineRule="auto"/>
              <w:jc w:val="center"/>
              <w:rPr>
                <w:rFonts w:ascii="Arial" w:hAnsi="Arial" w:cs="Arial"/>
                <w:iCs/>
                <w:color w:val="000000" w:themeColor="text1"/>
              </w:rPr>
            </w:pPr>
            <w:r w:rsidRPr="000F236D">
              <w:rPr>
                <w:rFonts w:ascii="Arial" w:hAnsi="Arial" w:cs="Arial"/>
                <w:b/>
                <w:color w:val="FFFFFF" w:themeColor="background1"/>
              </w:rPr>
              <w:t>Livrable</w:t>
            </w:r>
          </w:p>
        </w:tc>
        <w:tc>
          <w:tcPr>
            <w:tcW w:w="2406" w:type="dxa"/>
            <w:shd w:val="clear" w:color="auto" w:fill="2F5496" w:themeFill="accent1" w:themeFillShade="BF"/>
            <w:vAlign w:val="center"/>
          </w:tcPr>
          <w:p w14:paraId="2120718B" w14:textId="1666D3FE" w:rsidR="000F236D" w:rsidRPr="000F236D" w:rsidDel="0044172F" w:rsidRDefault="000F236D" w:rsidP="00AC4C60">
            <w:pPr>
              <w:spacing w:before="120" w:after="120"/>
              <w:jc w:val="center"/>
              <w:rPr>
                <w:rFonts w:cs="Arial"/>
              </w:rPr>
            </w:pPr>
            <w:r w:rsidRPr="000F236D">
              <w:rPr>
                <w:rFonts w:cs="Arial"/>
                <w:b/>
                <w:color w:val="FFFFFF" w:themeColor="background1"/>
              </w:rPr>
              <w:t>Echéance ou délais maximum (en mois et/ou jours calendaires)</w:t>
            </w:r>
          </w:p>
        </w:tc>
      </w:tr>
      <w:tr w:rsidR="00AC4C60" w:rsidRPr="009E79BF" w14:paraId="63036E38" w14:textId="77777777" w:rsidTr="00110CB9">
        <w:trPr>
          <w:trHeight w:val="979"/>
        </w:trPr>
        <w:tc>
          <w:tcPr>
            <w:tcW w:w="872" w:type="dxa"/>
            <w:shd w:val="clear" w:color="auto" w:fill="2F5496" w:themeFill="accent1" w:themeFillShade="BF"/>
            <w:vAlign w:val="center"/>
          </w:tcPr>
          <w:p w14:paraId="526D7C34" w14:textId="01353199" w:rsidR="00AC4C60" w:rsidRPr="00110CB9" w:rsidRDefault="007957AF" w:rsidP="00AC4C60">
            <w:pPr>
              <w:pStyle w:val="Corpsdetexte2"/>
              <w:spacing w:before="120" w:line="240" w:lineRule="auto"/>
              <w:jc w:val="center"/>
              <w:rPr>
                <w:rStyle w:val="Emphaseintense"/>
                <w:rFonts w:ascii="Arial" w:hAnsi="Arial" w:cs="Arial"/>
                <w:i w:val="0"/>
                <w:color w:val="FFFFFF" w:themeColor="background1"/>
              </w:rPr>
            </w:pPr>
            <w:r>
              <w:rPr>
                <w:rStyle w:val="Emphaseintense"/>
                <w:rFonts w:ascii="Arial" w:hAnsi="Arial" w:cs="Arial"/>
                <w:i w:val="0"/>
                <w:color w:val="FFFFFF" w:themeColor="background1"/>
              </w:rPr>
              <w:t>UO 1</w:t>
            </w:r>
          </w:p>
        </w:tc>
        <w:tc>
          <w:tcPr>
            <w:tcW w:w="1561" w:type="dxa"/>
            <w:vAlign w:val="center"/>
          </w:tcPr>
          <w:p w14:paraId="3B53EF11" w14:textId="77777777" w:rsidR="007957AF" w:rsidRDefault="007957AF" w:rsidP="00AC4C60">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F.9</w:t>
            </w:r>
          </w:p>
          <w:p w14:paraId="4D42CAF4" w14:textId="079303FB" w:rsidR="00AC4C60" w:rsidRDefault="00AC4C60" w:rsidP="00AC4C60">
            <w:pPr>
              <w:pStyle w:val="Corpsdetexte2"/>
              <w:spacing w:before="120" w:line="240" w:lineRule="auto"/>
              <w:jc w:val="center"/>
              <w:rPr>
                <w:rStyle w:val="Emphaseintense"/>
                <w:rFonts w:ascii="Arial" w:hAnsi="Arial" w:cs="Arial"/>
                <w:i w:val="0"/>
                <w:color w:val="000000" w:themeColor="text1"/>
              </w:rPr>
            </w:pPr>
          </w:p>
        </w:tc>
        <w:tc>
          <w:tcPr>
            <w:tcW w:w="4942" w:type="dxa"/>
            <w:vAlign w:val="center"/>
          </w:tcPr>
          <w:p w14:paraId="1670DA58" w14:textId="09BCBFF0" w:rsidR="00AC4C60" w:rsidRDefault="00AC4C60" w:rsidP="00667431">
            <w:pPr>
              <w:pStyle w:val="Corpsdetexte2"/>
              <w:spacing w:before="120" w:line="240" w:lineRule="auto"/>
              <w:jc w:val="center"/>
              <w:rPr>
                <w:rStyle w:val="Emphaseintense"/>
                <w:rFonts w:ascii="Arial" w:hAnsi="Arial" w:cs="Arial"/>
                <w:i w:val="0"/>
                <w:color w:val="000000" w:themeColor="text1"/>
              </w:rPr>
            </w:pPr>
            <w:r w:rsidRPr="00232EE1">
              <w:rPr>
                <w:rFonts w:ascii="Arial" w:hAnsi="Arial" w:cs="Arial"/>
                <w:iCs/>
                <w:color w:val="000000" w:themeColor="text1"/>
              </w:rPr>
              <w:t>Un</w:t>
            </w:r>
            <w:r w:rsidR="00AA2436">
              <w:rPr>
                <w:rFonts w:ascii="Arial" w:hAnsi="Arial" w:cs="Arial"/>
                <w:iCs/>
                <w:color w:val="000000" w:themeColor="text1"/>
              </w:rPr>
              <w:t>e</w:t>
            </w:r>
            <w:r w:rsidRPr="00232EE1">
              <w:rPr>
                <w:rFonts w:ascii="Arial" w:hAnsi="Arial" w:cs="Arial"/>
                <w:iCs/>
                <w:color w:val="000000" w:themeColor="text1"/>
              </w:rPr>
              <w:t xml:space="preserve"> </w:t>
            </w:r>
            <w:r>
              <w:rPr>
                <w:rFonts w:ascii="Arial" w:hAnsi="Arial" w:cs="Arial"/>
                <w:iCs/>
                <w:color w:val="000000" w:themeColor="text1"/>
              </w:rPr>
              <w:t xml:space="preserve">(1) </w:t>
            </w:r>
            <w:r w:rsidR="00AA2436">
              <w:rPr>
                <w:rFonts w:ascii="Arial" w:hAnsi="Arial" w:cs="Arial"/>
                <w:iCs/>
                <w:color w:val="000000" w:themeColor="text1"/>
              </w:rPr>
              <w:t xml:space="preserve">table-ronde </w:t>
            </w:r>
            <w:r w:rsidR="00C156CE">
              <w:rPr>
                <w:rFonts w:ascii="Arial" w:hAnsi="Arial" w:cs="Arial"/>
                <w:iCs/>
                <w:color w:val="000000" w:themeColor="text1"/>
              </w:rPr>
              <w:t>supplémentaire</w:t>
            </w:r>
          </w:p>
        </w:tc>
        <w:tc>
          <w:tcPr>
            <w:tcW w:w="2406" w:type="dxa"/>
            <w:vAlign w:val="center"/>
          </w:tcPr>
          <w:p w14:paraId="0275246F" w14:textId="3AC5B024" w:rsidR="00FC6972" w:rsidRPr="00386ADB" w:rsidRDefault="00AA2436" w:rsidP="00AC4C60">
            <w:pPr>
              <w:spacing w:before="120" w:after="120"/>
              <w:jc w:val="center"/>
              <w:rPr>
                <w:rFonts w:cs="Arial"/>
              </w:rPr>
            </w:pPr>
            <w:r>
              <w:t>Précisé dans le bon de commande</w:t>
            </w:r>
          </w:p>
        </w:tc>
      </w:tr>
      <w:tr w:rsidR="00E33E75" w:rsidRPr="009E79BF" w14:paraId="427EEA04" w14:textId="77777777" w:rsidTr="00110CB9">
        <w:trPr>
          <w:trHeight w:val="979"/>
        </w:trPr>
        <w:tc>
          <w:tcPr>
            <w:tcW w:w="872" w:type="dxa"/>
            <w:shd w:val="clear" w:color="auto" w:fill="2F5496" w:themeFill="accent1" w:themeFillShade="BF"/>
            <w:vAlign w:val="center"/>
          </w:tcPr>
          <w:p w14:paraId="2350E2D5" w14:textId="428DE861" w:rsidR="00E33E75" w:rsidRPr="00110CB9" w:rsidRDefault="007957AF" w:rsidP="00AC4C60">
            <w:pPr>
              <w:pStyle w:val="Corpsdetexte2"/>
              <w:spacing w:before="120" w:line="240" w:lineRule="auto"/>
              <w:jc w:val="center"/>
              <w:rPr>
                <w:rStyle w:val="Emphaseintense"/>
                <w:rFonts w:ascii="Arial" w:hAnsi="Arial" w:cs="Arial"/>
                <w:i w:val="0"/>
                <w:color w:val="FFFFFF" w:themeColor="background1"/>
              </w:rPr>
            </w:pPr>
            <w:r>
              <w:rPr>
                <w:rStyle w:val="Emphaseintense"/>
                <w:rFonts w:ascii="Arial" w:hAnsi="Arial" w:cs="Arial"/>
                <w:i w:val="0"/>
                <w:color w:val="FFFFFF" w:themeColor="background1"/>
              </w:rPr>
              <w:t>UO 2</w:t>
            </w:r>
          </w:p>
        </w:tc>
        <w:tc>
          <w:tcPr>
            <w:tcW w:w="1561" w:type="dxa"/>
            <w:vAlign w:val="center"/>
          </w:tcPr>
          <w:p w14:paraId="54DBCF07" w14:textId="77777777" w:rsidR="007957AF" w:rsidRDefault="007957AF" w:rsidP="00AC4C60">
            <w:pPr>
              <w:pStyle w:val="Corpsdetexte2"/>
              <w:spacing w:before="120" w:line="240" w:lineRule="auto"/>
              <w:jc w:val="center"/>
              <w:rPr>
                <w:rStyle w:val="Emphaseintense"/>
                <w:rFonts w:ascii="Arial" w:hAnsi="Arial" w:cs="Arial"/>
                <w:i w:val="0"/>
                <w:color w:val="000000" w:themeColor="text1"/>
              </w:rPr>
            </w:pPr>
            <w:r>
              <w:rPr>
                <w:rStyle w:val="Emphaseintense"/>
                <w:rFonts w:ascii="Arial" w:hAnsi="Arial" w:cs="Arial"/>
                <w:i w:val="0"/>
                <w:color w:val="000000" w:themeColor="text1"/>
              </w:rPr>
              <w:t>F.10</w:t>
            </w:r>
          </w:p>
          <w:p w14:paraId="711ACE6E" w14:textId="387CF614" w:rsidR="00E33E75" w:rsidRDefault="00E33E75" w:rsidP="00AC4C60">
            <w:pPr>
              <w:pStyle w:val="Corpsdetexte2"/>
              <w:spacing w:before="120" w:line="240" w:lineRule="auto"/>
              <w:jc w:val="center"/>
              <w:rPr>
                <w:rStyle w:val="Emphaseintense"/>
                <w:rFonts w:ascii="Arial" w:hAnsi="Arial" w:cs="Arial"/>
                <w:i w:val="0"/>
                <w:color w:val="000000" w:themeColor="text1"/>
              </w:rPr>
            </w:pPr>
          </w:p>
        </w:tc>
        <w:tc>
          <w:tcPr>
            <w:tcW w:w="4942" w:type="dxa"/>
            <w:vAlign w:val="center"/>
          </w:tcPr>
          <w:p w14:paraId="2C6E55FC" w14:textId="2B7A9C9E" w:rsidR="00E33E75" w:rsidRPr="00232EE1" w:rsidRDefault="00AA2436" w:rsidP="00667431">
            <w:pPr>
              <w:pStyle w:val="Corpsdetexte2"/>
              <w:spacing w:before="120" w:line="240" w:lineRule="auto"/>
              <w:jc w:val="center"/>
              <w:rPr>
                <w:rFonts w:ascii="Arial" w:hAnsi="Arial" w:cs="Arial"/>
                <w:iCs/>
                <w:color w:val="000000" w:themeColor="text1"/>
              </w:rPr>
            </w:pPr>
            <w:r w:rsidRPr="00232EE1">
              <w:rPr>
                <w:rFonts w:ascii="Arial" w:hAnsi="Arial" w:cs="Arial"/>
                <w:iCs/>
                <w:color w:val="000000" w:themeColor="text1"/>
              </w:rPr>
              <w:t>Un</w:t>
            </w:r>
            <w:r>
              <w:rPr>
                <w:rFonts w:ascii="Arial" w:hAnsi="Arial" w:cs="Arial"/>
                <w:iCs/>
                <w:color w:val="000000" w:themeColor="text1"/>
              </w:rPr>
              <w:t>e</w:t>
            </w:r>
            <w:r w:rsidRPr="00232EE1">
              <w:rPr>
                <w:rFonts w:ascii="Arial" w:hAnsi="Arial" w:cs="Arial"/>
                <w:iCs/>
                <w:color w:val="000000" w:themeColor="text1"/>
              </w:rPr>
              <w:t xml:space="preserve"> </w:t>
            </w:r>
            <w:r>
              <w:rPr>
                <w:rFonts w:ascii="Arial" w:hAnsi="Arial" w:cs="Arial"/>
                <w:iCs/>
                <w:color w:val="000000" w:themeColor="text1"/>
              </w:rPr>
              <w:t xml:space="preserve">(1) étude de fond </w:t>
            </w:r>
            <w:r w:rsidR="00C156CE">
              <w:rPr>
                <w:rFonts w:ascii="Arial" w:hAnsi="Arial" w:cs="Arial"/>
                <w:iCs/>
                <w:color w:val="000000" w:themeColor="text1"/>
              </w:rPr>
              <w:t xml:space="preserve">supplémentaire </w:t>
            </w:r>
          </w:p>
        </w:tc>
        <w:tc>
          <w:tcPr>
            <w:tcW w:w="2406" w:type="dxa"/>
            <w:vAlign w:val="center"/>
          </w:tcPr>
          <w:p w14:paraId="1FE5807C" w14:textId="5ED40C5D" w:rsidR="00E33E75" w:rsidRPr="00012532" w:rsidRDefault="00AA2436" w:rsidP="00AC4C60">
            <w:pPr>
              <w:spacing w:before="120" w:after="120"/>
              <w:jc w:val="center"/>
            </w:pPr>
            <w:r>
              <w:t>Précisé dans le bon de commande</w:t>
            </w:r>
          </w:p>
        </w:tc>
      </w:tr>
    </w:tbl>
    <w:p w14:paraId="498C65F2" w14:textId="77777777" w:rsidR="00341046" w:rsidRDefault="00341046" w:rsidP="00D166AE"/>
    <w:p w14:paraId="0394B794" w14:textId="0468467D" w:rsidR="00D166AE" w:rsidRDefault="00D166AE" w:rsidP="00D166AE">
      <w:r w:rsidRPr="009E79BF">
        <w:t xml:space="preserve">Les livrables sont transmis en version électronique aux coordonnées qui sont précisées lors de la réunion de lancement du présent </w:t>
      </w:r>
      <w:r w:rsidR="004735BC">
        <w:t>accord-cadre</w:t>
      </w:r>
      <w:r w:rsidRPr="009E79BF">
        <w:t xml:space="preserve">. </w:t>
      </w:r>
    </w:p>
    <w:p w14:paraId="7B5363CF" w14:textId="77777777" w:rsidR="00D166AE" w:rsidRPr="009E79BF" w:rsidRDefault="00D166AE" w:rsidP="00D166AE"/>
    <w:p w14:paraId="4928F220" w14:textId="5A07913E" w:rsidR="00D166AE" w:rsidRDefault="00D166AE" w:rsidP="00D166AE">
      <w:r w:rsidRPr="009E79BF">
        <w:t xml:space="preserve">Les formats de remise des livrables numériques sont </w:t>
      </w:r>
      <w:r w:rsidR="00911C16">
        <w:t xml:space="preserve">PPT </w:t>
      </w:r>
      <w:r w:rsidRPr="009E79BF">
        <w:t>et</w:t>
      </w:r>
      <w:r w:rsidR="00A861B7">
        <w:t>/ou</w:t>
      </w:r>
      <w:r w:rsidRPr="009E79BF">
        <w:t xml:space="preserve"> </w:t>
      </w:r>
      <w:r w:rsidR="00CD2F9D">
        <w:t>PD</w:t>
      </w:r>
      <w:r w:rsidRPr="009E79BF">
        <w:t>F dans leur</w:t>
      </w:r>
      <w:r w:rsidR="00A861B7">
        <w:t>s</w:t>
      </w:r>
      <w:r w:rsidRPr="009E79BF">
        <w:t xml:space="preserve"> dernière</w:t>
      </w:r>
      <w:r w:rsidR="00A861B7">
        <w:t>s</w:t>
      </w:r>
      <w:r w:rsidRPr="009E79BF">
        <w:t xml:space="preserve"> version</w:t>
      </w:r>
      <w:r w:rsidR="00A861B7">
        <w:t>s</w:t>
      </w:r>
      <w:r w:rsidRPr="009E79BF">
        <w:t>.</w:t>
      </w:r>
    </w:p>
    <w:p w14:paraId="6F5BEB96" w14:textId="77777777" w:rsidR="00A861B7" w:rsidRPr="009E79BF" w:rsidRDefault="00A861B7" w:rsidP="00D166AE"/>
    <w:p w14:paraId="42DDA2F2" w14:textId="77777777" w:rsidR="00D166AE" w:rsidRPr="00D166AE" w:rsidRDefault="00D166AE" w:rsidP="00D166AE">
      <w:r w:rsidRPr="009E79BF">
        <w:t xml:space="preserve">Il est à noter que l’administration se réserve le droit d’effectuer une analyse anti-plagiat des livrables du présent </w:t>
      </w:r>
      <w:r w:rsidR="004735BC">
        <w:t>accord-cadre</w:t>
      </w:r>
      <w:r w:rsidRPr="009E79BF">
        <w:t>.</w:t>
      </w:r>
    </w:p>
    <w:p w14:paraId="048AF27A" w14:textId="63CBCBF0" w:rsidR="007957AF" w:rsidRDefault="007957AF">
      <w:pPr>
        <w:jc w:val="left"/>
      </w:pPr>
      <w:r>
        <w:br w:type="page"/>
      </w:r>
    </w:p>
    <w:p w14:paraId="1C5BA0D0" w14:textId="77777777" w:rsidR="006754AE" w:rsidRDefault="006754AE" w:rsidP="00D166AE"/>
    <w:p w14:paraId="692C75A4" w14:textId="6AAB6841" w:rsidR="00E85775" w:rsidRPr="00C849CA" w:rsidRDefault="00E85775" w:rsidP="00C849CA">
      <w:pPr>
        <w:pStyle w:val="Titre1"/>
        <w:keepLines/>
        <w:numPr>
          <w:ilvl w:val="0"/>
          <w:numId w:val="0"/>
        </w:numPr>
        <w:spacing w:before="240" w:after="0"/>
        <w:rPr>
          <w:rFonts w:ascii="Arial" w:hAnsi="Arial" w:cs="Arial"/>
          <w:sz w:val="22"/>
          <w:szCs w:val="22"/>
        </w:rPr>
      </w:pPr>
      <w:bookmarkStart w:id="214" w:name="_Toc507666633"/>
      <w:bookmarkStart w:id="215" w:name="_Toc50109570"/>
      <w:bookmarkStart w:id="216" w:name="_Toc191549629"/>
      <w:bookmarkStart w:id="217" w:name="_Toc193726978"/>
      <w:bookmarkStart w:id="218" w:name="_Toc202194334"/>
      <w:r w:rsidRPr="00C849CA">
        <w:rPr>
          <w:rFonts w:ascii="Arial" w:hAnsi="Arial" w:cs="Arial"/>
          <w:sz w:val="22"/>
          <w:szCs w:val="22"/>
        </w:rPr>
        <w:t>ARTICLE 9 - OPÉRATION DE VÉRIFICATION – ADMISSION.</w:t>
      </w:r>
      <w:bookmarkEnd w:id="214"/>
      <w:bookmarkEnd w:id="215"/>
      <w:bookmarkEnd w:id="216"/>
      <w:bookmarkEnd w:id="217"/>
      <w:bookmarkEnd w:id="218"/>
    </w:p>
    <w:p w14:paraId="69AA0BC9" w14:textId="77777777" w:rsidR="00E85775" w:rsidRPr="00D166AE" w:rsidRDefault="00E85775" w:rsidP="00D166AE">
      <w:pPr>
        <w:rPr>
          <w:rStyle w:val="Emphaseintense"/>
          <w:i w:val="0"/>
        </w:rPr>
      </w:pPr>
    </w:p>
    <w:p w14:paraId="3B931DD9" w14:textId="77777777" w:rsidR="00E85775" w:rsidRPr="00E85775" w:rsidRDefault="00E85775" w:rsidP="000F7994">
      <w:pPr>
        <w:pStyle w:val="Titre2"/>
      </w:pPr>
      <w:bookmarkStart w:id="219" w:name="_Toc507666634"/>
      <w:bookmarkStart w:id="220" w:name="_Toc50109571"/>
      <w:bookmarkStart w:id="221" w:name="_Toc191549630"/>
      <w:bookmarkStart w:id="222" w:name="_Toc193726979"/>
      <w:bookmarkStart w:id="223" w:name="_Toc202194335"/>
      <w:r w:rsidRPr="00E85775">
        <w:t>9.1. Opérations de vérification.</w:t>
      </w:r>
      <w:bookmarkEnd w:id="219"/>
      <w:bookmarkEnd w:id="220"/>
      <w:bookmarkEnd w:id="221"/>
      <w:bookmarkEnd w:id="222"/>
      <w:bookmarkEnd w:id="223"/>
      <w:r w:rsidRPr="00E85775">
        <w:t xml:space="preserve"> </w:t>
      </w:r>
    </w:p>
    <w:p w14:paraId="15ECE307" w14:textId="77777777" w:rsidR="00E85775" w:rsidRPr="00E85775" w:rsidRDefault="00E85775" w:rsidP="00C7548A"/>
    <w:p w14:paraId="3BCE4B2D" w14:textId="3EC1F9B5" w:rsidR="00CB39BD" w:rsidRPr="003B0844" w:rsidRDefault="00CB39BD" w:rsidP="00CB39BD">
      <w:pPr>
        <w:rPr>
          <w:color w:val="000000" w:themeColor="text1"/>
        </w:rPr>
      </w:pPr>
      <w:r w:rsidRPr="00E85775">
        <w:t xml:space="preserve">Par dérogation à </w:t>
      </w:r>
      <w:r w:rsidRPr="003B0844">
        <w:rPr>
          <w:color w:val="000000" w:themeColor="text1"/>
        </w:rPr>
        <w:t>l'article 28.1</w:t>
      </w:r>
      <w:r w:rsidR="007D7985">
        <w:rPr>
          <w:color w:val="000000" w:themeColor="text1"/>
        </w:rPr>
        <w:t>.</w:t>
      </w:r>
      <w:r w:rsidRPr="003B0844">
        <w:rPr>
          <w:color w:val="000000" w:themeColor="text1"/>
        </w:rPr>
        <w:t xml:space="preserve"> </w:t>
      </w:r>
      <w:proofErr w:type="gramStart"/>
      <w:r w:rsidRPr="003B0844">
        <w:rPr>
          <w:color w:val="000000" w:themeColor="text1"/>
        </w:rPr>
        <w:t>du</w:t>
      </w:r>
      <w:proofErr w:type="gramEnd"/>
      <w:r w:rsidRPr="003B0844">
        <w:rPr>
          <w:color w:val="000000" w:themeColor="text1"/>
        </w:rPr>
        <w:t xml:space="preserve"> CCAG/PI, les opérations de vérification sont effectuées, par délégation de l’acheteur, par </w:t>
      </w:r>
      <w:r w:rsidRPr="003B0844">
        <w:rPr>
          <w:rStyle w:val="Emphaseintense"/>
          <w:i w:val="0"/>
          <w:color w:val="000000" w:themeColor="text1"/>
        </w:rPr>
        <w:t xml:space="preserve">le service en </w:t>
      </w:r>
      <w:r w:rsidRPr="00D07075">
        <w:rPr>
          <w:rStyle w:val="Emphaseintense"/>
          <w:i w:val="0"/>
          <w:color w:val="000000" w:themeColor="text1"/>
        </w:rPr>
        <w:t>charge du suivi et du contrôle de l'exécution</w:t>
      </w:r>
      <w:r w:rsidRPr="00D07075">
        <w:rPr>
          <w:color w:val="000000" w:themeColor="text1"/>
        </w:rPr>
        <w:t xml:space="preserve"> </w:t>
      </w:r>
      <w:r w:rsidR="004735BC" w:rsidRPr="00D07075">
        <w:rPr>
          <w:color w:val="000000" w:themeColor="text1"/>
        </w:rPr>
        <w:t>de l’accord-cadre</w:t>
      </w:r>
      <w:r w:rsidRPr="00D07075">
        <w:rPr>
          <w:color w:val="000000" w:themeColor="text1"/>
        </w:rPr>
        <w:t xml:space="preserve"> désigné à l’article 5.1.2</w:t>
      </w:r>
      <w:r w:rsidR="007D7985">
        <w:rPr>
          <w:color w:val="000000" w:themeColor="text1"/>
        </w:rPr>
        <w:t>.</w:t>
      </w:r>
      <w:r w:rsidR="00E22797">
        <w:rPr>
          <w:color w:val="000000" w:themeColor="text1"/>
        </w:rPr>
        <w:t xml:space="preserve"> </w:t>
      </w:r>
      <w:proofErr w:type="gramStart"/>
      <w:r w:rsidR="00E22797">
        <w:rPr>
          <w:color w:val="000000" w:themeColor="text1"/>
        </w:rPr>
        <w:t>du</w:t>
      </w:r>
      <w:proofErr w:type="gramEnd"/>
      <w:r w:rsidR="00E22797">
        <w:rPr>
          <w:color w:val="000000" w:themeColor="text1"/>
        </w:rPr>
        <w:t xml:space="preserve"> présent document</w:t>
      </w:r>
      <w:r w:rsidRPr="00D07075">
        <w:rPr>
          <w:color w:val="000000" w:themeColor="text1"/>
        </w:rPr>
        <w:t>.</w:t>
      </w:r>
      <w:r w:rsidRPr="003B0844">
        <w:rPr>
          <w:color w:val="000000" w:themeColor="text1"/>
        </w:rPr>
        <w:t xml:space="preserve"> </w:t>
      </w:r>
    </w:p>
    <w:p w14:paraId="7426C9B2" w14:textId="77777777" w:rsidR="00CB39BD" w:rsidRPr="003B0844" w:rsidRDefault="00CB39BD" w:rsidP="00CB39BD">
      <w:pPr>
        <w:rPr>
          <w:color w:val="000000" w:themeColor="text1"/>
        </w:rPr>
      </w:pPr>
    </w:p>
    <w:p w14:paraId="0F14B564" w14:textId="5B712122" w:rsidR="00CB39BD" w:rsidRPr="00D07075" w:rsidRDefault="00CB39BD" w:rsidP="00CB39BD">
      <w:pPr>
        <w:rPr>
          <w:color w:val="000000" w:themeColor="text1"/>
        </w:rPr>
      </w:pPr>
      <w:r w:rsidRPr="003B0844">
        <w:rPr>
          <w:color w:val="000000" w:themeColor="text1"/>
        </w:rPr>
        <w:t>Par dérogation à l'article 28.2</w:t>
      </w:r>
      <w:r w:rsidR="007D7985">
        <w:rPr>
          <w:color w:val="000000" w:themeColor="text1"/>
        </w:rPr>
        <w:t>.</w:t>
      </w:r>
      <w:r w:rsidRPr="003B0844">
        <w:rPr>
          <w:color w:val="000000" w:themeColor="text1"/>
        </w:rPr>
        <w:t xml:space="preserve"> </w:t>
      </w:r>
      <w:proofErr w:type="gramStart"/>
      <w:r w:rsidRPr="003B0844">
        <w:rPr>
          <w:color w:val="000000" w:themeColor="text1"/>
        </w:rPr>
        <w:t>du</w:t>
      </w:r>
      <w:proofErr w:type="gramEnd"/>
      <w:r w:rsidRPr="003B0844">
        <w:rPr>
          <w:color w:val="000000" w:themeColor="text1"/>
        </w:rPr>
        <w:t xml:space="preserve"> CCAG/PI, le délai imparti au </w:t>
      </w:r>
      <w:r w:rsidRPr="003B0844">
        <w:rPr>
          <w:rStyle w:val="Emphaseintense"/>
          <w:i w:val="0"/>
          <w:color w:val="000000" w:themeColor="text1"/>
        </w:rPr>
        <w:t>service en charge du suivi de l'exécution</w:t>
      </w:r>
      <w:r w:rsidRPr="003B0844">
        <w:rPr>
          <w:color w:val="000000" w:themeColor="text1"/>
        </w:rPr>
        <w:t xml:space="preserve"> </w:t>
      </w:r>
      <w:r>
        <w:rPr>
          <w:color w:val="000000" w:themeColor="text1"/>
        </w:rPr>
        <w:t>de l’accord-</w:t>
      </w:r>
      <w:r w:rsidRPr="00D07075">
        <w:rPr>
          <w:color w:val="000000" w:themeColor="text1"/>
        </w:rPr>
        <w:t>cadre</w:t>
      </w:r>
      <w:r w:rsidR="00D17C63">
        <w:rPr>
          <w:color w:val="000000" w:themeColor="text1"/>
        </w:rPr>
        <w:t>,</w:t>
      </w:r>
      <w:r w:rsidRPr="00D07075">
        <w:rPr>
          <w:color w:val="000000" w:themeColor="text1"/>
        </w:rPr>
        <w:t xml:space="preserve"> désigné à l’article 5.1.2</w:t>
      </w:r>
      <w:r w:rsidR="007D7985">
        <w:rPr>
          <w:color w:val="000000" w:themeColor="text1"/>
        </w:rPr>
        <w:t>.</w:t>
      </w:r>
      <w:r w:rsidR="00D17C63">
        <w:rPr>
          <w:color w:val="000000" w:themeColor="text1"/>
        </w:rPr>
        <w:t xml:space="preserve"> </w:t>
      </w:r>
      <w:proofErr w:type="gramStart"/>
      <w:r w:rsidR="00D17C63">
        <w:rPr>
          <w:color w:val="000000" w:themeColor="text1"/>
        </w:rPr>
        <w:t>du</w:t>
      </w:r>
      <w:proofErr w:type="gramEnd"/>
      <w:r w:rsidR="00D17C63">
        <w:rPr>
          <w:color w:val="000000" w:themeColor="text1"/>
        </w:rPr>
        <w:t xml:space="preserve"> présent document,</w:t>
      </w:r>
      <w:r w:rsidRPr="00D07075">
        <w:rPr>
          <w:color w:val="000000" w:themeColor="text1"/>
        </w:rPr>
        <w:t xml:space="preserve"> pour procéder aux opérations de vérification est de deux (2) mois</w:t>
      </w:r>
      <w:r w:rsidRPr="00D07075">
        <w:rPr>
          <w:b/>
          <w:color w:val="000000" w:themeColor="text1"/>
        </w:rPr>
        <w:t xml:space="preserve"> </w:t>
      </w:r>
      <w:r w:rsidRPr="00D07075">
        <w:rPr>
          <w:color w:val="000000" w:themeColor="text1"/>
        </w:rPr>
        <w:t>à compter de la livraison du dernier livrable du lot de livraison.</w:t>
      </w:r>
    </w:p>
    <w:p w14:paraId="287F7D65" w14:textId="77777777" w:rsidR="00CB39BD" w:rsidRPr="00D07075" w:rsidRDefault="00CB39BD" w:rsidP="00CB39BD">
      <w:pPr>
        <w:rPr>
          <w:color w:val="000000" w:themeColor="text1"/>
        </w:rPr>
      </w:pPr>
    </w:p>
    <w:p w14:paraId="3DFA4AC8" w14:textId="46FDC9A4" w:rsidR="00D166AE" w:rsidRPr="00D07075" w:rsidRDefault="00CB39BD" w:rsidP="00CB39BD">
      <w:pPr>
        <w:rPr>
          <w:rFonts w:cs="Arial"/>
        </w:rPr>
      </w:pPr>
      <w:r w:rsidRPr="00D07075">
        <w:rPr>
          <w:rStyle w:val="Emphaseintense"/>
          <w:i w:val="0"/>
          <w:color w:val="000000" w:themeColor="text1"/>
        </w:rPr>
        <w:t>Par dérogation à l’article</w:t>
      </w:r>
      <w:r w:rsidR="00E22797">
        <w:rPr>
          <w:rStyle w:val="Emphaseintense"/>
          <w:i w:val="0"/>
          <w:color w:val="000000" w:themeColor="text1"/>
        </w:rPr>
        <w:t xml:space="preserve"> </w:t>
      </w:r>
      <w:r w:rsidRPr="00D07075">
        <w:rPr>
          <w:rStyle w:val="Emphaseintense"/>
          <w:i w:val="0"/>
          <w:color w:val="000000" w:themeColor="text1"/>
        </w:rPr>
        <w:t>28.5</w:t>
      </w:r>
      <w:r w:rsidR="007D7985">
        <w:rPr>
          <w:rStyle w:val="Emphaseintense"/>
          <w:i w:val="0"/>
          <w:color w:val="000000" w:themeColor="text1"/>
        </w:rPr>
        <w:t>.</w:t>
      </w:r>
      <w:r w:rsidRPr="00D07075">
        <w:rPr>
          <w:rStyle w:val="Emphaseintense"/>
          <w:i w:val="0"/>
          <w:color w:val="000000" w:themeColor="text1"/>
        </w:rPr>
        <w:t xml:space="preserve"> </w:t>
      </w:r>
      <w:proofErr w:type="gramStart"/>
      <w:r w:rsidRPr="00D07075">
        <w:rPr>
          <w:rStyle w:val="Emphaseintense"/>
          <w:i w:val="0"/>
          <w:color w:val="000000" w:themeColor="text1"/>
        </w:rPr>
        <w:t>du</w:t>
      </w:r>
      <w:proofErr w:type="gramEnd"/>
      <w:r w:rsidRPr="00D07075">
        <w:rPr>
          <w:rStyle w:val="Emphaseintense"/>
          <w:i w:val="0"/>
          <w:color w:val="000000" w:themeColor="text1"/>
        </w:rPr>
        <w:t xml:space="preserve"> CCAG/PI, le titulaire n’est </w:t>
      </w:r>
      <w:r w:rsidRPr="00D07075">
        <w:rPr>
          <w:rStyle w:val="Emphaseintense"/>
          <w:i w:val="0"/>
          <w:color w:val="auto"/>
        </w:rPr>
        <w:t>pas convoqué aux opérations de vérification</w:t>
      </w:r>
      <w:r w:rsidR="00D166AE" w:rsidRPr="00D07075">
        <w:rPr>
          <w:rFonts w:cs="Arial"/>
          <w:i/>
        </w:rPr>
        <w:t>.</w:t>
      </w:r>
    </w:p>
    <w:p w14:paraId="4613B23F" w14:textId="77777777" w:rsidR="00E85775" w:rsidRPr="00D07075" w:rsidRDefault="00E85775" w:rsidP="00C7548A"/>
    <w:p w14:paraId="7CAA01AF" w14:textId="77777777" w:rsidR="00E85775" w:rsidRPr="00D07075" w:rsidRDefault="00E85775" w:rsidP="000F7994">
      <w:pPr>
        <w:pStyle w:val="Titre2"/>
      </w:pPr>
      <w:bookmarkStart w:id="224" w:name="_Toc507666635"/>
      <w:bookmarkStart w:id="225" w:name="_Toc50109572"/>
      <w:bookmarkStart w:id="226" w:name="_Toc191549631"/>
      <w:bookmarkStart w:id="227" w:name="_Toc193726980"/>
      <w:bookmarkStart w:id="228" w:name="_Toc202194336"/>
      <w:r w:rsidRPr="00D07075">
        <w:t xml:space="preserve">9.2. </w:t>
      </w:r>
      <w:r w:rsidR="00CB39BD" w:rsidRPr="00D07075">
        <w:rPr>
          <w:lang w:val="fr-FR"/>
        </w:rPr>
        <w:t>Admission</w:t>
      </w:r>
      <w:r w:rsidRPr="00D07075">
        <w:t>.</w:t>
      </w:r>
      <w:bookmarkEnd w:id="224"/>
      <w:bookmarkEnd w:id="225"/>
      <w:bookmarkEnd w:id="226"/>
      <w:bookmarkEnd w:id="227"/>
      <w:bookmarkEnd w:id="228"/>
    </w:p>
    <w:p w14:paraId="210F9EDF" w14:textId="77777777" w:rsidR="00E85775" w:rsidRPr="00D07075" w:rsidRDefault="00E85775" w:rsidP="00C7548A"/>
    <w:p w14:paraId="6F4E9412" w14:textId="0A27B178" w:rsidR="00CB39BD" w:rsidRDefault="00CB39BD" w:rsidP="00CB39BD">
      <w:r w:rsidRPr="00D07075">
        <w:t>Par dérogation à l’article 29.1</w:t>
      </w:r>
      <w:r w:rsidR="007D7985">
        <w:t>.</w:t>
      </w:r>
      <w:r w:rsidRPr="00D07075">
        <w:t xml:space="preserve"> </w:t>
      </w:r>
      <w:proofErr w:type="gramStart"/>
      <w:r w:rsidRPr="00D07075">
        <w:t>du</w:t>
      </w:r>
      <w:proofErr w:type="gramEnd"/>
      <w:r w:rsidRPr="00D07075">
        <w:t xml:space="preserve"> CCAG/PI, l’autorité chargée de prononcer l’admission sans réfaction des prestations est la personne mentionnée à </w:t>
      </w:r>
      <w:r w:rsidR="00651CC5">
        <w:t>l’article 5.1.2</w:t>
      </w:r>
      <w:r w:rsidR="007D7985">
        <w:t>.</w:t>
      </w:r>
      <w:r w:rsidR="00D17C63">
        <w:t xml:space="preserve"> </w:t>
      </w:r>
      <w:proofErr w:type="gramStart"/>
      <w:r w:rsidR="00D17C63">
        <w:t>du</w:t>
      </w:r>
      <w:proofErr w:type="gramEnd"/>
      <w:r w:rsidR="00D17C63">
        <w:t xml:space="preserve"> présent document</w:t>
      </w:r>
      <w:r w:rsidRPr="00D07075">
        <w:t>. L’admission prend effet à la date de notification de la décision d’admission au titulaire.</w:t>
      </w:r>
    </w:p>
    <w:p w14:paraId="4CEB63C3" w14:textId="77777777" w:rsidR="00D17C63" w:rsidRPr="00E85775" w:rsidRDefault="00D17C63" w:rsidP="00CB39BD"/>
    <w:p w14:paraId="3493662F" w14:textId="77777777" w:rsidR="00D166AE" w:rsidRPr="009E79BF" w:rsidRDefault="00CB39BD" w:rsidP="00CB39BD">
      <w:pPr>
        <w:rPr>
          <w:rFonts w:cs="Arial"/>
        </w:rPr>
      </w:pPr>
      <w:r w:rsidRPr="00E85775">
        <w:t xml:space="preserve">En cas </w:t>
      </w:r>
      <w:r>
        <w:t>d’admission</w:t>
      </w:r>
      <w:r w:rsidRPr="00E85775">
        <w:t xml:space="preserve"> tacite, </w:t>
      </w:r>
      <w:r>
        <w:t>l’admission</w:t>
      </w:r>
      <w:r w:rsidRPr="00E85775">
        <w:t xml:space="preserve"> prend effet au terme d'un délai de deux mois</w:t>
      </w:r>
      <w:r w:rsidR="00D166AE" w:rsidRPr="009E79BF">
        <w:rPr>
          <w:rFonts w:cs="Arial"/>
        </w:rPr>
        <w:t>.</w:t>
      </w:r>
    </w:p>
    <w:p w14:paraId="15C3E56E" w14:textId="77777777" w:rsidR="00E85775" w:rsidRPr="00E85775" w:rsidRDefault="00E85775" w:rsidP="00C7548A"/>
    <w:p w14:paraId="174563F6" w14:textId="77777777" w:rsidR="00E85775" w:rsidRPr="00E85775" w:rsidRDefault="00E85775" w:rsidP="000F7994">
      <w:pPr>
        <w:pStyle w:val="Titre2"/>
      </w:pPr>
      <w:bookmarkStart w:id="229" w:name="_Toc507666636"/>
      <w:bookmarkStart w:id="230" w:name="_Toc50109573"/>
      <w:bookmarkStart w:id="231" w:name="_Toc191549632"/>
      <w:bookmarkStart w:id="232" w:name="_Toc193726981"/>
      <w:bookmarkStart w:id="233" w:name="_Toc202194337"/>
      <w:r w:rsidRPr="00E85775">
        <w:t>9.3. Ajournement.</w:t>
      </w:r>
      <w:bookmarkEnd w:id="229"/>
      <w:bookmarkEnd w:id="230"/>
      <w:bookmarkEnd w:id="231"/>
      <w:bookmarkEnd w:id="232"/>
      <w:bookmarkEnd w:id="233"/>
    </w:p>
    <w:p w14:paraId="5C189448" w14:textId="77777777" w:rsidR="00E85775" w:rsidRPr="00E85775" w:rsidRDefault="00E85775" w:rsidP="00C7548A"/>
    <w:p w14:paraId="35FD65AC" w14:textId="36175D25" w:rsidR="00CB39BD" w:rsidRPr="00E85775" w:rsidRDefault="00CB39BD" w:rsidP="00CB39BD">
      <w:r>
        <w:t xml:space="preserve">Conformément </w:t>
      </w:r>
      <w:r w:rsidRPr="00A608E1">
        <w:rPr>
          <w:color w:val="000000" w:themeColor="text1"/>
        </w:rPr>
        <w:t>à l’article 29.2</w:t>
      </w:r>
      <w:r w:rsidR="007D7985">
        <w:rPr>
          <w:color w:val="000000" w:themeColor="text1"/>
        </w:rPr>
        <w:t>.</w:t>
      </w:r>
      <w:r w:rsidRPr="00A608E1">
        <w:rPr>
          <w:color w:val="000000" w:themeColor="text1"/>
        </w:rPr>
        <w:t xml:space="preserve"> </w:t>
      </w:r>
      <w:proofErr w:type="gramStart"/>
      <w:r w:rsidRPr="00A608E1">
        <w:rPr>
          <w:color w:val="000000" w:themeColor="text1"/>
        </w:rPr>
        <w:t>du</w:t>
      </w:r>
      <w:proofErr w:type="gramEnd"/>
      <w:r w:rsidRPr="00A608E1">
        <w:rPr>
          <w:color w:val="000000" w:themeColor="text1"/>
        </w:rPr>
        <w:t xml:space="preserve"> CCAG/PI, l’acheteur</w:t>
      </w:r>
      <w:r w:rsidRPr="00E85775">
        <w:t>, lorsqu'il estime que des pres</w:t>
      </w:r>
      <w:r>
        <w:t>tations ne peuvent être admises</w:t>
      </w:r>
      <w:r w:rsidRPr="00E85775">
        <w:t xml:space="preserve"> que moyennant certaines mises au point, peut décider d'ajourner l'admission des prestations par une décision motivée. </w:t>
      </w:r>
    </w:p>
    <w:p w14:paraId="55325751" w14:textId="77777777" w:rsidR="00CB39BD" w:rsidRPr="00971F45" w:rsidRDefault="00CB39BD" w:rsidP="00CB39BD">
      <w:pPr>
        <w:rPr>
          <w:rStyle w:val="Emphaseintense"/>
        </w:rPr>
      </w:pPr>
    </w:p>
    <w:p w14:paraId="074CA47B" w14:textId="7D16C70B" w:rsidR="00D166AE" w:rsidRPr="009E79BF" w:rsidRDefault="00CB39BD" w:rsidP="00CB39BD">
      <w:pPr>
        <w:rPr>
          <w:rFonts w:cs="Arial"/>
        </w:rPr>
      </w:pPr>
      <w:r>
        <w:t xml:space="preserve">Par dérogation </w:t>
      </w:r>
      <w:r w:rsidRPr="00A608E1">
        <w:rPr>
          <w:color w:val="000000" w:themeColor="text1"/>
        </w:rPr>
        <w:t>à l’article 29.2</w:t>
      </w:r>
      <w:r w:rsidR="007D7985">
        <w:rPr>
          <w:color w:val="000000" w:themeColor="text1"/>
        </w:rPr>
        <w:t>.</w:t>
      </w:r>
      <w:r w:rsidRPr="00A608E1">
        <w:rPr>
          <w:color w:val="000000" w:themeColor="text1"/>
        </w:rPr>
        <w:t xml:space="preserve"> </w:t>
      </w:r>
      <w:proofErr w:type="gramStart"/>
      <w:r w:rsidRPr="00A608E1">
        <w:rPr>
          <w:color w:val="000000" w:themeColor="text1"/>
        </w:rPr>
        <w:t>du</w:t>
      </w:r>
      <w:proofErr w:type="gramEnd"/>
      <w:r w:rsidRPr="00A608E1">
        <w:rPr>
          <w:color w:val="000000" w:themeColor="text1"/>
        </w:rPr>
        <w:t xml:space="preserve"> CCAG/PI, la décision </w:t>
      </w:r>
      <w:r w:rsidRPr="00E85775">
        <w:t xml:space="preserve">d'ajournement invite le titulaire à présenter à nouveau </w:t>
      </w:r>
      <w:r>
        <w:t>à l’acheteur</w:t>
      </w:r>
      <w:r w:rsidRPr="00E85775">
        <w:t xml:space="preserve"> les prestations mises au point dans un délai qu'elle fixe</w:t>
      </w:r>
      <w:r w:rsidR="00D166AE" w:rsidRPr="009E79BF">
        <w:rPr>
          <w:rFonts w:cs="Arial"/>
        </w:rPr>
        <w:t>.</w:t>
      </w:r>
    </w:p>
    <w:p w14:paraId="224EC54C" w14:textId="77777777" w:rsidR="00E85775" w:rsidRPr="00E85775" w:rsidRDefault="00E85775" w:rsidP="00C7548A"/>
    <w:p w14:paraId="42F3BA71" w14:textId="77777777" w:rsidR="00E85775" w:rsidRPr="00E85775" w:rsidRDefault="00E85775" w:rsidP="000F7994">
      <w:pPr>
        <w:pStyle w:val="Titre2"/>
      </w:pPr>
      <w:bookmarkStart w:id="234" w:name="_Toc507666637"/>
      <w:bookmarkStart w:id="235" w:name="_Toc50109574"/>
      <w:bookmarkStart w:id="236" w:name="_Toc191549633"/>
      <w:bookmarkStart w:id="237" w:name="_Toc193726982"/>
      <w:bookmarkStart w:id="238" w:name="_Toc202194338"/>
      <w:r w:rsidRPr="00E85775">
        <w:t>9.4. Réfaction.</w:t>
      </w:r>
      <w:bookmarkEnd w:id="234"/>
      <w:bookmarkEnd w:id="235"/>
      <w:bookmarkEnd w:id="236"/>
      <w:bookmarkEnd w:id="237"/>
      <w:bookmarkEnd w:id="238"/>
    </w:p>
    <w:p w14:paraId="1B4465FB" w14:textId="77777777" w:rsidR="00E85775" w:rsidRPr="00E85775" w:rsidRDefault="00E85775" w:rsidP="00C7548A"/>
    <w:p w14:paraId="2A091B5D" w14:textId="5F0FE4F6" w:rsidR="00CB39BD" w:rsidRPr="000F7B90" w:rsidRDefault="00CB39BD" w:rsidP="00CB39BD">
      <w:pPr>
        <w:rPr>
          <w:rStyle w:val="Emphaseintense"/>
          <w:i w:val="0"/>
          <w:color w:val="auto"/>
        </w:rPr>
      </w:pPr>
      <w:r>
        <w:t>I</w:t>
      </w:r>
      <w:r w:rsidRPr="006C4684">
        <w:t xml:space="preserve">l est fait application de </w:t>
      </w:r>
      <w:r w:rsidRPr="006C4684">
        <w:rPr>
          <w:rStyle w:val="Emphaseintense"/>
          <w:i w:val="0"/>
          <w:color w:val="auto"/>
        </w:rPr>
        <w:t>l'article</w:t>
      </w:r>
      <w:r>
        <w:rPr>
          <w:rStyle w:val="Emphaseintense"/>
          <w:i w:val="0"/>
          <w:color w:val="auto"/>
        </w:rPr>
        <w:t xml:space="preserve"> </w:t>
      </w:r>
      <w:r w:rsidRPr="00A608E1">
        <w:rPr>
          <w:rStyle w:val="Emphaseintense"/>
          <w:i w:val="0"/>
          <w:color w:val="000000" w:themeColor="text1"/>
        </w:rPr>
        <w:t>29.3</w:t>
      </w:r>
      <w:r w:rsidR="007D7985">
        <w:rPr>
          <w:rStyle w:val="Emphaseintense"/>
          <w:i w:val="0"/>
          <w:color w:val="000000" w:themeColor="text1"/>
        </w:rPr>
        <w:t>.</w:t>
      </w:r>
      <w:r w:rsidRPr="00A608E1">
        <w:rPr>
          <w:rStyle w:val="Emphaseintense"/>
          <w:i w:val="0"/>
          <w:color w:val="000000" w:themeColor="text1"/>
        </w:rPr>
        <w:t xml:space="preserve"> </w:t>
      </w:r>
      <w:proofErr w:type="gramStart"/>
      <w:r w:rsidRPr="00A608E1">
        <w:rPr>
          <w:rStyle w:val="Emphaseintense"/>
          <w:i w:val="0"/>
          <w:color w:val="000000" w:themeColor="text1"/>
        </w:rPr>
        <w:t>du</w:t>
      </w:r>
      <w:proofErr w:type="gramEnd"/>
      <w:r w:rsidRPr="00A608E1">
        <w:rPr>
          <w:rStyle w:val="Emphaseintense"/>
          <w:i w:val="0"/>
          <w:color w:val="000000" w:themeColor="text1"/>
        </w:rPr>
        <w:t xml:space="preserve"> CCAG/PI.</w:t>
      </w:r>
    </w:p>
    <w:p w14:paraId="3A6B75B5" w14:textId="77777777" w:rsidR="00CB39BD" w:rsidRDefault="00CB39BD" w:rsidP="00CB39BD">
      <w:pPr>
        <w:rPr>
          <w:rStyle w:val="Emphaseintense"/>
          <w:i w:val="0"/>
        </w:rPr>
      </w:pPr>
    </w:p>
    <w:p w14:paraId="478F8010" w14:textId="3C5CFCBF" w:rsidR="00D166AE" w:rsidRPr="009E79BF" w:rsidRDefault="00CB39BD" w:rsidP="00CB39BD">
      <w:pPr>
        <w:rPr>
          <w:rFonts w:cs="Arial"/>
        </w:rPr>
      </w:pPr>
      <w:r w:rsidRPr="000F7B90">
        <w:rPr>
          <w:rStyle w:val="Emphaseintense"/>
          <w:i w:val="0"/>
          <w:color w:val="auto"/>
        </w:rPr>
        <w:t xml:space="preserve">Par dérogation à l’article </w:t>
      </w:r>
      <w:r w:rsidRPr="00A608E1">
        <w:rPr>
          <w:rStyle w:val="Emphaseintense"/>
          <w:i w:val="0"/>
          <w:color w:val="000000" w:themeColor="text1"/>
        </w:rPr>
        <w:t>29.3</w:t>
      </w:r>
      <w:r w:rsidR="007D7985">
        <w:rPr>
          <w:rStyle w:val="Emphaseintense"/>
          <w:i w:val="0"/>
          <w:color w:val="000000" w:themeColor="text1"/>
        </w:rPr>
        <w:t>.</w:t>
      </w:r>
      <w:r w:rsidRPr="00A608E1">
        <w:rPr>
          <w:rStyle w:val="Emphaseintense"/>
          <w:i w:val="0"/>
          <w:color w:val="000000" w:themeColor="text1"/>
        </w:rPr>
        <w:t xml:space="preserve"> </w:t>
      </w:r>
      <w:proofErr w:type="gramStart"/>
      <w:r w:rsidRPr="00A608E1">
        <w:rPr>
          <w:rStyle w:val="Emphaseintense"/>
          <w:i w:val="0"/>
          <w:color w:val="000000" w:themeColor="text1"/>
        </w:rPr>
        <w:t>du</w:t>
      </w:r>
      <w:proofErr w:type="gramEnd"/>
      <w:r w:rsidRPr="00A608E1">
        <w:rPr>
          <w:rStyle w:val="Emphaseintense"/>
          <w:i w:val="0"/>
          <w:color w:val="000000" w:themeColor="text1"/>
        </w:rPr>
        <w:t xml:space="preserve"> CCAG/PI, si le </w:t>
      </w:r>
      <w:r w:rsidRPr="000F7B90">
        <w:rPr>
          <w:rStyle w:val="Emphaseintense"/>
          <w:i w:val="0"/>
          <w:color w:val="auto"/>
        </w:rPr>
        <w:t xml:space="preserve">titulaire ne présente pas d’observations dans un délai </w:t>
      </w:r>
      <w:r w:rsidRPr="00FD3E64">
        <w:rPr>
          <w:rStyle w:val="Emphaseintense"/>
          <w:i w:val="0"/>
          <w:color w:val="auto"/>
        </w:rPr>
        <w:t xml:space="preserve">de </w:t>
      </w:r>
      <w:r w:rsidR="00F64BA2" w:rsidRPr="00FD3E64">
        <w:rPr>
          <w:rStyle w:val="Emphaseintense"/>
          <w:i w:val="0"/>
          <w:color w:val="auto"/>
        </w:rPr>
        <w:t xml:space="preserve">quinze jours </w:t>
      </w:r>
      <w:r w:rsidRPr="000F7B90">
        <w:rPr>
          <w:rStyle w:val="Emphaseintense"/>
          <w:i w:val="0"/>
          <w:color w:val="auto"/>
        </w:rPr>
        <w:t>suivant la décision d’admission avec réfaction, il est réputé l’avoir acceptée. Si le titulaire formule des observations dans ce délai, l’acheteur dispose ensuite d’un délai de deux mois pour lui notifier une nouvelle décision</w:t>
      </w:r>
      <w:r w:rsidR="00D166AE" w:rsidRPr="009E79BF">
        <w:rPr>
          <w:rFonts w:cs="Arial"/>
        </w:rPr>
        <w:t>.</w:t>
      </w:r>
    </w:p>
    <w:p w14:paraId="6730C173" w14:textId="77777777" w:rsidR="00E85775" w:rsidRPr="00D166AE" w:rsidRDefault="00E85775" w:rsidP="00C7548A">
      <w:pPr>
        <w:rPr>
          <w:rStyle w:val="Emphaseintense"/>
          <w:i w:val="0"/>
        </w:rPr>
      </w:pPr>
    </w:p>
    <w:p w14:paraId="547A383C" w14:textId="577DF5FC" w:rsidR="00E85775" w:rsidRPr="00E85775" w:rsidRDefault="00E85775" w:rsidP="000F7994">
      <w:pPr>
        <w:pStyle w:val="Titre2"/>
      </w:pPr>
      <w:bookmarkStart w:id="239" w:name="_Toc191549634"/>
      <w:bookmarkStart w:id="240" w:name="_Toc193726983"/>
      <w:bookmarkStart w:id="241" w:name="_Toc202194339"/>
      <w:r w:rsidRPr="00E85775">
        <w:t>9.5</w:t>
      </w:r>
      <w:r w:rsidR="007D7985">
        <w:rPr>
          <w:lang w:val="fr-FR"/>
        </w:rPr>
        <w:t>.</w:t>
      </w:r>
      <w:r w:rsidRPr="00E85775">
        <w:t xml:space="preserve"> Rejet</w:t>
      </w:r>
      <w:bookmarkEnd w:id="239"/>
      <w:bookmarkEnd w:id="240"/>
      <w:bookmarkEnd w:id="241"/>
    </w:p>
    <w:p w14:paraId="6FCC3F5E" w14:textId="77777777" w:rsidR="00E85775" w:rsidRPr="00E85775" w:rsidRDefault="00E85775" w:rsidP="00C7548A"/>
    <w:p w14:paraId="09A7F6BB" w14:textId="14335B32" w:rsidR="00E85775" w:rsidRDefault="00D166AE" w:rsidP="00C7548A">
      <w:pPr>
        <w:rPr>
          <w:rFonts w:cs="Arial"/>
        </w:rPr>
      </w:pPr>
      <w:r w:rsidRPr="009E79BF">
        <w:rPr>
          <w:rFonts w:cs="Arial"/>
        </w:rPr>
        <w:t>Il est fait application de l'article 2</w:t>
      </w:r>
      <w:r w:rsidR="00CB39BD">
        <w:rPr>
          <w:rFonts w:cs="Arial"/>
        </w:rPr>
        <w:t>9</w:t>
      </w:r>
      <w:r w:rsidRPr="009E79BF">
        <w:rPr>
          <w:rFonts w:cs="Arial"/>
        </w:rPr>
        <w:t>.</w:t>
      </w:r>
      <w:r>
        <w:rPr>
          <w:rFonts w:cs="Arial"/>
        </w:rPr>
        <w:t>4</w:t>
      </w:r>
      <w:r w:rsidR="007D7985">
        <w:rPr>
          <w:rFonts w:cs="Arial"/>
        </w:rPr>
        <w:t>.</w:t>
      </w:r>
      <w:r w:rsidRPr="009E79BF">
        <w:rPr>
          <w:rFonts w:cs="Arial"/>
        </w:rPr>
        <w:t xml:space="preserve"> </w:t>
      </w:r>
      <w:proofErr w:type="gramStart"/>
      <w:r w:rsidRPr="009E79BF">
        <w:rPr>
          <w:rFonts w:cs="Arial"/>
        </w:rPr>
        <w:t>du</w:t>
      </w:r>
      <w:proofErr w:type="gramEnd"/>
      <w:r w:rsidRPr="009E79BF">
        <w:rPr>
          <w:rFonts w:cs="Arial"/>
        </w:rPr>
        <w:t xml:space="preserve"> CCAG/PI.</w:t>
      </w:r>
    </w:p>
    <w:p w14:paraId="0BB127E6" w14:textId="77777777" w:rsidR="00286D0F" w:rsidRDefault="00286D0F" w:rsidP="00C7548A">
      <w:pPr>
        <w:rPr>
          <w:rFonts w:cs="Arial"/>
        </w:rPr>
      </w:pPr>
    </w:p>
    <w:p w14:paraId="26544C5E" w14:textId="4F80C71A" w:rsidR="00286D0F" w:rsidRPr="00956653" w:rsidRDefault="00286D0F" w:rsidP="00286D0F">
      <w:pPr>
        <w:rPr>
          <w:b/>
        </w:rPr>
      </w:pPr>
      <w:r w:rsidRPr="00956653">
        <w:rPr>
          <w:b/>
        </w:rPr>
        <w:t>9.6</w:t>
      </w:r>
      <w:r w:rsidR="007D7985">
        <w:rPr>
          <w:b/>
        </w:rPr>
        <w:t>.</w:t>
      </w:r>
      <w:r w:rsidRPr="00956653">
        <w:rPr>
          <w:b/>
        </w:rPr>
        <w:t xml:space="preserve"> Destruction des données</w:t>
      </w:r>
    </w:p>
    <w:p w14:paraId="0B027344" w14:textId="77777777" w:rsidR="00286D0F" w:rsidRDefault="00286D0F" w:rsidP="00286D0F"/>
    <w:p w14:paraId="780CA542" w14:textId="433C25D9" w:rsidR="00286D0F" w:rsidRDefault="00286D0F" w:rsidP="00286D0F">
      <w:r>
        <w:t xml:space="preserve">Conformément à l’article 31 du CCAG/PI, au terme de l’exécution de l’accord-cadre ou en cas de résiliation, le </w:t>
      </w:r>
      <w:r w:rsidRPr="00DB43E4">
        <w:t xml:space="preserve">titulaire restitue sans délai à la personne chargée du suivi et du contrôle de l’exécution </w:t>
      </w:r>
      <w:r w:rsidR="004735BC" w:rsidRPr="00DB43E4">
        <w:t>de l’accord-cadre</w:t>
      </w:r>
      <w:r w:rsidRPr="00DB43E4">
        <w:t xml:space="preserve"> désignée à l’article 5.1.2</w:t>
      </w:r>
      <w:r w:rsidR="007D7985">
        <w:t>.</w:t>
      </w:r>
      <w:r w:rsidR="00D17C63">
        <w:t xml:space="preserve"> </w:t>
      </w:r>
      <w:proofErr w:type="gramStart"/>
      <w:r w:rsidR="00D17C63">
        <w:t>du</w:t>
      </w:r>
      <w:proofErr w:type="gramEnd"/>
      <w:r w:rsidR="00D17C63">
        <w:t xml:space="preserve"> présent document</w:t>
      </w:r>
      <w:r w:rsidRPr="00DB43E4">
        <w:t>, une copie de l'intégralité des données confiées par lui dans le cadre de la prestation.</w:t>
      </w:r>
      <w:r w:rsidRPr="003D1FEB">
        <w:t xml:space="preserve"> </w:t>
      </w:r>
    </w:p>
    <w:p w14:paraId="182CBF9A" w14:textId="77777777" w:rsidR="00286D0F" w:rsidRDefault="00286D0F" w:rsidP="00286D0F"/>
    <w:p w14:paraId="4E88A35A" w14:textId="101FA273" w:rsidR="00286D0F" w:rsidRDefault="00286D0F" w:rsidP="00286D0F">
      <w:r w:rsidRPr="003D1FEB">
        <w:t>Une fois la restitution e</w:t>
      </w:r>
      <w:r>
        <w:t xml:space="preserve">ffectuée, le titulaire détruit, dans un délai de trois mois, </w:t>
      </w:r>
      <w:r w:rsidRPr="003D1FEB">
        <w:t xml:space="preserve">les éventuelles copies de données détenues dans son système d'information, y compris les données ayant fait l'objet de sauvegardes ou d'un archivage. </w:t>
      </w:r>
    </w:p>
    <w:p w14:paraId="3FE52C18" w14:textId="77777777" w:rsidR="00D17C63" w:rsidRDefault="00D17C63" w:rsidP="00286D0F"/>
    <w:p w14:paraId="6AEF84FD" w14:textId="5EB77A8C" w:rsidR="00286D0F" w:rsidRDefault="00286D0F" w:rsidP="00286D0F">
      <w:r w:rsidRPr="003D1FEB">
        <w:t>La restitution et la destruction des données sont constatées par un procès-verbal daté et signé par le titulaire. Les procédés de destruction sont conformes aux réglementations en vigueur</w:t>
      </w:r>
      <w:r w:rsidR="0094492C">
        <w:t>.</w:t>
      </w:r>
    </w:p>
    <w:p w14:paraId="5244AAE7" w14:textId="77777777" w:rsidR="00D166AE" w:rsidRPr="00E85775" w:rsidRDefault="00D166AE" w:rsidP="00C7548A"/>
    <w:p w14:paraId="2F5D502A" w14:textId="44070D3D" w:rsidR="00E85775" w:rsidRPr="00C849CA" w:rsidRDefault="00E85775" w:rsidP="00C849CA">
      <w:pPr>
        <w:pStyle w:val="Titre1"/>
        <w:keepLines/>
        <w:numPr>
          <w:ilvl w:val="0"/>
          <w:numId w:val="0"/>
        </w:numPr>
        <w:spacing w:before="240" w:after="0"/>
        <w:rPr>
          <w:rFonts w:ascii="Arial" w:hAnsi="Arial" w:cs="Arial"/>
          <w:sz w:val="22"/>
          <w:szCs w:val="22"/>
          <w:lang w:val="fr-FR"/>
        </w:rPr>
      </w:pPr>
      <w:bookmarkStart w:id="242" w:name="_Toc507666638"/>
      <w:bookmarkStart w:id="243" w:name="_Toc50109575"/>
      <w:bookmarkStart w:id="244" w:name="_Toc191549635"/>
      <w:bookmarkStart w:id="245" w:name="_Toc193726984"/>
      <w:bookmarkStart w:id="246" w:name="_Toc202194340"/>
      <w:r w:rsidRPr="00C849CA">
        <w:rPr>
          <w:rFonts w:ascii="Arial" w:hAnsi="Arial" w:cs="Arial"/>
          <w:sz w:val="22"/>
          <w:szCs w:val="22"/>
        </w:rPr>
        <w:t xml:space="preserve">ARTICLE 10 - MODALITÉS DE DÉTERMINATION DES PRIX </w:t>
      </w:r>
      <w:bookmarkEnd w:id="242"/>
      <w:r w:rsidR="0037147F" w:rsidRPr="00C849CA">
        <w:rPr>
          <w:rFonts w:ascii="Arial" w:hAnsi="Arial" w:cs="Arial"/>
          <w:sz w:val="22"/>
          <w:szCs w:val="22"/>
        </w:rPr>
        <w:t>DE L’ACCORD-CADRE</w:t>
      </w:r>
      <w:bookmarkEnd w:id="243"/>
      <w:r w:rsidR="00C849CA">
        <w:rPr>
          <w:rFonts w:ascii="Arial" w:hAnsi="Arial" w:cs="Arial"/>
          <w:sz w:val="22"/>
          <w:szCs w:val="22"/>
          <w:lang w:val="fr-FR"/>
        </w:rPr>
        <w:t>.</w:t>
      </w:r>
      <w:bookmarkEnd w:id="244"/>
      <w:bookmarkEnd w:id="245"/>
      <w:bookmarkEnd w:id="246"/>
    </w:p>
    <w:p w14:paraId="29D9297C" w14:textId="77777777" w:rsidR="00D166AE" w:rsidRDefault="00D166AE" w:rsidP="00D166AE">
      <w:pPr>
        <w:rPr>
          <w:rFonts w:cs="Arial"/>
        </w:rPr>
      </w:pPr>
    </w:p>
    <w:p w14:paraId="0B1945CE" w14:textId="35C26E38" w:rsidR="00D166AE" w:rsidRPr="009E79BF" w:rsidRDefault="0037147F" w:rsidP="00D166AE">
      <w:pPr>
        <w:rPr>
          <w:rFonts w:cs="Arial"/>
        </w:rPr>
      </w:pPr>
      <w:r>
        <w:rPr>
          <w:rFonts w:cs="Arial"/>
        </w:rPr>
        <w:t>L’accord-cadre</w:t>
      </w:r>
      <w:r w:rsidR="00D166AE" w:rsidRPr="009E79BF">
        <w:rPr>
          <w:rFonts w:cs="Arial"/>
        </w:rPr>
        <w:t xml:space="preserve"> est conclu au</w:t>
      </w:r>
      <w:r w:rsidR="00FD3E64">
        <w:rPr>
          <w:rFonts w:cs="Arial"/>
        </w:rPr>
        <w:t>x</w:t>
      </w:r>
      <w:r w:rsidR="00D166AE" w:rsidRPr="009E79BF">
        <w:rPr>
          <w:rFonts w:cs="Arial"/>
        </w:rPr>
        <w:t xml:space="preserve"> prix définitif</w:t>
      </w:r>
      <w:r w:rsidR="00FD3E64">
        <w:rPr>
          <w:rFonts w:cs="Arial"/>
        </w:rPr>
        <w:t>s</w:t>
      </w:r>
      <w:r w:rsidR="00D166AE" w:rsidRPr="009E79BF">
        <w:rPr>
          <w:rFonts w:cs="Arial"/>
        </w:rPr>
        <w:t xml:space="preserve"> précisé</w:t>
      </w:r>
      <w:r w:rsidR="00FD3E64">
        <w:rPr>
          <w:rFonts w:cs="Arial"/>
        </w:rPr>
        <w:t>s</w:t>
      </w:r>
      <w:r w:rsidR="00D166AE" w:rsidRPr="009E79BF">
        <w:rPr>
          <w:rFonts w:cs="Arial"/>
        </w:rPr>
        <w:t xml:space="preserve"> dans le présent CCP</w:t>
      </w:r>
      <w:r w:rsidR="00FD3E64">
        <w:rPr>
          <w:rFonts w:cs="Arial"/>
        </w:rPr>
        <w:t xml:space="preserve"> valant AE</w:t>
      </w:r>
      <w:r w:rsidR="00D166AE" w:rsidRPr="009E79BF">
        <w:rPr>
          <w:rFonts w:cs="Arial"/>
        </w:rPr>
        <w:t>.</w:t>
      </w:r>
    </w:p>
    <w:p w14:paraId="63979573" w14:textId="77777777" w:rsidR="00E85775" w:rsidRPr="00E85775" w:rsidRDefault="00E85775" w:rsidP="00C7548A"/>
    <w:p w14:paraId="494D3DA9" w14:textId="77777777" w:rsidR="00E85775" w:rsidRPr="00E85775" w:rsidRDefault="00E85775" w:rsidP="000F7994">
      <w:pPr>
        <w:pStyle w:val="Titre2"/>
      </w:pPr>
      <w:bookmarkStart w:id="247" w:name="_Toc507666639"/>
      <w:bookmarkStart w:id="248" w:name="_Toc50109576"/>
      <w:bookmarkStart w:id="249" w:name="_Toc191549636"/>
      <w:bookmarkStart w:id="250" w:name="_Toc193726985"/>
      <w:bookmarkStart w:id="251" w:name="_Toc202194341"/>
      <w:r w:rsidRPr="00E85775">
        <w:t>10.1. Contenu des prix.</w:t>
      </w:r>
      <w:bookmarkEnd w:id="247"/>
      <w:bookmarkEnd w:id="248"/>
      <w:bookmarkEnd w:id="249"/>
      <w:bookmarkEnd w:id="250"/>
      <w:bookmarkEnd w:id="251"/>
      <w:r w:rsidRPr="00E85775">
        <w:t xml:space="preserve"> </w:t>
      </w:r>
    </w:p>
    <w:p w14:paraId="334350EA" w14:textId="77777777" w:rsidR="00E85775" w:rsidRPr="00E85775" w:rsidRDefault="00E85775" w:rsidP="00C7548A"/>
    <w:p w14:paraId="3883F6A7" w14:textId="77777777" w:rsidR="00E85775" w:rsidRPr="00E85775" w:rsidRDefault="00E85775" w:rsidP="00C7548A">
      <w:r w:rsidRPr="00E85775">
        <w:t>Les prix compren</w:t>
      </w:r>
      <w:r w:rsidR="0094492C">
        <w:t>nent</w:t>
      </w:r>
      <w:r w:rsidRPr="00E85775">
        <w:t xml:space="preserve"> toutes les charges fiscales ainsi que toutes les sujétions liées à l'exécution des prestations telles que :</w:t>
      </w:r>
    </w:p>
    <w:p w14:paraId="6B268C60" w14:textId="30F768F6" w:rsidR="00E85775" w:rsidRPr="00E85775" w:rsidRDefault="00E85775" w:rsidP="004543CC">
      <w:pPr>
        <w:pStyle w:val="Paragraphedeliste"/>
        <w:numPr>
          <w:ilvl w:val="0"/>
          <w:numId w:val="23"/>
        </w:numPr>
      </w:pPr>
      <w:proofErr w:type="gramStart"/>
      <w:r w:rsidRPr="00E85775">
        <w:t>frais</w:t>
      </w:r>
      <w:proofErr w:type="gramEnd"/>
      <w:r w:rsidRPr="00E85775">
        <w:t xml:space="preserve"> de restauration, d'hébergement et de déplacement ;</w:t>
      </w:r>
    </w:p>
    <w:p w14:paraId="40E41E7C" w14:textId="023F1DC8" w:rsidR="00E85775" w:rsidRPr="00E85775" w:rsidRDefault="00FD3E64" w:rsidP="004543CC">
      <w:pPr>
        <w:pStyle w:val="Paragraphedeliste"/>
        <w:numPr>
          <w:ilvl w:val="0"/>
          <w:numId w:val="23"/>
        </w:numPr>
      </w:pPr>
      <w:proofErr w:type="gramStart"/>
      <w:r>
        <w:t>frais</w:t>
      </w:r>
      <w:proofErr w:type="gramEnd"/>
      <w:r>
        <w:t xml:space="preserve"> de documentation</w:t>
      </w:r>
      <w:r w:rsidR="00D166AE">
        <w:t xml:space="preserve"> </w:t>
      </w:r>
      <w:r w:rsidR="00E85775" w:rsidRPr="00E85775">
        <w:t>;</w:t>
      </w:r>
      <w:r w:rsidR="00882F24">
        <w:t xml:space="preserve"> </w:t>
      </w:r>
    </w:p>
    <w:p w14:paraId="0A724C33" w14:textId="334D9F92" w:rsidR="00E85775" w:rsidRDefault="00E85775" w:rsidP="004543CC">
      <w:pPr>
        <w:pStyle w:val="Paragraphedeliste"/>
        <w:numPr>
          <w:ilvl w:val="0"/>
          <w:numId w:val="23"/>
        </w:numPr>
      </w:pPr>
      <w:proofErr w:type="gramStart"/>
      <w:r w:rsidRPr="00E85775">
        <w:t>assurance</w:t>
      </w:r>
      <w:proofErr w:type="gramEnd"/>
      <w:r w:rsidRPr="00E85775">
        <w:t> ;</w:t>
      </w:r>
    </w:p>
    <w:p w14:paraId="0D85459A" w14:textId="7FBE03A1" w:rsidR="00D17C63" w:rsidRPr="00E85775" w:rsidRDefault="00D17C63" w:rsidP="004543CC">
      <w:pPr>
        <w:pStyle w:val="Paragraphedeliste"/>
        <w:numPr>
          <w:ilvl w:val="0"/>
          <w:numId w:val="23"/>
        </w:numPr>
      </w:pPr>
      <w:proofErr w:type="gramStart"/>
      <w:r>
        <w:t>transport</w:t>
      </w:r>
      <w:proofErr w:type="gramEnd"/>
      <w:r>
        <w:t xml:space="preserve"> jusqu’au lieu de livraison ;</w:t>
      </w:r>
    </w:p>
    <w:p w14:paraId="5DE1E923" w14:textId="65B588B8" w:rsidR="00E85775" w:rsidRPr="00E85775" w:rsidRDefault="00FD3E64" w:rsidP="004543CC">
      <w:pPr>
        <w:pStyle w:val="Paragraphedeliste"/>
        <w:numPr>
          <w:ilvl w:val="0"/>
          <w:numId w:val="23"/>
        </w:numPr>
      </w:pPr>
      <w:proofErr w:type="gramStart"/>
      <w:r>
        <w:t>frais</w:t>
      </w:r>
      <w:proofErr w:type="gramEnd"/>
      <w:r w:rsidR="00D17C63">
        <w:t xml:space="preserve"> afférents à la cession des droits</w:t>
      </w:r>
      <w:r>
        <w:t xml:space="preserve"> </w:t>
      </w:r>
      <w:r w:rsidR="00D166AE">
        <w:t>de propriété intellectuelle.</w:t>
      </w:r>
    </w:p>
    <w:p w14:paraId="3EB9CECA" w14:textId="77777777" w:rsidR="00E85775" w:rsidRPr="00E85775" w:rsidRDefault="00E85775" w:rsidP="00C7548A"/>
    <w:p w14:paraId="793EE482" w14:textId="77777777" w:rsidR="00E85775" w:rsidRPr="00E85775" w:rsidRDefault="00E85775" w:rsidP="000F7994">
      <w:pPr>
        <w:pStyle w:val="Titre2"/>
      </w:pPr>
      <w:bookmarkStart w:id="252" w:name="_Toc507666640"/>
      <w:bookmarkStart w:id="253" w:name="_Toc50109577"/>
      <w:bookmarkStart w:id="254" w:name="_Toc191549637"/>
      <w:bookmarkStart w:id="255" w:name="_Toc193726986"/>
      <w:bookmarkStart w:id="256" w:name="_Toc202194342"/>
      <w:r w:rsidRPr="00E85775">
        <w:t>10.2. Type des prix.</w:t>
      </w:r>
      <w:bookmarkEnd w:id="252"/>
      <w:bookmarkEnd w:id="253"/>
      <w:bookmarkEnd w:id="254"/>
      <w:bookmarkEnd w:id="255"/>
      <w:bookmarkEnd w:id="256"/>
    </w:p>
    <w:p w14:paraId="7CD15A37" w14:textId="77777777" w:rsidR="00E85775" w:rsidRPr="00E85775" w:rsidRDefault="00E85775" w:rsidP="00C7548A"/>
    <w:p w14:paraId="067EEE17" w14:textId="3122783E" w:rsidR="0094492C" w:rsidRPr="0094492C" w:rsidRDefault="0094492C" w:rsidP="0094492C">
      <w:pPr>
        <w:spacing w:after="120"/>
      </w:pPr>
      <w:r w:rsidRPr="0094492C">
        <w:t>Les</w:t>
      </w:r>
      <w:r w:rsidR="007B412B">
        <w:t xml:space="preserve"> prix des postes PF</w:t>
      </w:r>
      <w:r w:rsidR="007D7985">
        <w:t xml:space="preserve"> </w:t>
      </w:r>
      <w:r w:rsidR="007B412B">
        <w:t>1</w:t>
      </w:r>
      <w:r w:rsidR="007D7985">
        <w:t>, PF 2</w:t>
      </w:r>
      <w:r w:rsidR="007B412B">
        <w:t xml:space="preserve"> </w:t>
      </w:r>
      <w:r w:rsidR="00FD3E64">
        <w:t>et PF</w:t>
      </w:r>
      <w:r w:rsidR="007D7985">
        <w:t xml:space="preserve"> </w:t>
      </w:r>
      <w:r w:rsidR="00062C7C">
        <w:t>3</w:t>
      </w:r>
      <w:r w:rsidRPr="0094492C">
        <w:t xml:space="preserve"> sont forfaitaires. </w:t>
      </w:r>
    </w:p>
    <w:p w14:paraId="4E809071" w14:textId="79B622AB" w:rsidR="00E85775" w:rsidRPr="00E85775" w:rsidRDefault="0094492C" w:rsidP="0094492C">
      <w:r w:rsidRPr="0094492C">
        <w:t>Le</w:t>
      </w:r>
      <w:r w:rsidR="005B34C9">
        <w:t>s</w:t>
      </w:r>
      <w:r w:rsidRPr="0094492C">
        <w:t xml:space="preserve"> prix d</w:t>
      </w:r>
      <w:r w:rsidR="00160825">
        <w:t xml:space="preserve">es UO </w:t>
      </w:r>
      <w:r w:rsidR="0001557E">
        <w:t>1 et 2 du</w:t>
      </w:r>
      <w:r w:rsidRPr="0094492C">
        <w:t xml:space="preserve"> poste PBC</w:t>
      </w:r>
      <w:r w:rsidR="007D7985">
        <w:t xml:space="preserve"> </w:t>
      </w:r>
      <w:r w:rsidR="00FE7AD4">
        <w:t xml:space="preserve">sont des prix </w:t>
      </w:r>
      <w:r w:rsidRPr="0094492C">
        <w:t>unitaire</w:t>
      </w:r>
      <w:r w:rsidR="00FE7AD4">
        <w:t>s</w:t>
      </w:r>
      <w:r w:rsidR="00E85775" w:rsidRPr="00E85775">
        <w:t>.</w:t>
      </w:r>
    </w:p>
    <w:p w14:paraId="35321FB6" w14:textId="77777777" w:rsidR="00E85775" w:rsidRPr="00E85775" w:rsidRDefault="00E85775" w:rsidP="00C7548A"/>
    <w:p w14:paraId="5EF748BB" w14:textId="77777777" w:rsidR="00E85775" w:rsidRPr="00E85775" w:rsidRDefault="00E85775" w:rsidP="000F7994">
      <w:pPr>
        <w:pStyle w:val="Titre2"/>
      </w:pPr>
      <w:bookmarkStart w:id="257" w:name="_Toc507666641"/>
      <w:bookmarkStart w:id="258" w:name="_Toc50109578"/>
      <w:bookmarkStart w:id="259" w:name="_Toc191549638"/>
      <w:bookmarkStart w:id="260" w:name="_Toc193726987"/>
      <w:bookmarkStart w:id="261" w:name="_Toc202194343"/>
      <w:r w:rsidRPr="00E85775">
        <w:t>10.3. Variation des prix.</w:t>
      </w:r>
      <w:bookmarkEnd w:id="257"/>
      <w:bookmarkEnd w:id="258"/>
      <w:bookmarkEnd w:id="259"/>
      <w:bookmarkEnd w:id="260"/>
      <w:bookmarkEnd w:id="261"/>
    </w:p>
    <w:p w14:paraId="4FAE0FF0" w14:textId="77777777" w:rsidR="00E85775" w:rsidRPr="00E85775" w:rsidRDefault="00E85775" w:rsidP="00C7548A"/>
    <w:p w14:paraId="63A65A81" w14:textId="77777777" w:rsidR="00E85775" w:rsidRPr="00E85775" w:rsidRDefault="00732926" w:rsidP="00C7548A">
      <w:r>
        <w:t>Pour chaque poste, l</w:t>
      </w:r>
      <w:r w:rsidR="00E85775" w:rsidRPr="00E85775">
        <w:t xml:space="preserve">es prix sont </w:t>
      </w:r>
      <w:r w:rsidR="001571C5">
        <w:t>révisables</w:t>
      </w:r>
      <w:r w:rsidR="00E85775" w:rsidRPr="00E85775">
        <w:t>.</w:t>
      </w:r>
    </w:p>
    <w:p w14:paraId="7FEAEB6A" w14:textId="77777777" w:rsidR="00E85775" w:rsidRPr="00E85775" w:rsidRDefault="00E85775" w:rsidP="00C7548A"/>
    <w:p w14:paraId="72563891" w14:textId="6D77C487" w:rsidR="00E85775" w:rsidRPr="00630631" w:rsidRDefault="00203BD8" w:rsidP="000F7994">
      <w:pPr>
        <w:pStyle w:val="Titre2"/>
        <w:rPr>
          <w:lang w:val="fr-FR"/>
        </w:rPr>
      </w:pPr>
      <w:bookmarkStart w:id="262" w:name="_Toc507666642"/>
      <w:bookmarkStart w:id="263" w:name="_Toc50109579"/>
      <w:bookmarkStart w:id="264" w:name="_Toc191549639"/>
      <w:bookmarkStart w:id="265" w:name="_Toc193726988"/>
      <w:bookmarkStart w:id="266" w:name="_Toc202194344"/>
      <w:r>
        <w:t xml:space="preserve">10.4. </w:t>
      </w:r>
      <w:r w:rsidR="00EF2EC4">
        <w:rPr>
          <w:lang w:val="fr-FR"/>
        </w:rPr>
        <w:t>R</w:t>
      </w:r>
      <w:proofErr w:type="spellStart"/>
      <w:r w:rsidR="007D7985">
        <w:t>év</w:t>
      </w:r>
      <w:r w:rsidR="007D7985">
        <w:rPr>
          <w:lang w:val="fr-FR"/>
        </w:rPr>
        <w:t>i</w:t>
      </w:r>
      <w:r w:rsidR="00FD3E64" w:rsidRPr="00E85775">
        <w:t>sion</w:t>
      </w:r>
      <w:proofErr w:type="spellEnd"/>
      <w:r>
        <w:t xml:space="preserve"> </w:t>
      </w:r>
      <w:r w:rsidR="00E85775" w:rsidRPr="00E85775">
        <w:t>des prix.</w:t>
      </w:r>
      <w:bookmarkEnd w:id="262"/>
      <w:bookmarkEnd w:id="263"/>
      <w:bookmarkEnd w:id="264"/>
      <w:bookmarkEnd w:id="265"/>
      <w:bookmarkEnd w:id="266"/>
      <w:r w:rsidR="00630631">
        <w:rPr>
          <w:lang w:val="fr-FR"/>
        </w:rPr>
        <w:t xml:space="preserve"> </w:t>
      </w:r>
    </w:p>
    <w:p w14:paraId="70C504A4" w14:textId="0261605F" w:rsidR="00E85775" w:rsidRDefault="00E85775" w:rsidP="00C7548A"/>
    <w:p w14:paraId="11CABEE3" w14:textId="77777777" w:rsidR="00D17C63" w:rsidRPr="00C849CA" w:rsidRDefault="00D17C63" w:rsidP="00C849CA">
      <w:pPr>
        <w:pStyle w:val="Titre6"/>
      </w:pPr>
      <w:r w:rsidRPr="002B649C">
        <w:t>10.4.1</w:t>
      </w:r>
      <w:r>
        <w:t>. Mois d’établissement des prix</w:t>
      </w:r>
    </w:p>
    <w:p w14:paraId="614C9E81" w14:textId="77777777" w:rsidR="00C849CA" w:rsidRDefault="00C849CA" w:rsidP="00D17C63">
      <w:pPr>
        <w:rPr>
          <w:rFonts w:cs="Arial"/>
        </w:rPr>
      </w:pPr>
    </w:p>
    <w:p w14:paraId="2A09CA15" w14:textId="2760B9E9" w:rsidR="00D17C63" w:rsidRDefault="00D17C63" w:rsidP="00D17C63">
      <w:pPr>
        <w:rPr>
          <w:rFonts w:cs="Arial"/>
        </w:rPr>
      </w:pPr>
      <w:r w:rsidRPr="002B649C">
        <w:rPr>
          <w:rFonts w:cs="Arial"/>
        </w:rPr>
        <w:t>Par dérogation</w:t>
      </w:r>
      <w:r>
        <w:rPr>
          <w:rFonts w:cs="Arial"/>
        </w:rPr>
        <w:t xml:space="preserve"> à l’article 10.2.4</w:t>
      </w:r>
      <w:r w:rsidR="00B70FEA">
        <w:rPr>
          <w:rFonts w:cs="Arial"/>
        </w:rPr>
        <w:t>.</w:t>
      </w:r>
      <w:r w:rsidRPr="002B649C">
        <w:rPr>
          <w:rFonts w:cs="Arial"/>
        </w:rPr>
        <w:t xml:space="preserve"> </w:t>
      </w:r>
      <w:proofErr w:type="gramStart"/>
      <w:r w:rsidRPr="002B649C">
        <w:rPr>
          <w:rFonts w:cs="Arial"/>
        </w:rPr>
        <w:t>du</w:t>
      </w:r>
      <w:proofErr w:type="gramEnd"/>
      <w:r w:rsidRPr="002B649C">
        <w:rPr>
          <w:rFonts w:cs="Arial"/>
        </w:rPr>
        <w:t xml:space="preserve"> CCAG/PI, les prix sont établis selon les conditions économiques en vigueur à la date de signature du présent accord-cadre par le titulaire.</w:t>
      </w:r>
    </w:p>
    <w:p w14:paraId="6CBAD4C8" w14:textId="35D0E89E" w:rsidR="00D17C63" w:rsidRDefault="00D17C63" w:rsidP="00C7548A"/>
    <w:p w14:paraId="5188942A" w14:textId="77777777" w:rsidR="00D17C63" w:rsidRPr="00C849CA" w:rsidRDefault="00D17C63" w:rsidP="00C849CA">
      <w:pPr>
        <w:pStyle w:val="Titre6"/>
      </w:pPr>
      <w:r w:rsidRPr="002B649C">
        <w:t>10.4.2.</w:t>
      </w:r>
      <w:r>
        <w:t xml:space="preserve"> Modalités de révision des prix</w:t>
      </w:r>
    </w:p>
    <w:p w14:paraId="561576BF" w14:textId="77777777" w:rsidR="00D17C63" w:rsidRDefault="00D17C63" w:rsidP="00C7548A"/>
    <w:p w14:paraId="514FEC0E" w14:textId="421B4BC1" w:rsidR="00E85775" w:rsidRPr="00E85775" w:rsidRDefault="00D17C63" w:rsidP="00C7548A">
      <w:r>
        <w:t>Les</w:t>
      </w:r>
      <w:r w:rsidR="00895E83" w:rsidRPr="00FE33AF">
        <w:rPr>
          <w:color w:val="000000" w:themeColor="text1"/>
        </w:rPr>
        <w:t xml:space="preserve"> </w:t>
      </w:r>
      <w:r w:rsidR="00895E83">
        <w:t xml:space="preserve">prix </w:t>
      </w:r>
      <w:r>
        <w:t xml:space="preserve">sont </w:t>
      </w:r>
      <w:r w:rsidR="00895E83">
        <w:t>révisable</w:t>
      </w:r>
      <w:r>
        <w:t>s</w:t>
      </w:r>
      <w:r w:rsidR="00895E83">
        <w:t xml:space="preserve"> </w:t>
      </w:r>
      <w:r w:rsidR="00895E83" w:rsidRPr="00990D54">
        <w:rPr>
          <w:rFonts w:cs="Arial"/>
        </w:rPr>
        <w:t>à T</w:t>
      </w:r>
      <w:r w:rsidR="00895E83" w:rsidRPr="00990D54">
        <w:rPr>
          <w:rFonts w:cs="Arial"/>
          <w:vertAlign w:val="subscript"/>
        </w:rPr>
        <w:t xml:space="preserve">0 </w:t>
      </w:r>
      <w:r w:rsidR="00895E83" w:rsidRPr="00990D54">
        <w:rPr>
          <w:rFonts w:cs="Arial"/>
        </w:rPr>
        <w:t>+ 24 mois, T</w:t>
      </w:r>
      <w:r w:rsidR="00895E83" w:rsidRPr="00990D54">
        <w:rPr>
          <w:rFonts w:cs="Arial"/>
          <w:vertAlign w:val="subscript"/>
        </w:rPr>
        <w:t>0</w:t>
      </w:r>
      <w:r w:rsidR="00895E83" w:rsidRPr="00990D54">
        <w:rPr>
          <w:rFonts w:cs="Arial"/>
        </w:rPr>
        <w:t xml:space="preserve"> correspondant </w:t>
      </w:r>
      <w:r w:rsidR="00895E83" w:rsidRPr="00990D54">
        <w:rPr>
          <w:rFonts w:cs="Arial"/>
          <w:color w:val="000000"/>
        </w:rPr>
        <w:t xml:space="preserve">à la date de notification </w:t>
      </w:r>
      <w:r w:rsidR="004735BC">
        <w:rPr>
          <w:rFonts w:cs="Arial"/>
          <w:color w:val="000000"/>
        </w:rPr>
        <w:t>de l’accord-cadre</w:t>
      </w:r>
      <w:r w:rsidR="00203BD8">
        <w:rPr>
          <w:rFonts w:cs="Arial"/>
          <w:color w:val="000000"/>
        </w:rPr>
        <w:t xml:space="preserve"> </w:t>
      </w:r>
      <w:r w:rsidR="00E85775" w:rsidRPr="00E85775">
        <w:t>:</w:t>
      </w:r>
    </w:p>
    <w:p w14:paraId="021FC542" w14:textId="77777777" w:rsidR="00E85775" w:rsidRPr="00E85775" w:rsidRDefault="00E85775" w:rsidP="00C7548A"/>
    <w:p w14:paraId="5A41F416" w14:textId="77777777" w:rsidR="00FD3E64" w:rsidRPr="004C1234" w:rsidRDefault="00FD3E64" w:rsidP="00FD3E64">
      <w:pPr>
        <w:rPr>
          <w:lang w:val="x-none"/>
        </w:rPr>
      </w:pPr>
      <w:r w:rsidRPr="004C1234">
        <w:rPr>
          <w:lang w:val="x-none"/>
        </w:rPr>
        <w:t>Le montant révisé des prestations est obtenu par application de la formule suivante :</w:t>
      </w:r>
    </w:p>
    <w:p w14:paraId="2F3DDA51" w14:textId="77777777" w:rsidR="00FD3E64" w:rsidRPr="004C1234" w:rsidRDefault="00FD3E64" w:rsidP="00FD3E64">
      <w:pPr>
        <w:rPr>
          <w:lang w:val="x-none"/>
        </w:rPr>
      </w:pPr>
    </w:p>
    <w:p w14:paraId="72ED2599" w14:textId="77777777" w:rsidR="00FD3E64" w:rsidRPr="00987048" w:rsidRDefault="00FD3E64" w:rsidP="00FD3E64">
      <w:pPr>
        <w:jc w:val="center"/>
        <w:rPr>
          <w:b/>
        </w:rPr>
      </w:pPr>
      <w:r w:rsidRPr="00987048">
        <w:rPr>
          <w:b/>
        </w:rPr>
        <w:t>P = P0 [0,15 + 0,85 (Im / I0)]</w:t>
      </w:r>
    </w:p>
    <w:p w14:paraId="0EC84610" w14:textId="77777777" w:rsidR="00FD3E64" w:rsidRPr="004C1234" w:rsidRDefault="00FD3E64" w:rsidP="00FD3E64"/>
    <w:p w14:paraId="34348172" w14:textId="77777777" w:rsidR="00FD3E64" w:rsidRPr="004C1234" w:rsidRDefault="00FD3E64" w:rsidP="00FD3E64">
      <w:proofErr w:type="gramStart"/>
      <w:r w:rsidRPr="004C1234">
        <w:t>dans</w:t>
      </w:r>
      <w:proofErr w:type="gramEnd"/>
      <w:r w:rsidRPr="004C1234">
        <w:t xml:space="preserve"> laquelle :</w:t>
      </w:r>
    </w:p>
    <w:p w14:paraId="5D56BDA4" w14:textId="77777777" w:rsidR="00FD3E64" w:rsidRPr="004C1234" w:rsidRDefault="00FD3E64" w:rsidP="004543CC">
      <w:pPr>
        <w:numPr>
          <w:ilvl w:val="0"/>
          <w:numId w:val="24"/>
        </w:numPr>
        <w:spacing w:before="60"/>
      </w:pPr>
      <w:r w:rsidRPr="004C1234">
        <w:t>P = Prix de règlement (prix révisé) ;</w:t>
      </w:r>
    </w:p>
    <w:p w14:paraId="63B62480" w14:textId="2639744C" w:rsidR="00FD3E64" w:rsidRPr="004C1234" w:rsidRDefault="00FD3E64" w:rsidP="004543CC">
      <w:pPr>
        <w:numPr>
          <w:ilvl w:val="0"/>
          <w:numId w:val="24"/>
        </w:numPr>
        <w:spacing w:before="60"/>
      </w:pPr>
      <w:r w:rsidRPr="004C1234">
        <w:t>P0 = Prix au mois tel que défini à l’article 10.4.1</w:t>
      </w:r>
      <w:r w:rsidR="00B70FEA">
        <w:t>.</w:t>
      </w:r>
      <w:r w:rsidRPr="004C1234">
        <w:t xml:space="preserve"> </w:t>
      </w:r>
      <w:proofErr w:type="gramStart"/>
      <w:r w:rsidRPr="004C1234">
        <w:t>du</w:t>
      </w:r>
      <w:proofErr w:type="gramEnd"/>
      <w:r w:rsidRPr="004C1234">
        <w:t xml:space="preserve"> présent document ;</w:t>
      </w:r>
    </w:p>
    <w:p w14:paraId="5DA3403A" w14:textId="77777777" w:rsidR="00FD3E64" w:rsidRPr="004C1234" w:rsidRDefault="00FD3E64" w:rsidP="004543CC">
      <w:pPr>
        <w:numPr>
          <w:ilvl w:val="0"/>
          <w:numId w:val="24"/>
        </w:numPr>
        <w:spacing w:before="60"/>
      </w:pPr>
      <w:r w:rsidRPr="004C1234">
        <w:t>Im = désigne la dernière valeur connue, à la date de révision des prix, de l'indice du coût horaire du travail – Services, administratifs, soutien – identifiant 001565196 sur la Banque de données macro-économiques (BDM) de l’INSEE (Institut national de la statistique et des études économiques) ;</w:t>
      </w:r>
    </w:p>
    <w:p w14:paraId="5AE3E954" w14:textId="2EF9684C" w:rsidR="00FD3E64" w:rsidRPr="004C1234" w:rsidRDefault="00FD3E64" w:rsidP="004543CC">
      <w:pPr>
        <w:numPr>
          <w:ilvl w:val="0"/>
          <w:numId w:val="24"/>
        </w:numPr>
        <w:spacing w:before="60"/>
      </w:pPr>
      <w:r w:rsidRPr="004C1234">
        <w:t>I0 = désigne la valeur de l'indice</w:t>
      </w:r>
      <w:r w:rsidRPr="004C1234">
        <w:rPr>
          <w:i/>
          <w:iCs/>
        </w:rPr>
        <w:t xml:space="preserve"> </w:t>
      </w:r>
      <w:r w:rsidRPr="004C1234">
        <w:t>du coût horaire du travail – Services, administratifs, soutien – identifiant 001565196 sur la Banque de données macro-économiques (BDM) de l’INSEE (Institut national de la statistique et des études économiques) au mois tel que défini à l’article 10.4.1</w:t>
      </w:r>
      <w:r w:rsidR="00B70FEA">
        <w:t>.</w:t>
      </w:r>
      <w:r w:rsidRPr="004C1234">
        <w:t xml:space="preserve"> </w:t>
      </w:r>
      <w:proofErr w:type="gramStart"/>
      <w:r w:rsidRPr="004C1234">
        <w:t>du</w:t>
      </w:r>
      <w:proofErr w:type="gramEnd"/>
      <w:r w:rsidRPr="004C1234">
        <w:t xml:space="preserve"> présent document.</w:t>
      </w:r>
    </w:p>
    <w:p w14:paraId="0D093AD6" w14:textId="77777777" w:rsidR="004F6B44" w:rsidRPr="00E85775" w:rsidRDefault="004F6B44" w:rsidP="00895E83"/>
    <w:p w14:paraId="02580ECC" w14:textId="77777777" w:rsidR="00895E83" w:rsidRPr="00E85775" w:rsidRDefault="00895E83" w:rsidP="00895E83">
      <w:r w:rsidRPr="00E85775">
        <w:t>Les modalités de révision de prix sont les suivantes :</w:t>
      </w:r>
    </w:p>
    <w:p w14:paraId="073C6CBF" w14:textId="77777777" w:rsidR="00895E83" w:rsidRPr="00E85775" w:rsidRDefault="00895E83" w:rsidP="00895E83"/>
    <w:p w14:paraId="34249D8D" w14:textId="5D773105" w:rsidR="00895E83" w:rsidRDefault="00FD3E64" w:rsidP="002522B8">
      <w:pPr>
        <w:numPr>
          <w:ilvl w:val="0"/>
          <w:numId w:val="24"/>
        </w:numPr>
        <w:spacing w:before="60"/>
      </w:pPr>
      <w:proofErr w:type="gramStart"/>
      <w:r>
        <w:t>à</w:t>
      </w:r>
      <w:proofErr w:type="gramEnd"/>
      <w:r w:rsidR="00895E83" w:rsidRPr="00E85775">
        <w:t xml:space="preserve"> la date de révision des prix, le titulaire peut s’adresser à l’administration afin de lui demander expressément la révision de prix </w:t>
      </w:r>
      <w:r w:rsidR="00203BD8">
        <w:t>de l’accord-cadre</w:t>
      </w:r>
      <w:r w:rsidR="00895E83" w:rsidRPr="00E85775">
        <w:t xml:space="preserve">. Cette demande </w:t>
      </w:r>
      <w:r w:rsidR="001C564F">
        <w:t>doit</w:t>
      </w:r>
      <w:r w:rsidR="001C564F" w:rsidRPr="00E85775">
        <w:t xml:space="preserve"> </w:t>
      </w:r>
      <w:r w:rsidR="00895E83" w:rsidRPr="00E85775">
        <w:t>rappeler la formule de révision de prix prévue</w:t>
      </w:r>
      <w:r w:rsidR="009B43C5">
        <w:t xml:space="preserve"> à</w:t>
      </w:r>
      <w:r w:rsidR="00895E83" w:rsidRPr="00E85775">
        <w:t xml:space="preserve"> </w:t>
      </w:r>
      <w:r w:rsidR="00203BD8">
        <w:t>l’accord-cadre</w:t>
      </w:r>
      <w:r w:rsidR="00895E83" w:rsidRPr="00E85775">
        <w:t>, le coefficient de révision à appliquer sur les tarifs et le détail des calculs de révision. Ce coefficient de révision doit être approuvé par l’administration</w:t>
      </w:r>
      <w:r w:rsidR="009B43C5">
        <w:t>. Cette demande est</w:t>
      </w:r>
      <w:r w:rsidR="00D17C63">
        <w:t xml:space="preserve"> à adresser à </w:t>
      </w:r>
      <w:hyperlink r:id="rId11" w:history="1">
        <w:r w:rsidR="00D17C63" w:rsidRPr="002522B8">
          <w:t>sga-sdpamg-bpi-exe.contact.fct@intradef.gouv.fr</w:t>
        </w:r>
      </w:hyperlink>
      <w:r w:rsidR="009B43C5">
        <w:t xml:space="preserve"> dans un délai de deux</w:t>
      </w:r>
      <w:r w:rsidR="00D17C63">
        <w:t xml:space="preserve"> (2</w:t>
      </w:r>
      <w:r w:rsidR="001041FB">
        <w:t>) mois</w:t>
      </w:r>
      <w:r w:rsidR="009B43C5">
        <w:t xml:space="preserve"> à compter de la date de révision des prix. Toute demande postérieure est rejetée</w:t>
      </w:r>
      <w:r w:rsidR="008A4445">
        <w:t xml:space="preserve"> par l’administration</w:t>
      </w:r>
      <w:r w:rsidR="009B43C5">
        <w:t>, sauf accord des parties</w:t>
      </w:r>
      <w:r w:rsidR="00895E83" w:rsidRPr="00E85775">
        <w:t> ;</w:t>
      </w:r>
    </w:p>
    <w:p w14:paraId="7BBD0399" w14:textId="5AA78DE0" w:rsidR="00895E83" w:rsidRPr="00E85775" w:rsidRDefault="00895E83" w:rsidP="002522B8">
      <w:pPr>
        <w:numPr>
          <w:ilvl w:val="0"/>
          <w:numId w:val="24"/>
        </w:numPr>
        <w:spacing w:before="60"/>
      </w:pPr>
      <w:proofErr w:type="gramStart"/>
      <w:r w:rsidRPr="00E85775">
        <w:t>à</w:t>
      </w:r>
      <w:proofErr w:type="gramEnd"/>
      <w:r w:rsidRPr="00E85775">
        <w:t xml:space="preserve"> la date de révision des prix, l’administration peut opérer la révision de prix, telle qu’elle résulte de </w:t>
      </w:r>
      <w:r w:rsidR="001041FB" w:rsidRPr="00E85775">
        <w:t xml:space="preserve">l’application </w:t>
      </w:r>
      <w:r w:rsidR="001041FB" w:rsidRPr="002522B8">
        <w:t>du</w:t>
      </w:r>
      <w:r w:rsidRPr="002522B8">
        <w:t xml:space="preserve"> présent </w:t>
      </w:r>
      <w:r w:rsidR="00D17C63" w:rsidRPr="002522B8">
        <w:t>article</w:t>
      </w:r>
      <w:r w:rsidRPr="00E85775">
        <w:t>. Elle en informe le titulaire ;</w:t>
      </w:r>
    </w:p>
    <w:p w14:paraId="1D40104A" w14:textId="3D965ECF" w:rsidR="00E85775" w:rsidRPr="004318EB" w:rsidRDefault="00895E83" w:rsidP="002522B8">
      <w:pPr>
        <w:numPr>
          <w:ilvl w:val="0"/>
          <w:numId w:val="24"/>
        </w:numPr>
        <w:spacing w:before="60"/>
      </w:pPr>
      <w:proofErr w:type="gramStart"/>
      <w:r w:rsidRPr="00E85775">
        <w:t>pour</w:t>
      </w:r>
      <w:proofErr w:type="gramEnd"/>
      <w:r w:rsidRPr="00E85775">
        <w:t xml:space="preserve"> les commandes réalisées après la révision de prix, le titulaire devra présenter des factures avec le montant hors taxe des prestations, le montant hors taxe révisé. Le titulaire </w:t>
      </w:r>
      <w:r w:rsidR="001C564F">
        <w:t>joint</w:t>
      </w:r>
      <w:r w:rsidR="001C564F" w:rsidRPr="00E85775">
        <w:t xml:space="preserve"> </w:t>
      </w:r>
      <w:r w:rsidRPr="00E85775">
        <w:t>également à sa facture le détail du calcul de révision de prix.</w:t>
      </w:r>
    </w:p>
    <w:p w14:paraId="3DBDA0F4" w14:textId="77777777" w:rsidR="00E85775" w:rsidRPr="00E85775" w:rsidRDefault="00E85775" w:rsidP="00C7548A"/>
    <w:p w14:paraId="2ED481B7" w14:textId="77777777" w:rsidR="00E85775" w:rsidRPr="00E85775" w:rsidRDefault="00E85775" w:rsidP="000F7994">
      <w:pPr>
        <w:pStyle w:val="Titre2"/>
      </w:pPr>
      <w:bookmarkStart w:id="267" w:name="_Toc507666647"/>
      <w:bookmarkStart w:id="268" w:name="_Toc50109584"/>
      <w:bookmarkStart w:id="269" w:name="_Toc191549640"/>
      <w:bookmarkStart w:id="270" w:name="_Toc193726989"/>
      <w:bookmarkStart w:id="271" w:name="_Toc202194345"/>
      <w:r w:rsidRPr="00E85775">
        <w:lastRenderedPageBreak/>
        <w:t>10.5. Unité monétaire – TVA.</w:t>
      </w:r>
      <w:bookmarkEnd w:id="267"/>
      <w:bookmarkEnd w:id="268"/>
      <w:bookmarkEnd w:id="269"/>
      <w:bookmarkEnd w:id="270"/>
      <w:bookmarkEnd w:id="271"/>
    </w:p>
    <w:p w14:paraId="2981117D" w14:textId="77777777" w:rsidR="00E85775" w:rsidRPr="00E85775" w:rsidRDefault="00E85775" w:rsidP="00C7548A"/>
    <w:p w14:paraId="5788B13D" w14:textId="02147D66" w:rsidR="00E85775" w:rsidRPr="00E85775" w:rsidRDefault="00850DC1" w:rsidP="00C7548A">
      <w:r>
        <w:t>La monnaie du présent accord-cadre est l’euro</w:t>
      </w:r>
      <w:r w:rsidR="00E85775" w:rsidRPr="00E85775">
        <w:t>.</w:t>
      </w:r>
    </w:p>
    <w:p w14:paraId="32046048" w14:textId="77777777" w:rsidR="00E85775" w:rsidRPr="00E85775" w:rsidRDefault="00E85775" w:rsidP="00C7548A"/>
    <w:p w14:paraId="6CEE6BF1" w14:textId="77777777" w:rsidR="00E85775" w:rsidRDefault="00E85775" w:rsidP="00C7548A">
      <w:r w:rsidRPr="00E85775">
        <w:t xml:space="preserve">Les prestations exécutées au titre du présent </w:t>
      </w:r>
      <w:r w:rsidR="00203BD8">
        <w:t>accord-cadre</w:t>
      </w:r>
      <w:r w:rsidRPr="00E85775">
        <w:t xml:space="preserve"> sont assujetties à la taxe sur la valeur ajoutée au taux normal en vigueur lors du fait générateur.</w:t>
      </w:r>
    </w:p>
    <w:p w14:paraId="51DEB414" w14:textId="77777777" w:rsidR="001C564F" w:rsidRPr="00E85775" w:rsidRDefault="001C564F" w:rsidP="00C7548A"/>
    <w:p w14:paraId="6A74565C" w14:textId="77777777" w:rsidR="00E85775" w:rsidRPr="00C849CA" w:rsidRDefault="00E85775" w:rsidP="00C849CA">
      <w:pPr>
        <w:pStyle w:val="Titre1"/>
        <w:keepLines/>
        <w:numPr>
          <w:ilvl w:val="0"/>
          <w:numId w:val="0"/>
        </w:numPr>
        <w:spacing w:before="240" w:after="0"/>
        <w:rPr>
          <w:rFonts w:ascii="Arial" w:hAnsi="Arial" w:cs="Arial"/>
          <w:sz w:val="22"/>
          <w:szCs w:val="22"/>
        </w:rPr>
      </w:pPr>
      <w:bookmarkStart w:id="272" w:name="_Toc507666648"/>
      <w:bookmarkStart w:id="273" w:name="_Toc50109585"/>
      <w:bookmarkStart w:id="274" w:name="_Toc191549641"/>
      <w:bookmarkStart w:id="275" w:name="_Toc193726990"/>
      <w:bookmarkStart w:id="276" w:name="_Toc202194346"/>
      <w:r w:rsidRPr="00C849CA">
        <w:rPr>
          <w:rFonts w:ascii="Arial" w:hAnsi="Arial" w:cs="Arial"/>
          <w:sz w:val="22"/>
          <w:szCs w:val="22"/>
        </w:rPr>
        <w:t>ARTICLE 11 - CONDITIONS DE PAIEMENT.</w:t>
      </w:r>
      <w:bookmarkEnd w:id="272"/>
      <w:bookmarkEnd w:id="273"/>
      <w:bookmarkEnd w:id="274"/>
      <w:bookmarkEnd w:id="275"/>
      <w:bookmarkEnd w:id="276"/>
    </w:p>
    <w:p w14:paraId="0C220754" w14:textId="77777777" w:rsidR="00E85775" w:rsidRPr="00E85775" w:rsidRDefault="00E85775" w:rsidP="00C7548A"/>
    <w:p w14:paraId="107FD751" w14:textId="77777777" w:rsidR="00E85775" w:rsidRPr="00E85775" w:rsidRDefault="00E85775" w:rsidP="000F7994">
      <w:pPr>
        <w:pStyle w:val="Titre2"/>
      </w:pPr>
      <w:bookmarkStart w:id="277" w:name="_Toc507666649"/>
      <w:bookmarkStart w:id="278" w:name="_Toc50109586"/>
      <w:bookmarkStart w:id="279" w:name="_Toc191549642"/>
      <w:bookmarkStart w:id="280" w:name="_Toc193726991"/>
      <w:bookmarkStart w:id="281" w:name="_Toc202194347"/>
      <w:r w:rsidRPr="00E85775">
        <w:t>11.1. Avance.</w:t>
      </w:r>
      <w:bookmarkEnd w:id="277"/>
      <w:bookmarkEnd w:id="278"/>
      <w:bookmarkEnd w:id="279"/>
      <w:bookmarkEnd w:id="280"/>
      <w:bookmarkEnd w:id="281"/>
    </w:p>
    <w:p w14:paraId="137401F0" w14:textId="77777777" w:rsidR="00E85775" w:rsidRPr="00E85775" w:rsidRDefault="00E85775" w:rsidP="00C7548A"/>
    <w:p w14:paraId="647B20EA" w14:textId="77777777" w:rsidR="00E85775" w:rsidRPr="00E85775" w:rsidRDefault="00E85775" w:rsidP="00C7548A">
      <w:pPr>
        <w:pStyle w:val="Titre6"/>
      </w:pPr>
      <w:bookmarkStart w:id="282" w:name="_Toc507666650"/>
      <w:bookmarkStart w:id="283" w:name="_Toc50109587"/>
      <w:r w:rsidRPr="00E85775">
        <w:t>11.1.1. Calcul et montant de l'avance.</w:t>
      </w:r>
      <w:bookmarkEnd w:id="282"/>
      <w:bookmarkEnd w:id="283"/>
    </w:p>
    <w:p w14:paraId="62AA8AD8" w14:textId="77777777" w:rsidR="0020754D" w:rsidRPr="00B32FEF" w:rsidRDefault="0020754D" w:rsidP="0020754D"/>
    <w:p w14:paraId="02C71A82" w14:textId="1723D1F3" w:rsidR="00D07615" w:rsidRDefault="00D114BE" w:rsidP="006A021D">
      <w:pPr>
        <w:rPr>
          <w:rFonts w:cs="Arial"/>
        </w:rPr>
      </w:pPr>
      <w:r w:rsidRPr="002E651F">
        <w:rPr>
          <w:rFonts w:cs="Arial"/>
        </w:rPr>
        <w:t xml:space="preserve">Pour chaque période d’exécution, </w:t>
      </w:r>
      <w:r w:rsidR="002E651F">
        <w:rPr>
          <w:rFonts w:cs="Arial"/>
        </w:rPr>
        <w:t>e</w:t>
      </w:r>
      <w:r w:rsidR="002E651F" w:rsidRPr="002E651F">
        <w:rPr>
          <w:rFonts w:cs="Arial"/>
        </w:rPr>
        <w:t xml:space="preserve">n application des dispositions des articles R. 2191-3, R. 2191-17, du premier alinéa de l’article R. 2191-7 du code de la commande publique et de l’article A.11.1 du CCAG/FCS ou CCAG/PI, si le titulaire accepte le versement de l'avance, il lui est versé, dans le délai </w:t>
      </w:r>
      <w:r w:rsidR="002E651F">
        <w:rPr>
          <w:rFonts w:cs="Arial"/>
        </w:rPr>
        <w:t xml:space="preserve">maximum fixé à l'article 11.4 </w:t>
      </w:r>
      <w:r w:rsidR="002E651F" w:rsidRPr="002E651F">
        <w:rPr>
          <w:rFonts w:cs="Arial"/>
        </w:rPr>
        <w:t xml:space="preserve">du présent document, une avance égale à </w:t>
      </w:r>
      <w:r w:rsidR="00987048">
        <w:rPr>
          <w:rFonts w:cs="Arial"/>
        </w:rPr>
        <w:t>5</w:t>
      </w:r>
      <w:r w:rsidR="002E651F">
        <w:rPr>
          <w:rFonts w:cs="Arial"/>
        </w:rPr>
        <w:t xml:space="preserve"> %</w:t>
      </w:r>
      <w:r w:rsidR="002E651F" w:rsidRPr="002E651F">
        <w:rPr>
          <w:rFonts w:cs="Arial"/>
        </w:rPr>
        <w:t xml:space="preserve"> du montant minimum de l’accord-cadre diminué du montant des prestations confiées à des sous-traitants et donnant lieu à paiement direct.</w:t>
      </w:r>
    </w:p>
    <w:p w14:paraId="0985EF96" w14:textId="77777777" w:rsidR="002E651F" w:rsidRPr="009E79BF" w:rsidRDefault="002E651F" w:rsidP="006A021D">
      <w:pPr>
        <w:rPr>
          <w:rFonts w:cs="Arial"/>
        </w:rPr>
      </w:pPr>
    </w:p>
    <w:p w14:paraId="0B24C642" w14:textId="11D0EB4E" w:rsidR="006A021D" w:rsidRPr="009E79BF" w:rsidRDefault="006A021D" w:rsidP="006A021D">
      <w:pPr>
        <w:rPr>
          <w:rFonts w:cs="Arial"/>
        </w:rPr>
      </w:pPr>
      <w:r w:rsidRPr="009E79BF">
        <w:rPr>
          <w:rFonts w:cs="Arial"/>
        </w:rPr>
        <w:t>En application du troisième alinéa de l’article R. 2191-7 du code de la commande publique, le taux de l’avance est porté à 30 % lorsque le titulaire est une petite et moyenne entreprise.</w:t>
      </w:r>
    </w:p>
    <w:p w14:paraId="6CB194A6" w14:textId="7FAFEEF0" w:rsidR="004F6B44" w:rsidRDefault="004F6B44" w:rsidP="006A021D">
      <w:pPr>
        <w:rPr>
          <w:rFonts w:cs="Arial"/>
        </w:rPr>
      </w:pPr>
    </w:p>
    <w:p w14:paraId="28183FA0" w14:textId="05DB428D" w:rsidR="00C858E4" w:rsidRPr="001F4617" w:rsidRDefault="006A021D" w:rsidP="006A021D">
      <w:pPr>
        <w:rPr>
          <w:rFonts w:cs="Arial"/>
          <w:b/>
        </w:rPr>
      </w:pPr>
      <w:r w:rsidRPr="009E79BF">
        <w:rPr>
          <w:rFonts w:cs="Arial"/>
        </w:rPr>
        <w:t xml:space="preserve">En application des dispositions de l’article R. 2191-5 du code de la commande publique, </w:t>
      </w:r>
      <w:r w:rsidRPr="001F4617">
        <w:rPr>
          <w:rFonts w:cs="Arial"/>
          <w:b/>
        </w:rPr>
        <w:t>le titulaire peut re</w:t>
      </w:r>
      <w:r w:rsidR="00C858E4" w:rsidRPr="001F4617">
        <w:rPr>
          <w:rFonts w:cs="Arial"/>
          <w:b/>
        </w:rPr>
        <w:t>fuser le versement de l'avance.</w:t>
      </w:r>
    </w:p>
    <w:p w14:paraId="6B0CF8DB" w14:textId="4F8E97DC" w:rsidR="006A021D" w:rsidRPr="001F4617" w:rsidRDefault="00C858E4" w:rsidP="006A021D">
      <w:pPr>
        <w:rPr>
          <w:rFonts w:cs="Arial"/>
          <w:b/>
        </w:rPr>
      </w:pPr>
      <w:r w:rsidRPr="001F4617">
        <w:rPr>
          <w:rFonts w:cs="Arial"/>
          <w:b/>
        </w:rPr>
        <w:t>A</w:t>
      </w:r>
      <w:r w:rsidR="006A021D" w:rsidRPr="001F4617">
        <w:rPr>
          <w:rFonts w:cs="Arial"/>
          <w:b/>
        </w:rPr>
        <w:t xml:space="preserve"> cet effet</w:t>
      </w:r>
      <w:r w:rsidRPr="001F4617">
        <w:rPr>
          <w:rFonts w:cs="Arial"/>
          <w:b/>
        </w:rPr>
        <w:t>,</w:t>
      </w:r>
      <w:r w:rsidR="006A021D" w:rsidRPr="001F4617">
        <w:rPr>
          <w:rFonts w:cs="Arial"/>
          <w:b/>
        </w:rPr>
        <w:t xml:space="preserve"> il doit cocher la case ci-dessous :</w:t>
      </w:r>
    </w:p>
    <w:p w14:paraId="6BB3DBE6" w14:textId="77777777" w:rsidR="006A021D" w:rsidRPr="009E79BF" w:rsidRDefault="006A021D" w:rsidP="006A021D">
      <w:pPr>
        <w:autoSpaceDE w:val="0"/>
        <w:autoSpaceDN w:val="0"/>
        <w:adjustRightInd w:val="0"/>
        <w:jc w:val="center"/>
        <w:rPr>
          <w:rFonts w:cs="Arial"/>
        </w:rPr>
      </w:pPr>
    </w:p>
    <w:p w14:paraId="6E07E796" w14:textId="4AB7FB85" w:rsidR="006A021D" w:rsidRPr="001F4617" w:rsidRDefault="00CA186A" w:rsidP="006A021D">
      <w:pPr>
        <w:autoSpaceDE w:val="0"/>
        <w:autoSpaceDN w:val="0"/>
        <w:adjustRightInd w:val="0"/>
        <w:jc w:val="center"/>
        <w:rPr>
          <w:rFonts w:cs="Arial"/>
          <w:b/>
        </w:rPr>
      </w:pPr>
      <w:sdt>
        <w:sdtPr>
          <w:rPr>
            <w:rFonts w:cs="Arial"/>
            <w:b/>
          </w:rPr>
          <w:id w:val="18679698"/>
          <w14:checkbox>
            <w14:checked w14:val="0"/>
            <w14:checkedState w14:val="2612" w14:font="MS Gothic"/>
            <w14:uncheckedState w14:val="2610" w14:font="MS Gothic"/>
          </w14:checkbox>
        </w:sdtPr>
        <w:sdtEndPr/>
        <w:sdtContent>
          <w:r w:rsidR="007208BF">
            <w:rPr>
              <w:rFonts w:ascii="MS Gothic" w:eastAsia="MS Gothic" w:hAnsi="MS Gothic" w:cs="Arial" w:hint="eastAsia"/>
              <w:b/>
            </w:rPr>
            <w:t>☐</w:t>
          </w:r>
        </w:sdtContent>
      </w:sdt>
      <w:r w:rsidR="006A021D" w:rsidRPr="001F4617">
        <w:rPr>
          <w:rFonts w:cs="Arial"/>
          <w:b/>
        </w:rPr>
        <w:t xml:space="preserve"> Je refuse le versement de l'avance</w:t>
      </w:r>
    </w:p>
    <w:p w14:paraId="404C4806" w14:textId="77777777" w:rsidR="00E85775" w:rsidRPr="00E85775" w:rsidRDefault="00E85775" w:rsidP="00C7548A"/>
    <w:p w14:paraId="4973E2A0" w14:textId="1124D950" w:rsidR="00E85775" w:rsidRPr="00E85775" w:rsidRDefault="00E85775" w:rsidP="00864244">
      <w:bookmarkStart w:id="284" w:name="_Toc455567677"/>
      <w:r w:rsidRPr="00864244">
        <w:rPr>
          <w:u w:val="single"/>
        </w:rPr>
        <w:t>Sous-traitance</w:t>
      </w:r>
      <w:bookmarkEnd w:id="284"/>
    </w:p>
    <w:p w14:paraId="7DC9E2CC" w14:textId="77777777" w:rsidR="00E85775" w:rsidRPr="00E85775" w:rsidRDefault="00E85775" w:rsidP="00031399"/>
    <w:p w14:paraId="450EA1AC" w14:textId="2BB0018E" w:rsidR="00E85775" w:rsidRPr="00E85775" w:rsidRDefault="00E85775" w:rsidP="00C7548A">
      <w:r w:rsidRPr="00E85775">
        <w:t xml:space="preserve">En application des dispositions de l’article R. 2193-18 du code de la commande publique, lorsqu'une partie </w:t>
      </w:r>
      <w:r w:rsidR="0037147F">
        <w:t>de l’accord-cadre</w:t>
      </w:r>
      <w:r w:rsidRPr="00E85775">
        <w:t xml:space="preserve"> est sous-traitée, l'avance versée au titulaire est calculée sur la base du montant </w:t>
      </w:r>
      <w:r w:rsidR="0037147F">
        <w:t>de l’accord-cadre</w:t>
      </w:r>
      <w:r w:rsidRPr="00E85775">
        <w:t xml:space="preserve"> diminué le cas échéant du montant de prestations confiées aux sous-traitants et donnant lieu à paiement direct.</w:t>
      </w:r>
    </w:p>
    <w:p w14:paraId="5D5D1D2C" w14:textId="77777777" w:rsidR="00E85775" w:rsidRPr="00E85775" w:rsidRDefault="00E85775" w:rsidP="00C7548A"/>
    <w:p w14:paraId="58350B15" w14:textId="77777777" w:rsidR="00E85775" w:rsidRPr="00E85775" w:rsidRDefault="00E85775" w:rsidP="00C7548A">
      <w:r w:rsidRPr="00E85775">
        <w:t>Dès lors que le titulaire remplit les conditions pour bénéficier d'une avance, une avance est versée, sur leur demande, aux sous-traitants bénéficiaires du paiement direct.</w:t>
      </w:r>
    </w:p>
    <w:p w14:paraId="05F70644" w14:textId="77777777" w:rsidR="00E85775" w:rsidRPr="00E85775" w:rsidRDefault="00E85775" w:rsidP="00C7548A"/>
    <w:p w14:paraId="70B805D0" w14:textId="77777777" w:rsidR="00E85775" w:rsidRPr="00E85775" w:rsidRDefault="00E85775" w:rsidP="00C7548A">
      <w:pPr>
        <w:rPr>
          <w:strike/>
        </w:rPr>
      </w:pPr>
      <w:r w:rsidRPr="00E85775">
        <w:t xml:space="preserve">Pour le calcul du montant de cette avance, les limites fixées aux articles R. 2191-7 et R. 2191-8 du code de la commande publique, sont appréciées par référence au montant des prestations confiées au sous-traitant tel qu'il figure dans </w:t>
      </w:r>
      <w:r w:rsidR="0037147F">
        <w:t>l’accord-cadre</w:t>
      </w:r>
      <w:r w:rsidRPr="00E85775">
        <w:t xml:space="preserve"> ou dans l'acte spécial mentionné à l’article R. 2193-3 du code.</w:t>
      </w:r>
    </w:p>
    <w:p w14:paraId="5EC3F5B8" w14:textId="77777777" w:rsidR="00E85775" w:rsidRPr="00E85775" w:rsidRDefault="00E85775" w:rsidP="00C7548A"/>
    <w:p w14:paraId="1EB6891C" w14:textId="77777777" w:rsidR="00E85775" w:rsidRPr="00E85775" w:rsidRDefault="00E85775" w:rsidP="00C7548A">
      <w:r w:rsidRPr="00E85775">
        <w:t xml:space="preserve">Le droit du sous-traitant à une avance est ouvert dès la notification </w:t>
      </w:r>
      <w:r w:rsidR="0037147F">
        <w:t>de l’accord-cadre</w:t>
      </w:r>
      <w:r w:rsidRPr="00E85775">
        <w:t xml:space="preserve"> ou de l'acte spécial par </w:t>
      </w:r>
      <w:r w:rsidR="00A87FAB">
        <w:t>l’acheteur</w:t>
      </w:r>
      <w:r w:rsidRPr="00E85775">
        <w:t>.</w:t>
      </w:r>
    </w:p>
    <w:p w14:paraId="5BB6B4E9" w14:textId="77777777" w:rsidR="00E85775" w:rsidRPr="00E85775" w:rsidRDefault="00E85775" w:rsidP="00C7548A"/>
    <w:p w14:paraId="0B474243" w14:textId="77777777" w:rsidR="00E85775" w:rsidRPr="00E85775" w:rsidRDefault="00E85775" w:rsidP="00C7548A">
      <w:r w:rsidRPr="00E85775">
        <w:t>Le remboursement de cette avance s'impute sur les sommes dues au sous-traitant selon les mêmes modalités que celles prévues à l’article R. 2191-11 du code de la commande publique.</w:t>
      </w:r>
    </w:p>
    <w:p w14:paraId="47C5C23B" w14:textId="77777777" w:rsidR="00E85775" w:rsidRPr="00E85775" w:rsidRDefault="00E85775" w:rsidP="00C7548A"/>
    <w:p w14:paraId="08B92CA0" w14:textId="77777777" w:rsidR="00E85775" w:rsidRPr="00E85775" w:rsidRDefault="00E85775" w:rsidP="00C7548A">
      <w:r w:rsidRPr="00E85775">
        <w:t xml:space="preserve">Si le titulaire </w:t>
      </w:r>
      <w:r w:rsidR="0037147F">
        <w:t>de l’accord-cadre</w:t>
      </w:r>
      <w:r w:rsidRPr="00E85775">
        <w:t xml:space="preserve"> qui a perçu l'avance sous-traite une part </w:t>
      </w:r>
      <w:r w:rsidR="0037147F">
        <w:t>de l’accord-cadre</w:t>
      </w:r>
      <w:r w:rsidRPr="00E85775">
        <w:t xml:space="preserve"> postérieurement à sa notification, il rembourse l'avance correspondant au montant des prestations sous-traitées et donnant lieu à paiement direct, même dans le cas où le sous-traitant ne souhaite pas bénéficier de l'avance.</w:t>
      </w:r>
    </w:p>
    <w:p w14:paraId="42F1ABC6" w14:textId="77777777" w:rsidR="00E85775" w:rsidRPr="00E85775" w:rsidRDefault="00E85775" w:rsidP="00C7548A"/>
    <w:p w14:paraId="4C57A6DE" w14:textId="77777777" w:rsidR="00E85775" w:rsidRPr="00E85775" w:rsidRDefault="00E85775" w:rsidP="00C7548A">
      <w:r w:rsidRPr="00E85775">
        <w:t xml:space="preserve">Le remboursement par le titulaire s'impute sur les sommes qui lui sont dues par </w:t>
      </w:r>
      <w:r w:rsidR="00A87FAB">
        <w:t>l’acheteur</w:t>
      </w:r>
      <w:r w:rsidRPr="00E85775">
        <w:t xml:space="preserve"> dès la notification de l'acte spécial.</w:t>
      </w:r>
    </w:p>
    <w:p w14:paraId="59A9679E" w14:textId="77777777" w:rsidR="00E85775" w:rsidRPr="00E85775" w:rsidRDefault="00E85775" w:rsidP="00C7548A"/>
    <w:p w14:paraId="52F8F17D" w14:textId="77777777" w:rsidR="00E85775" w:rsidRPr="00E85775" w:rsidRDefault="00E85775" w:rsidP="00C7548A">
      <w:pPr>
        <w:pStyle w:val="Titre6"/>
      </w:pPr>
      <w:bookmarkStart w:id="285" w:name="_Toc507666651"/>
      <w:bookmarkStart w:id="286" w:name="_Toc50109588"/>
      <w:r w:rsidRPr="00E85775">
        <w:t>11.1.2. Remboursement de l'avance.</w:t>
      </w:r>
      <w:bookmarkEnd w:id="285"/>
      <w:bookmarkEnd w:id="286"/>
    </w:p>
    <w:p w14:paraId="33552120" w14:textId="77777777" w:rsidR="00E85775" w:rsidRPr="00E85775" w:rsidRDefault="00E85775" w:rsidP="00C7548A"/>
    <w:p w14:paraId="63E4A4DC" w14:textId="177B5301" w:rsidR="00D06089" w:rsidRPr="00E85775" w:rsidRDefault="00D06089" w:rsidP="00D06089">
      <w:r w:rsidRPr="00E85775">
        <w:t xml:space="preserve">Le remboursement de l'avance </w:t>
      </w:r>
      <w:r w:rsidRPr="00D06089">
        <w:rPr>
          <w:color w:val="000000" w:themeColor="text1"/>
        </w:rPr>
        <w:t xml:space="preserve">s'impute sur les sommes dues au titulaire quand le montant des prestations exécutées par le titulaire atteint </w:t>
      </w:r>
      <w:r w:rsidR="00A00016">
        <w:rPr>
          <w:color w:val="000000" w:themeColor="text1"/>
        </w:rPr>
        <w:t>6</w:t>
      </w:r>
      <w:r w:rsidRPr="00D06089">
        <w:rPr>
          <w:color w:val="000000" w:themeColor="text1"/>
        </w:rPr>
        <w:t xml:space="preserve">5 % des </w:t>
      </w:r>
      <w:r w:rsidRPr="00E85775">
        <w:t>sommes dues au titulaire (acomptes ou règlements partiels définitifs).</w:t>
      </w:r>
    </w:p>
    <w:p w14:paraId="06BB80DA" w14:textId="77777777" w:rsidR="008A4445" w:rsidRDefault="008A4445" w:rsidP="00D06089"/>
    <w:p w14:paraId="55957CC3" w14:textId="57DE504D" w:rsidR="00E85775" w:rsidRPr="00E85775" w:rsidRDefault="00D06089" w:rsidP="00D06089">
      <w:r w:rsidRPr="002E651F">
        <w:t>Il doit être terminé lorsque le montant des prestations exécutées par le titulaire atteint 80 % du montant toutes taxes comprises des prestations qui lui sont confiées au titre du montant minimum dans le cas d'un accord-cadre à bons de commandes comportant un montant minimum</w:t>
      </w:r>
      <w:r w:rsidR="00E85775" w:rsidRPr="002E651F">
        <w:t>.</w:t>
      </w:r>
    </w:p>
    <w:p w14:paraId="62E033CF" w14:textId="77777777" w:rsidR="00E85775" w:rsidRPr="00E85775" w:rsidRDefault="00E85775" w:rsidP="00C7548A"/>
    <w:p w14:paraId="4E30666A" w14:textId="77777777" w:rsidR="00E85775" w:rsidRPr="00E85775" w:rsidRDefault="00E85775" w:rsidP="000F7994">
      <w:pPr>
        <w:pStyle w:val="Titre2"/>
      </w:pPr>
      <w:bookmarkStart w:id="287" w:name="_Toc507666652"/>
      <w:bookmarkStart w:id="288" w:name="_Toc50109589"/>
      <w:bookmarkStart w:id="289" w:name="_Toc191549643"/>
      <w:bookmarkStart w:id="290" w:name="_Toc193726992"/>
      <w:bookmarkStart w:id="291" w:name="_Toc202194348"/>
      <w:r w:rsidRPr="001E2CBA">
        <w:lastRenderedPageBreak/>
        <w:t>11.2. Modalités de paiement.</w:t>
      </w:r>
      <w:bookmarkEnd w:id="287"/>
      <w:bookmarkEnd w:id="288"/>
      <w:bookmarkEnd w:id="289"/>
      <w:bookmarkEnd w:id="290"/>
      <w:bookmarkEnd w:id="291"/>
    </w:p>
    <w:p w14:paraId="31D5BEA9" w14:textId="77777777" w:rsidR="00E85775" w:rsidRPr="00E85775" w:rsidRDefault="00E85775" w:rsidP="00C7548A"/>
    <w:p w14:paraId="70001E2D" w14:textId="1D98C21B" w:rsidR="00E85775" w:rsidRPr="00E85775" w:rsidRDefault="00E85775" w:rsidP="00C7548A">
      <w:pPr>
        <w:pStyle w:val="Titre6"/>
      </w:pPr>
      <w:bookmarkStart w:id="292" w:name="_Toc507666653"/>
      <w:bookmarkStart w:id="293" w:name="_Toc50109590"/>
      <w:r w:rsidRPr="00E85775">
        <w:t>11.2.1. Défi</w:t>
      </w:r>
      <w:r w:rsidR="00C54129">
        <w:t xml:space="preserve">nition des lots </w:t>
      </w:r>
      <w:r w:rsidRPr="00E85775">
        <w:t>de liquidation financière.</w:t>
      </w:r>
      <w:bookmarkEnd w:id="292"/>
      <w:bookmarkEnd w:id="293"/>
    </w:p>
    <w:p w14:paraId="631DAC3B" w14:textId="5B1BF6F7" w:rsidR="00195270" w:rsidRDefault="00195270" w:rsidP="00A45517"/>
    <w:p w14:paraId="1B5ABDF3" w14:textId="67C7FAE8" w:rsidR="0001557E" w:rsidRDefault="0001557E" w:rsidP="00A45517">
      <w:r>
        <w:t>Les postes forfaitaires 1 et 3</w:t>
      </w:r>
      <w:r w:rsidR="009F78DF">
        <w:t xml:space="preserve"> constituent chacun</w:t>
      </w:r>
      <w:r>
        <w:t xml:space="preserve"> un poste unique de liquidation financière. </w:t>
      </w:r>
    </w:p>
    <w:p w14:paraId="04A523CD" w14:textId="77777777" w:rsidR="009F78DF" w:rsidRDefault="009F78DF" w:rsidP="00A45517"/>
    <w:p w14:paraId="6A82FE08" w14:textId="1909583C" w:rsidR="009F78DF" w:rsidRDefault="009F78DF" w:rsidP="00A45517">
      <w:r>
        <w:t xml:space="preserve">Les </w:t>
      </w:r>
      <w:r w:rsidRPr="00160825">
        <w:t xml:space="preserve">livrables </w:t>
      </w:r>
      <w:r w:rsidR="00160825" w:rsidRPr="00160825">
        <w:t>F5 et F6</w:t>
      </w:r>
      <w:r w:rsidRPr="00160825">
        <w:t xml:space="preserve"> constituent</w:t>
      </w:r>
      <w:r>
        <w:t xml:space="preserve"> un lot de liquidation financière assorti d’</w:t>
      </w:r>
      <w:r w:rsidR="00160825">
        <w:t>un RPD d’un montant égal à 1/2 </w:t>
      </w:r>
      <w:r>
        <w:t>du montant TTC dudit poste 2.</w:t>
      </w:r>
    </w:p>
    <w:p w14:paraId="6AFB86C1" w14:textId="77777777" w:rsidR="002E19E4" w:rsidRDefault="002E19E4" w:rsidP="00A45517"/>
    <w:p w14:paraId="725549E2" w14:textId="4AAD3179" w:rsidR="006A021D" w:rsidRPr="009E79BF" w:rsidRDefault="00A45517" w:rsidP="00A45517">
      <w:pPr>
        <w:rPr>
          <w:rFonts w:cs="Arial"/>
        </w:rPr>
      </w:pPr>
      <w:r w:rsidRPr="006D158B">
        <w:t xml:space="preserve">Chaque </w:t>
      </w:r>
      <w:r w:rsidR="0001557E">
        <w:t xml:space="preserve">poste d’un </w:t>
      </w:r>
      <w:r w:rsidRPr="006D158B">
        <w:t xml:space="preserve">bon </w:t>
      </w:r>
      <w:r w:rsidR="000762CE">
        <w:t xml:space="preserve">de commande émis au titre du présent accord-cadre </w:t>
      </w:r>
      <w:r w:rsidRPr="006D158B">
        <w:t>c</w:t>
      </w:r>
      <w:r w:rsidR="000762CE">
        <w:t xml:space="preserve">onstitue un lot </w:t>
      </w:r>
      <w:r w:rsidRPr="006D158B">
        <w:t>de liquidation financière</w:t>
      </w:r>
      <w:r w:rsidR="006A021D" w:rsidRPr="006D158B">
        <w:rPr>
          <w:rFonts w:cs="Arial"/>
        </w:rPr>
        <w:t>.</w:t>
      </w:r>
    </w:p>
    <w:p w14:paraId="4D00530B" w14:textId="77777777" w:rsidR="00E85775" w:rsidRPr="00E85775" w:rsidRDefault="00E85775" w:rsidP="00C7548A"/>
    <w:p w14:paraId="207EB539" w14:textId="4E67ACBB" w:rsidR="00E85775" w:rsidRPr="00E85775" w:rsidRDefault="00E85775" w:rsidP="00C7548A">
      <w:pPr>
        <w:pStyle w:val="Titre6"/>
      </w:pPr>
      <w:bookmarkStart w:id="294" w:name="_Toc507666654"/>
      <w:bookmarkStart w:id="295" w:name="_Toc50109591"/>
      <w:r w:rsidRPr="00E85775">
        <w:t>11.2.2. Acomptes.</w:t>
      </w:r>
      <w:bookmarkEnd w:id="294"/>
      <w:bookmarkEnd w:id="295"/>
    </w:p>
    <w:p w14:paraId="37FB1896" w14:textId="77777777" w:rsidR="00E85775" w:rsidRPr="00E85775" w:rsidRDefault="00E85775" w:rsidP="00C7548A"/>
    <w:p w14:paraId="703C61CA" w14:textId="009CCB0B" w:rsidR="00174479" w:rsidRPr="00E85775" w:rsidRDefault="00174479" w:rsidP="00174479">
      <w:r>
        <w:t xml:space="preserve">Toutes les prestations, </w:t>
      </w:r>
      <w:r w:rsidRPr="00E85775">
        <w:t xml:space="preserve">qui ont donné lieu à un commencement d'exécution </w:t>
      </w:r>
      <w:r w:rsidR="0057045A">
        <w:t>de l’accord-cadre</w:t>
      </w:r>
      <w:r>
        <w:t xml:space="preserve"> </w:t>
      </w:r>
      <w:r w:rsidRPr="00E85775">
        <w:t xml:space="preserve">et </w:t>
      </w:r>
      <w:r>
        <w:t xml:space="preserve">qui </w:t>
      </w:r>
      <w:r w:rsidRPr="00E85775">
        <w:t>ne font pas l'objet d'un règlement partiel définitif</w:t>
      </w:r>
      <w:r>
        <w:t>,</w:t>
      </w:r>
      <w:r w:rsidRPr="00E85775">
        <w:t xml:space="preserve"> ouvrent droit à acomptes.</w:t>
      </w:r>
      <w:r w:rsidR="009F78DF">
        <w:t xml:space="preserve"> </w:t>
      </w:r>
    </w:p>
    <w:p w14:paraId="5780867B" w14:textId="77777777" w:rsidR="00174479" w:rsidRPr="00E85775" w:rsidRDefault="00174479" w:rsidP="00174479">
      <w:pPr>
        <w:pStyle w:val="En-tte"/>
        <w:tabs>
          <w:tab w:val="clear" w:pos="4536"/>
          <w:tab w:val="clear" w:pos="9072"/>
        </w:tabs>
      </w:pPr>
    </w:p>
    <w:p w14:paraId="78B3FF83" w14:textId="77777777" w:rsidR="00174479" w:rsidRPr="00E85775" w:rsidRDefault="00174479" w:rsidP="00174479">
      <w:r w:rsidRPr="00E85775">
        <w:t>Le montant d'un acompte ne peut excéder la valeur des prestations auxquelles il se rapporte.</w:t>
      </w:r>
    </w:p>
    <w:p w14:paraId="2C5E34D5" w14:textId="77777777" w:rsidR="00174479" w:rsidRPr="00E85775" w:rsidRDefault="00174479" w:rsidP="00174479"/>
    <w:p w14:paraId="351DAD1D" w14:textId="6533BC81" w:rsidR="00174479" w:rsidRPr="00241429" w:rsidRDefault="00174479" w:rsidP="00174479">
      <w:pPr>
        <w:rPr>
          <w:rStyle w:val="Emphaseintense"/>
          <w:i w:val="0"/>
          <w:iCs w:val="0"/>
          <w:color w:val="auto"/>
        </w:rPr>
      </w:pPr>
      <w:r w:rsidRPr="00E85775">
        <w:t xml:space="preserve">Sur sa demande écrite, et après attestation par la personne chargée de constater l'avancement des prestations, le titulaire a le droit dans les conditions prévues aux articles R. 2191-21 et R. 2191-22 du code de la commande publique </w:t>
      </w:r>
      <w:r>
        <w:t>ainsi que</w:t>
      </w:r>
      <w:r w:rsidRPr="00E85775">
        <w:t xml:space="preserve"> </w:t>
      </w:r>
      <w:r>
        <w:t xml:space="preserve">de l’article </w:t>
      </w:r>
      <w:r w:rsidRPr="00241429">
        <w:t>11.2</w:t>
      </w:r>
      <w:r w:rsidR="009E3CF1">
        <w:t>.</w:t>
      </w:r>
      <w:r w:rsidRPr="00241429">
        <w:t xml:space="preserve"> </w:t>
      </w:r>
      <w:proofErr w:type="gramStart"/>
      <w:r w:rsidRPr="00241429">
        <w:t>du</w:t>
      </w:r>
      <w:proofErr w:type="gramEnd"/>
      <w:r w:rsidRPr="00241429">
        <w:t xml:space="preserve"> CCAG/</w:t>
      </w:r>
      <w:r>
        <w:t>PI</w:t>
      </w:r>
      <w:r w:rsidRPr="00241429">
        <w:t xml:space="preserve"> au versement d'acomptes.</w:t>
      </w:r>
    </w:p>
    <w:p w14:paraId="4E87144A" w14:textId="77777777" w:rsidR="00174479" w:rsidRPr="008E3EB8" w:rsidRDefault="00174479" w:rsidP="00174479">
      <w:pPr>
        <w:rPr>
          <w:rStyle w:val="Emphaseintense"/>
        </w:rPr>
      </w:pPr>
    </w:p>
    <w:p w14:paraId="2F224429" w14:textId="3E52FA1B" w:rsidR="00174479" w:rsidRPr="00E85775" w:rsidRDefault="00174479" w:rsidP="00174479">
      <w:r w:rsidRPr="00E85775">
        <w:t xml:space="preserve">Si </w:t>
      </w:r>
      <w:r>
        <w:t>le service en charge du suivi et de l’exécution d</w:t>
      </w:r>
      <w:r w:rsidR="0057045A">
        <w:t>e l’accord-cadre,</w:t>
      </w:r>
      <w:r w:rsidRPr="00E85775">
        <w:t xml:space="preserve"> </w:t>
      </w:r>
      <w:r>
        <w:t>mentionné à l’article 5.1.2</w:t>
      </w:r>
      <w:r w:rsidR="009E3CF1">
        <w:t>.</w:t>
      </w:r>
      <w:r w:rsidR="0057045A">
        <w:t xml:space="preserve"> </w:t>
      </w:r>
      <w:proofErr w:type="gramStart"/>
      <w:r w:rsidR="0057045A">
        <w:t>du</w:t>
      </w:r>
      <w:proofErr w:type="gramEnd"/>
      <w:r w:rsidR="0057045A">
        <w:t xml:space="preserve"> présent document,</w:t>
      </w:r>
      <w:r>
        <w:t xml:space="preserve"> </w:t>
      </w:r>
      <w:r w:rsidRPr="00E85775">
        <w:t xml:space="preserve">observe que l'avancement réel des prestations est en retard par rapport à </w:t>
      </w:r>
      <w:r>
        <w:t xml:space="preserve">leur avancement contractuel, l’acheteur </w:t>
      </w:r>
      <w:r w:rsidRPr="00E85775">
        <w:t>peut réduire le montant de l'acompte prévu contractuellement à la valeur de l'avancement réel des prestations. En cas d'absence totale d'avan</w:t>
      </w:r>
      <w:r>
        <w:t xml:space="preserve">cement réel des prestations, l’acheteur </w:t>
      </w:r>
      <w:r w:rsidRPr="00E85775">
        <w:t>peut suspendre le droit à acompte jusqu'à nouvel avancement des prestations correspondant à l'acompte suspendu.</w:t>
      </w:r>
    </w:p>
    <w:p w14:paraId="509D943D" w14:textId="77777777" w:rsidR="00174479" w:rsidRPr="00E85775" w:rsidRDefault="00174479" w:rsidP="00174479"/>
    <w:p w14:paraId="484CBC9B" w14:textId="015D7628" w:rsidR="00174479" w:rsidRPr="00E85775" w:rsidRDefault="00174479" w:rsidP="00174479">
      <w:r w:rsidRPr="00E85775">
        <w:t xml:space="preserve">Les acomptes doivent faire l'objet d'une demande de paiement dans les conditions prévues à l'article </w:t>
      </w:r>
      <w:r>
        <w:t>11.3</w:t>
      </w:r>
      <w:r w:rsidR="009E3CF1">
        <w:t>.</w:t>
      </w:r>
      <w:r w:rsidRPr="00E85775">
        <w:t xml:space="preserve"> </w:t>
      </w:r>
      <w:proofErr w:type="gramStart"/>
      <w:r w:rsidRPr="00E85775">
        <w:t>du</w:t>
      </w:r>
      <w:proofErr w:type="gramEnd"/>
      <w:r w:rsidRPr="00E85775">
        <w:t xml:space="preserve"> présent document.</w:t>
      </w:r>
    </w:p>
    <w:p w14:paraId="42EC54FC" w14:textId="77777777" w:rsidR="00174479" w:rsidRPr="00E85775" w:rsidRDefault="00174479" w:rsidP="00174479"/>
    <w:p w14:paraId="7F8516BE" w14:textId="77777777" w:rsidR="00174479" w:rsidRPr="00693D15" w:rsidRDefault="00174479" w:rsidP="00174479">
      <w:pPr>
        <w:rPr>
          <w:u w:val="single"/>
        </w:rPr>
      </w:pPr>
      <w:r>
        <w:rPr>
          <w:u w:val="single"/>
        </w:rPr>
        <w:t>Périodicité</w:t>
      </w:r>
    </w:p>
    <w:p w14:paraId="2FC67701" w14:textId="77777777" w:rsidR="00174479" w:rsidRPr="00E85775" w:rsidRDefault="00174479" w:rsidP="00174479"/>
    <w:p w14:paraId="6BD01E21" w14:textId="26A5DB0A" w:rsidR="00174479" w:rsidRPr="00E85775" w:rsidRDefault="00174479" w:rsidP="00174479">
      <w:r w:rsidRPr="00E85775">
        <w:t xml:space="preserve">La périodicité du versement des acomptes est fixée au maximum à trois </w:t>
      </w:r>
      <w:r w:rsidR="009E3CF1">
        <w:t xml:space="preserve">(3) </w:t>
      </w:r>
      <w:r w:rsidRPr="00E85775">
        <w:t>mois.</w:t>
      </w:r>
    </w:p>
    <w:p w14:paraId="2A20BDBE" w14:textId="77777777" w:rsidR="00174479" w:rsidRPr="00E85775" w:rsidRDefault="00174479" w:rsidP="00174479">
      <w:pPr>
        <w:pStyle w:val="En-tte"/>
        <w:tabs>
          <w:tab w:val="clear" w:pos="4536"/>
          <w:tab w:val="clear" w:pos="9072"/>
        </w:tabs>
      </w:pPr>
    </w:p>
    <w:p w14:paraId="451BEF46" w14:textId="5572F5FA" w:rsidR="00174479" w:rsidRPr="00FF14F5" w:rsidRDefault="00174479" w:rsidP="00174479">
      <w:r w:rsidRPr="00E85775">
        <w:t xml:space="preserve">En application des dispositions de l’article R. 2191-22 du code de la commande publique, cette durée </w:t>
      </w:r>
      <w:r w:rsidRPr="00FF14F5">
        <w:t>est</w:t>
      </w:r>
      <w:r w:rsidRPr="00E85775">
        <w:rPr>
          <w:b/>
        </w:rPr>
        <w:t xml:space="preserve"> </w:t>
      </w:r>
      <w:r w:rsidRPr="00E85775">
        <w:t>rapportée à un mois</w:t>
      </w:r>
      <w:r w:rsidRPr="00E85775">
        <w:rPr>
          <w:b/>
        </w:rPr>
        <w:t xml:space="preserve"> </w:t>
      </w:r>
      <w:r>
        <w:t>lorsque le titulaire est</w:t>
      </w:r>
      <w:r w:rsidR="0057045A">
        <w:t xml:space="preserve"> </w:t>
      </w:r>
      <w:r w:rsidRPr="00E85775">
        <w:t>u</w:t>
      </w:r>
      <w:r>
        <w:t>ne petite ou moyenne entreprise.</w:t>
      </w:r>
    </w:p>
    <w:p w14:paraId="4E9FDB10" w14:textId="14433FCE" w:rsidR="00ED2C67" w:rsidRPr="00E85775" w:rsidRDefault="00ED2C67" w:rsidP="00C7548A"/>
    <w:p w14:paraId="3AC50CA6" w14:textId="06B59ACF" w:rsidR="00E85775" w:rsidRPr="00C06443" w:rsidRDefault="00E85775" w:rsidP="00C7548A">
      <w:pPr>
        <w:pStyle w:val="Titre6"/>
        <w:rPr>
          <w:lang w:val="fr-FR"/>
        </w:rPr>
      </w:pPr>
      <w:bookmarkStart w:id="296" w:name="_Toc507666655"/>
      <w:bookmarkStart w:id="297" w:name="_Toc50109592"/>
      <w:r w:rsidRPr="00E85775">
        <w:t>11.2.3. Paiement du solde</w:t>
      </w:r>
      <w:bookmarkEnd w:id="296"/>
      <w:bookmarkEnd w:id="297"/>
      <w:r w:rsidR="00C06443">
        <w:t xml:space="preserve"> et règlement</w:t>
      </w:r>
      <w:r w:rsidR="00C06443">
        <w:rPr>
          <w:lang w:val="fr-FR"/>
        </w:rPr>
        <w:t>s</w:t>
      </w:r>
      <w:r w:rsidR="00C06443">
        <w:t xml:space="preserve"> </w:t>
      </w:r>
      <w:r w:rsidR="00C06443">
        <w:rPr>
          <w:lang w:val="fr-FR"/>
        </w:rPr>
        <w:t>partiels définitifs</w:t>
      </w:r>
    </w:p>
    <w:p w14:paraId="348316BF" w14:textId="77777777" w:rsidR="00E85775" w:rsidRPr="00E85775" w:rsidRDefault="00E85775" w:rsidP="00C7548A"/>
    <w:p w14:paraId="240C5A15" w14:textId="76B1DFE6" w:rsidR="00AA77EC" w:rsidRPr="009E79BF" w:rsidRDefault="00AA77EC" w:rsidP="00AA77EC">
      <w:pPr>
        <w:rPr>
          <w:rFonts w:cs="Arial"/>
        </w:rPr>
      </w:pPr>
      <w:bookmarkStart w:id="298" w:name="_Toc116463820"/>
      <w:bookmarkStart w:id="299" w:name="_Toc228779039"/>
      <w:r w:rsidRPr="009E79BF">
        <w:rPr>
          <w:rFonts w:cs="Arial"/>
        </w:rPr>
        <w:t>Le solde d</w:t>
      </w:r>
      <w:r w:rsidR="001632BA">
        <w:rPr>
          <w:rFonts w:cs="Arial"/>
        </w:rPr>
        <w:t xml:space="preserve">e chaque </w:t>
      </w:r>
      <w:r w:rsidRPr="009E79BF">
        <w:rPr>
          <w:rFonts w:cs="Arial"/>
        </w:rPr>
        <w:t>lot de liquidation financière</w:t>
      </w:r>
      <w:r w:rsidR="009F78DF">
        <w:rPr>
          <w:rFonts w:cs="Arial"/>
        </w:rPr>
        <w:t xml:space="preserve"> </w:t>
      </w:r>
      <w:proofErr w:type="gramStart"/>
      <w:r w:rsidR="009F78DF">
        <w:rPr>
          <w:rFonts w:cs="Arial"/>
        </w:rPr>
        <w:t>( y</w:t>
      </w:r>
      <w:proofErr w:type="gramEnd"/>
      <w:r w:rsidR="009F78DF">
        <w:rPr>
          <w:rFonts w:cs="Arial"/>
        </w:rPr>
        <w:t xml:space="preserve"> compris les acomptes)</w:t>
      </w:r>
      <w:r w:rsidRPr="009E79BF">
        <w:rPr>
          <w:rFonts w:cs="Arial"/>
        </w:rPr>
        <w:t xml:space="preserve"> </w:t>
      </w:r>
      <w:r w:rsidRPr="005D4785">
        <w:rPr>
          <w:rFonts w:cs="Arial"/>
        </w:rPr>
        <w:t>est payé</w:t>
      </w:r>
      <w:r w:rsidRPr="009E79BF">
        <w:rPr>
          <w:rFonts w:cs="Arial"/>
        </w:rPr>
        <w:t xml:space="preserve"> après réception de l'ensemble des prestations correspondantes.</w:t>
      </w:r>
    </w:p>
    <w:p w14:paraId="08E8900E" w14:textId="77777777" w:rsidR="00E85775" w:rsidRPr="00E85775" w:rsidRDefault="00E85775" w:rsidP="00C7548A"/>
    <w:p w14:paraId="5CEB13F2" w14:textId="77777777" w:rsidR="00E85775" w:rsidRPr="00E85775" w:rsidRDefault="00E85775" w:rsidP="000F7994">
      <w:pPr>
        <w:pStyle w:val="Titre2"/>
      </w:pPr>
      <w:bookmarkStart w:id="300" w:name="_Toc507666656"/>
      <w:bookmarkStart w:id="301" w:name="_Toc50109593"/>
      <w:bookmarkStart w:id="302" w:name="_Toc191549644"/>
      <w:bookmarkStart w:id="303" w:name="_Toc193726993"/>
      <w:bookmarkStart w:id="304" w:name="_Toc202194349"/>
      <w:r w:rsidRPr="00E85775">
        <w:t>11.3. Modalités d'envoi – contenu des demandes de paiement.</w:t>
      </w:r>
      <w:bookmarkEnd w:id="300"/>
      <w:bookmarkEnd w:id="301"/>
      <w:bookmarkEnd w:id="302"/>
      <w:bookmarkEnd w:id="303"/>
      <w:bookmarkEnd w:id="304"/>
      <w:r w:rsidRPr="00E85775">
        <w:t xml:space="preserve"> </w:t>
      </w:r>
    </w:p>
    <w:p w14:paraId="416900DB" w14:textId="77777777" w:rsidR="00E85775" w:rsidRPr="00E85775" w:rsidRDefault="00E85775" w:rsidP="00C7548A"/>
    <w:p w14:paraId="7452B882" w14:textId="77777777" w:rsidR="00E85775" w:rsidRPr="00E85775" w:rsidRDefault="00E85775" w:rsidP="00C7548A">
      <w:pPr>
        <w:pStyle w:val="Titre6"/>
      </w:pPr>
      <w:r w:rsidRPr="00E85775">
        <w:t>11.3.1 Modalités concernant le titulaire</w:t>
      </w:r>
    </w:p>
    <w:p w14:paraId="247D4319" w14:textId="77777777" w:rsidR="00E85775" w:rsidRPr="00E85775" w:rsidRDefault="00E85775" w:rsidP="00C7548A"/>
    <w:p w14:paraId="7483D0E6" w14:textId="50551234" w:rsidR="001632BA" w:rsidRDefault="001632BA" w:rsidP="00C7548A">
      <w:r>
        <w:t>Conformément à l’article 11.5.1</w:t>
      </w:r>
      <w:r w:rsidR="009E3CF1">
        <w:t>.</w:t>
      </w:r>
      <w:r>
        <w:t xml:space="preserve"> </w:t>
      </w:r>
      <w:proofErr w:type="gramStart"/>
      <w:r w:rsidRPr="001632BA">
        <w:rPr>
          <w:color w:val="000000" w:themeColor="text1"/>
        </w:rPr>
        <w:t>du</w:t>
      </w:r>
      <w:proofErr w:type="gramEnd"/>
      <w:r w:rsidRPr="001632BA">
        <w:rPr>
          <w:color w:val="000000" w:themeColor="text1"/>
        </w:rPr>
        <w:t xml:space="preserve"> CCAG/PI, la demande </w:t>
      </w:r>
      <w:r w:rsidRPr="00E85775">
        <w:t xml:space="preserve">de paiement intervient après la décision </w:t>
      </w:r>
      <w:r>
        <w:t>d’admission.</w:t>
      </w:r>
    </w:p>
    <w:p w14:paraId="7FF1F7F2" w14:textId="77777777" w:rsidR="001632BA" w:rsidRDefault="001632BA" w:rsidP="00C7548A"/>
    <w:p w14:paraId="00C1EA71" w14:textId="5AC3220B" w:rsidR="00686CBE" w:rsidRPr="00686CBE" w:rsidRDefault="00686CBE" w:rsidP="00C7548A">
      <w:r w:rsidRPr="00686CBE">
        <w:t>Conformément à l’article L.</w:t>
      </w:r>
      <w:r w:rsidR="007208BF">
        <w:t xml:space="preserve"> </w:t>
      </w:r>
      <w:r w:rsidRPr="00686CBE">
        <w:t>2192-1 du code de la commande publique</w:t>
      </w:r>
      <w:r w:rsidR="00B202E1" w:rsidRPr="00B202E1">
        <w:t xml:space="preserve"> </w:t>
      </w:r>
      <w:r w:rsidR="00B202E1">
        <w:t>et à l’article 11.8</w:t>
      </w:r>
      <w:r w:rsidR="009E3CF1">
        <w:t>.</w:t>
      </w:r>
      <w:r w:rsidR="00B202E1">
        <w:t xml:space="preserve"> </w:t>
      </w:r>
      <w:proofErr w:type="gramStart"/>
      <w:r w:rsidR="00B202E1" w:rsidRPr="00B202E1">
        <w:rPr>
          <w:color w:val="000000" w:themeColor="text1"/>
        </w:rPr>
        <w:t>du</w:t>
      </w:r>
      <w:proofErr w:type="gramEnd"/>
      <w:r w:rsidR="00B202E1" w:rsidRPr="00B202E1">
        <w:rPr>
          <w:color w:val="000000" w:themeColor="text1"/>
        </w:rPr>
        <w:t xml:space="preserve"> CCAG/PI</w:t>
      </w:r>
      <w:r w:rsidRPr="00B202E1">
        <w:rPr>
          <w:color w:val="000000" w:themeColor="text1"/>
        </w:rPr>
        <w:t xml:space="preserve">, les </w:t>
      </w:r>
      <w:r w:rsidRPr="00686CBE">
        <w:t>titulaires de marchés conclus avec l’Etat ainsi que leurs sous-traitants admis au paiement direct, transmettent leurs factures sous forme électronique. Cette obligation s’impose pour toutes les catégories d’entreprises.</w:t>
      </w:r>
    </w:p>
    <w:p w14:paraId="2A4B9757" w14:textId="77777777" w:rsidR="00686CBE" w:rsidRPr="00686CBE" w:rsidRDefault="00686CBE" w:rsidP="00C7548A"/>
    <w:p w14:paraId="30F9B77B" w14:textId="77777777" w:rsidR="00686CBE" w:rsidRPr="00686CBE" w:rsidRDefault="00686CBE" w:rsidP="00C7548A">
      <w:r w:rsidRPr="00686CBE">
        <w:t>Les factures papier seront retournées aux fournisseurs.</w:t>
      </w:r>
    </w:p>
    <w:p w14:paraId="7700A49D" w14:textId="77777777" w:rsidR="00686CBE" w:rsidRPr="00686CBE" w:rsidRDefault="00686CBE" w:rsidP="00C7548A"/>
    <w:p w14:paraId="6EB802B2" w14:textId="2DDA349D" w:rsidR="00686CBE" w:rsidRPr="00686CBE" w:rsidRDefault="00686CBE" w:rsidP="00C7548A">
      <w:r w:rsidRPr="00686CBE">
        <w:t>Conformément aux articles L.</w:t>
      </w:r>
      <w:r w:rsidR="007208BF">
        <w:t xml:space="preserve"> </w:t>
      </w:r>
      <w:r w:rsidRPr="00686CBE">
        <w:t>2192-5 et R.</w:t>
      </w:r>
      <w:r w:rsidR="007208BF">
        <w:t xml:space="preserve"> </w:t>
      </w:r>
      <w:r w:rsidRPr="00686CBE">
        <w:t>2192-3 du code de la commande publique, la transmission des factures sous forme dématérialisée s’effectue au moyen d’un</w:t>
      </w:r>
      <w:r w:rsidR="00EF54B8">
        <w:t>e solution mutualisée dénommée « </w:t>
      </w:r>
      <w:r w:rsidRPr="00686CBE">
        <w:t>Chorus Pro</w:t>
      </w:r>
      <w:r w:rsidR="00EF54B8">
        <w:t> »</w:t>
      </w:r>
      <w:r w:rsidRPr="00686CBE">
        <w:t>.</w:t>
      </w:r>
    </w:p>
    <w:p w14:paraId="244C5F3A" w14:textId="77777777" w:rsidR="00E85775" w:rsidRPr="00E85775" w:rsidRDefault="00E85775" w:rsidP="00C7548A"/>
    <w:p w14:paraId="20EDF197" w14:textId="77777777" w:rsidR="00E85775" w:rsidRPr="00E85775" w:rsidRDefault="00E85775" w:rsidP="00C7548A">
      <w:r w:rsidRPr="00E85775">
        <w:t>Les modes d’émission et de réception des factures sous « Chorus Pro » sont de trois ordres :</w:t>
      </w:r>
    </w:p>
    <w:p w14:paraId="6359E633" w14:textId="77777777" w:rsidR="00E85775" w:rsidRPr="00E85775" w:rsidRDefault="00E85775" w:rsidP="00C7548A"/>
    <w:p w14:paraId="0AE12326" w14:textId="77777777" w:rsidR="00E85775" w:rsidRPr="00E85775" w:rsidRDefault="00E85775" w:rsidP="00C7548A">
      <w:r w:rsidRPr="00E85775">
        <w:t xml:space="preserve">1° Un mode portail : Ce portail est accessible à l'adresse internet suivante : https://chorus-pro.gouv.fr/. Pour cette solution il est nécessaire, préalablement à la saisie des factures, de s'être déclaré auprès de l'AIFE. Les modalités </w:t>
      </w:r>
      <w:r w:rsidRPr="00E85775">
        <w:lastRenderedPageBreak/>
        <w:t xml:space="preserve">sont indiquées sur le portail à l'adresse précitée. Pour déposer sa facture, le fournisseur devra disposer du numéro d’engagement juridique </w:t>
      </w:r>
      <w:r w:rsidR="0037147F">
        <w:t>de l’accord-cadre</w:t>
      </w:r>
      <w:r w:rsidRPr="00E85775">
        <w:t xml:space="preserve"> ou de la commande ainsi que du code service exécutant.</w:t>
      </w:r>
    </w:p>
    <w:p w14:paraId="7A0E1C81" w14:textId="77777777" w:rsidR="00E85775" w:rsidRPr="00E85775" w:rsidRDefault="00E85775" w:rsidP="00C7548A"/>
    <w:p w14:paraId="0A686772" w14:textId="59F0AB7E" w:rsidR="00E85775" w:rsidRPr="00E85775" w:rsidRDefault="00E85775" w:rsidP="00C7548A">
      <w:r w:rsidRPr="00E85775">
        <w:t>2° Un mode flux (EDI) correspondant à une transmission automatisée de manière univoque entre le système d'information du fournisseur ou de son prestataire et l'application informatique Chorus. La transmission de flux s'effectue selon l'un des protocoles suivants</w:t>
      </w:r>
      <w:r w:rsidR="00083951">
        <w:t xml:space="preserve"> </w:t>
      </w:r>
      <w:r w:rsidRPr="00E85775">
        <w:t xml:space="preserve">: SFTP, PES-IT et AS/2, avec chiffrement TLS. </w:t>
      </w:r>
    </w:p>
    <w:p w14:paraId="62552726" w14:textId="77777777" w:rsidR="00E85775" w:rsidRPr="00E85775" w:rsidRDefault="00E85775" w:rsidP="00C7548A"/>
    <w:p w14:paraId="77CBD97B" w14:textId="77777777" w:rsidR="00E85775" w:rsidRPr="00E85775" w:rsidRDefault="00E85775" w:rsidP="00C7548A">
      <w:r w:rsidRPr="00E85775">
        <w:t>3° Un mode service (API), nécessitant l’implémentation dans le système d’information de l’entité publique d’un appel aux services mis à disposition par la solution Chorus Pro.</w:t>
      </w:r>
    </w:p>
    <w:p w14:paraId="62634D7A" w14:textId="77777777" w:rsidR="00E85775" w:rsidRPr="00E85775" w:rsidRDefault="00E85775" w:rsidP="00C7548A"/>
    <w:p w14:paraId="16A01CA9" w14:textId="77777777" w:rsidR="00E85775" w:rsidRPr="00E85775" w:rsidRDefault="00E85775" w:rsidP="00C7548A">
      <w:r w:rsidRPr="00E85775">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177842FC" w14:textId="77777777" w:rsidR="00E85775" w:rsidRPr="00E85775" w:rsidRDefault="00E85775" w:rsidP="00C7548A"/>
    <w:p w14:paraId="7BAE6AE0" w14:textId="77777777" w:rsidR="00B725A1" w:rsidRDefault="00B725A1" w:rsidP="00B725A1">
      <w:r>
        <w:t>Chaque facture doit impérativement comprendre :</w:t>
      </w:r>
    </w:p>
    <w:p w14:paraId="6D470F74" w14:textId="358A4DF2" w:rsidR="00B725A1" w:rsidRDefault="00B725A1" w:rsidP="007B1930">
      <w:pPr>
        <w:pStyle w:val="Paragraphedeliste"/>
        <w:numPr>
          <w:ilvl w:val="0"/>
          <w:numId w:val="11"/>
        </w:numPr>
      </w:pPr>
      <w:proofErr w:type="gramStart"/>
      <w:r>
        <w:t>les</w:t>
      </w:r>
      <w:proofErr w:type="gramEnd"/>
      <w:r>
        <w:t xml:space="preserve"> mentions obligatoires listées à l’article D.</w:t>
      </w:r>
      <w:r w:rsidR="007208BF">
        <w:t xml:space="preserve"> </w:t>
      </w:r>
      <w:r>
        <w:t>2192-2 du code de la commande publique :</w:t>
      </w:r>
    </w:p>
    <w:p w14:paraId="5A28CD8D" w14:textId="77777777" w:rsidR="00B725A1" w:rsidRDefault="00B725A1" w:rsidP="007B1930">
      <w:pPr>
        <w:pStyle w:val="Paragraphedeliste"/>
        <w:numPr>
          <w:ilvl w:val="1"/>
          <w:numId w:val="11"/>
        </w:numPr>
        <w:spacing w:after="60" w:line="240" w:lineRule="auto"/>
        <w:ind w:left="1434" w:hanging="357"/>
      </w:pPr>
      <w:proofErr w:type="gramStart"/>
      <w:r>
        <w:t>la</w:t>
      </w:r>
      <w:proofErr w:type="gramEnd"/>
      <w:r>
        <w:t xml:space="preserve"> date d'émission de la facture ;</w:t>
      </w:r>
    </w:p>
    <w:p w14:paraId="6A62702A" w14:textId="77777777" w:rsidR="00B725A1" w:rsidRDefault="00B725A1" w:rsidP="007B1930">
      <w:pPr>
        <w:pStyle w:val="Paragraphedeliste"/>
        <w:numPr>
          <w:ilvl w:val="1"/>
          <w:numId w:val="11"/>
        </w:numPr>
        <w:spacing w:after="60" w:line="240" w:lineRule="auto"/>
        <w:ind w:left="1434" w:hanging="357"/>
      </w:pPr>
      <w:proofErr w:type="gramStart"/>
      <w:r>
        <w:t>la</w:t>
      </w:r>
      <w:proofErr w:type="gramEnd"/>
      <w:r>
        <w:t xml:space="preserve"> désignation de l'émetteur et du destinataire de la facture ;</w:t>
      </w:r>
    </w:p>
    <w:p w14:paraId="5D75E235" w14:textId="77777777" w:rsidR="00B725A1" w:rsidRDefault="00B725A1" w:rsidP="007B1930">
      <w:pPr>
        <w:pStyle w:val="Paragraphedeliste"/>
        <w:numPr>
          <w:ilvl w:val="1"/>
          <w:numId w:val="11"/>
        </w:numPr>
        <w:spacing w:after="60" w:line="240" w:lineRule="auto"/>
        <w:ind w:left="1434" w:hanging="357"/>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0E73FB20" w14:textId="77777777" w:rsidR="00B725A1" w:rsidRDefault="00B725A1" w:rsidP="007B1930">
      <w:pPr>
        <w:pStyle w:val="Paragraphedeliste"/>
        <w:numPr>
          <w:ilvl w:val="1"/>
          <w:numId w:val="11"/>
        </w:numPr>
        <w:spacing w:after="60" w:line="240" w:lineRule="auto"/>
        <w:ind w:left="1434" w:hanging="357"/>
      </w:pPr>
      <w:proofErr w:type="gramStart"/>
      <w:r>
        <w:t>la</w:t>
      </w:r>
      <w:proofErr w:type="gramEnd"/>
      <w:r>
        <w:t xml:space="preserve"> date de livraison des fournitures ou d'exécution des services ou des travaux ;</w:t>
      </w:r>
    </w:p>
    <w:p w14:paraId="1275B55F" w14:textId="77777777" w:rsidR="00B725A1" w:rsidRDefault="00B725A1" w:rsidP="007B1930">
      <w:pPr>
        <w:pStyle w:val="Paragraphedeliste"/>
        <w:numPr>
          <w:ilvl w:val="1"/>
          <w:numId w:val="11"/>
        </w:numPr>
        <w:spacing w:line="240" w:lineRule="auto"/>
      </w:pPr>
      <w:proofErr w:type="gramStart"/>
      <w:r>
        <w:t>la</w:t>
      </w:r>
      <w:proofErr w:type="gramEnd"/>
      <w:r>
        <w:t xml:space="preserve"> quantité et la dénomination précise des produits livrés, des prestations et travaux réalisés ;</w:t>
      </w:r>
    </w:p>
    <w:p w14:paraId="48BBC093" w14:textId="77777777" w:rsidR="00B725A1" w:rsidRDefault="00B725A1" w:rsidP="007B1930">
      <w:pPr>
        <w:pStyle w:val="Paragraphedeliste"/>
        <w:numPr>
          <w:ilvl w:val="1"/>
          <w:numId w:val="11"/>
        </w:numPr>
        <w:spacing w:after="60" w:line="240" w:lineRule="auto"/>
        <w:ind w:left="1434" w:hanging="357"/>
      </w:pPr>
      <w:proofErr w:type="gramStart"/>
      <w:r>
        <w:t>le</w:t>
      </w:r>
      <w:proofErr w:type="gramEnd"/>
      <w:r>
        <w:t xml:space="preserve"> prix unitaire hors taxes des produits livrés, des prestations et travaux réalisés ou, lorsqu'il y a lieu, leur prix forfaitaire ;</w:t>
      </w:r>
    </w:p>
    <w:p w14:paraId="65D790AE" w14:textId="77777777" w:rsidR="00B725A1" w:rsidRDefault="00B725A1" w:rsidP="007B1930">
      <w:pPr>
        <w:pStyle w:val="Paragraphedeliste"/>
        <w:numPr>
          <w:ilvl w:val="1"/>
          <w:numId w:val="11"/>
        </w:numPr>
        <w:spacing w:line="240" w:lineRule="auto"/>
        <w:ind w:left="1434" w:hanging="357"/>
      </w:pPr>
      <w:proofErr w:type="gramStart"/>
      <w:r>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19D655C7" w14:textId="77777777" w:rsidR="00B725A1" w:rsidRDefault="00B725A1" w:rsidP="007B1930">
      <w:pPr>
        <w:pStyle w:val="Paragraphedeliste"/>
        <w:numPr>
          <w:ilvl w:val="1"/>
          <w:numId w:val="11"/>
        </w:numPr>
        <w:spacing w:line="240" w:lineRule="auto"/>
      </w:pPr>
      <w:proofErr w:type="gramStart"/>
      <w:r>
        <w:t>l'identification</w:t>
      </w:r>
      <w:proofErr w:type="gramEnd"/>
      <w:r>
        <w:t>, le cas échéant, du représentant fiscal de l'émetteur de la facture ;</w:t>
      </w:r>
    </w:p>
    <w:p w14:paraId="4EA582B7" w14:textId="77777777" w:rsidR="00B725A1" w:rsidRDefault="00B725A1" w:rsidP="007B1930">
      <w:pPr>
        <w:pStyle w:val="Paragraphedeliste"/>
        <w:numPr>
          <w:ilvl w:val="1"/>
          <w:numId w:val="11"/>
        </w:numPr>
        <w:spacing w:line="240" w:lineRule="auto"/>
      </w:pPr>
      <w:proofErr w:type="gramStart"/>
      <w:r>
        <w:t>le</w:t>
      </w:r>
      <w:proofErr w:type="gramEnd"/>
      <w:r>
        <w:t xml:space="preserve"> cas échéant, les modalités de règlement ;</w:t>
      </w:r>
    </w:p>
    <w:p w14:paraId="3E949500" w14:textId="77777777" w:rsidR="00B725A1" w:rsidRDefault="00B725A1" w:rsidP="007B1930">
      <w:pPr>
        <w:pStyle w:val="Paragraphedeliste"/>
        <w:numPr>
          <w:ilvl w:val="1"/>
          <w:numId w:val="11"/>
        </w:numPr>
        <w:spacing w:line="240" w:lineRule="auto"/>
      </w:pPr>
      <w:proofErr w:type="gramStart"/>
      <w:r>
        <w:t>le</w:t>
      </w:r>
      <w:proofErr w:type="gramEnd"/>
      <w:r>
        <w:t xml:space="preserve"> cas échéant, les renseignements relatifs aux déductions ou versements complémentaires.</w:t>
      </w:r>
    </w:p>
    <w:p w14:paraId="6524F7C4" w14:textId="77777777" w:rsidR="00B725A1" w:rsidRDefault="00B725A1" w:rsidP="007B1930">
      <w:pPr>
        <w:pStyle w:val="Paragraphedeliste"/>
        <w:numPr>
          <w:ilvl w:val="1"/>
          <w:numId w:val="11"/>
        </w:numPr>
        <w:spacing w:after="60" w:line="240" w:lineRule="auto"/>
        <w:ind w:left="1434" w:hanging="357"/>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56420114" w14:textId="77777777" w:rsidR="00B725A1" w:rsidRDefault="00B725A1" w:rsidP="007B1930">
      <w:pPr>
        <w:pStyle w:val="Paragraphedeliste"/>
        <w:numPr>
          <w:ilvl w:val="0"/>
          <w:numId w:val="11"/>
        </w:numPr>
      </w:pPr>
      <w:proofErr w:type="gramStart"/>
      <w:r w:rsidRPr="00600FE8">
        <w:rPr>
          <w:u w:val="single"/>
        </w:rPr>
        <w:t>pour</w:t>
      </w:r>
      <w:proofErr w:type="gramEnd"/>
      <w:r w:rsidRPr="00600FE8">
        <w:rPr>
          <w:u w:val="single"/>
        </w:rPr>
        <w:t xml:space="preserve"> les bons de commande</w:t>
      </w:r>
      <w:r>
        <w:t xml:space="preserve"> : le numéro Chorus intitulé "REF CHORUS" commençant par </w:t>
      </w:r>
      <w:r w:rsidRPr="00600FE8">
        <w:rPr>
          <w:b/>
        </w:rPr>
        <w:t>14</w:t>
      </w:r>
      <w:r>
        <w:t>……;</w:t>
      </w:r>
    </w:p>
    <w:p w14:paraId="3D30452A" w14:textId="122A3D59" w:rsidR="00B725A1" w:rsidRDefault="00B725A1" w:rsidP="007B1930">
      <w:pPr>
        <w:pStyle w:val="Paragraphedeliste"/>
        <w:numPr>
          <w:ilvl w:val="0"/>
          <w:numId w:val="11"/>
        </w:numPr>
      </w:pPr>
      <w:proofErr w:type="gramStart"/>
      <w:r w:rsidRPr="00600FE8">
        <w:rPr>
          <w:u w:val="single"/>
        </w:rPr>
        <w:t>pour</w:t>
      </w:r>
      <w:proofErr w:type="gramEnd"/>
      <w:r w:rsidRPr="00600FE8">
        <w:rPr>
          <w:u w:val="single"/>
        </w:rPr>
        <w:t xml:space="preserve"> </w:t>
      </w:r>
      <w:r w:rsidR="00676A86" w:rsidRPr="00600FE8">
        <w:rPr>
          <w:u w:val="single"/>
        </w:rPr>
        <w:t xml:space="preserve">les </w:t>
      </w:r>
      <w:r w:rsidR="0057045A">
        <w:rPr>
          <w:u w:val="single"/>
        </w:rPr>
        <w:t>accords-cadres</w:t>
      </w:r>
      <w:r>
        <w:t xml:space="preserve"> : le numéro comportant dix chiffres, correspondant à l'engagement juridique (</w:t>
      </w:r>
      <w:r w:rsidRPr="00600FE8">
        <w:rPr>
          <w:b/>
        </w:rPr>
        <w:t>n° EJ court indiqué dans le mail de notification</w:t>
      </w:r>
      <w:r>
        <w:t>) ;</w:t>
      </w:r>
    </w:p>
    <w:p w14:paraId="7AB51E9C" w14:textId="77777777" w:rsidR="00600FE8" w:rsidRPr="00686CBE" w:rsidRDefault="00600FE8" w:rsidP="007B1930">
      <w:pPr>
        <w:pStyle w:val="Paragraphedeliste"/>
        <w:numPr>
          <w:ilvl w:val="0"/>
          <w:numId w:val="11"/>
        </w:numPr>
      </w:pPr>
      <w:proofErr w:type="gramStart"/>
      <w:r w:rsidRPr="00686CBE">
        <w:t>le</w:t>
      </w:r>
      <w:proofErr w:type="gramEnd"/>
      <w:r w:rsidRPr="00686CBE">
        <w:t xml:space="preserve"> numéro d'identification du service en charge de l'exécution du paiement généré par l'application "Chorus": </w:t>
      </w:r>
      <w:r w:rsidRPr="00600FE8">
        <w:rPr>
          <w:b/>
        </w:rPr>
        <w:t>D0975HB075</w:t>
      </w:r>
      <w:r>
        <w:t xml:space="preserve"> </w:t>
      </w:r>
      <w:r w:rsidRPr="00686CBE">
        <w:t>;</w:t>
      </w:r>
    </w:p>
    <w:p w14:paraId="47C1BA01" w14:textId="16E855BA" w:rsidR="00600FE8" w:rsidRDefault="00600FE8" w:rsidP="007B1930">
      <w:pPr>
        <w:pStyle w:val="Paragraphedeliste"/>
        <w:numPr>
          <w:ilvl w:val="0"/>
          <w:numId w:val="11"/>
        </w:numPr>
      </w:pPr>
      <w:proofErr w:type="gramStart"/>
      <w:r>
        <w:t>le</w:t>
      </w:r>
      <w:proofErr w:type="gramEnd"/>
      <w:r>
        <w:t xml:space="preserve"> numéro SIRET de l’Etat : </w:t>
      </w:r>
      <w:r w:rsidRPr="00600FE8">
        <w:rPr>
          <w:b/>
        </w:rPr>
        <w:t>110</w:t>
      </w:r>
      <w:r w:rsidR="0057045A">
        <w:rPr>
          <w:b/>
        </w:rPr>
        <w:t xml:space="preserve"> </w:t>
      </w:r>
      <w:r w:rsidRPr="00600FE8">
        <w:rPr>
          <w:b/>
        </w:rPr>
        <w:t>002</w:t>
      </w:r>
      <w:r w:rsidR="0057045A">
        <w:rPr>
          <w:b/>
        </w:rPr>
        <w:t xml:space="preserve"> </w:t>
      </w:r>
      <w:r w:rsidRPr="00600FE8">
        <w:rPr>
          <w:b/>
        </w:rPr>
        <w:t>011</w:t>
      </w:r>
      <w:r w:rsidR="0057045A">
        <w:rPr>
          <w:b/>
        </w:rPr>
        <w:t xml:space="preserve"> </w:t>
      </w:r>
      <w:r w:rsidRPr="00600FE8">
        <w:rPr>
          <w:b/>
        </w:rPr>
        <w:t>00044</w:t>
      </w:r>
      <w:r>
        <w:rPr>
          <w:b/>
        </w:rPr>
        <w:t> </w:t>
      </w:r>
      <w:r w:rsidRPr="00600FE8">
        <w:t>;</w:t>
      </w:r>
    </w:p>
    <w:p w14:paraId="258F5B09" w14:textId="77777777" w:rsidR="00B725A1" w:rsidRDefault="00B725A1" w:rsidP="007B1930">
      <w:pPr>
        <w:pStyle w:val="Paragraphedeliste"/>
        <w:numPr>
          <w:ilvl w:val="0"/>
          <w:numId w:val="11"/>
        </w:numPr>
      </w:pPr>
      <w:proofErr w:type="gramStart"/>
      <w:r>
        <w:t>la</w:t>
      </w:r>
      <w:proofErr w:type="gramEnd"/>
      <w:r>
        <w:t xml:space="preserve"> domiciliation bancaire imprimée sur la facture ou un relevé d’identité bancaire ou postal si celui-ci est différent des mentions figurant </w:t>
      </w:r>
      <w:r w:rsidR="004F3618">
        <w:t>au présent document</w:t>
      </w:r>
      <w:r>
        <w:t>.</w:t>
      </w:r>
    </w:p>
    <w:p w14:paraId="07A430BB" w14:textId="77777777" w:rsidR="009378B6" w:rsidRDefault="009378B6" w:rsidP="00C7548A"/>
    <w:p w14:paraId="4AD88D2A" w14:textId="77777777" w:rsidR="00600FE8" w:rsidRPr="00E85775" w:rsidRDefault="00600FE8" w:rsidP="00600FE8">
      <w:pPr>
        <w:rPr>
          <w:b/>
        </w:rPr>
      </w:pPr>
      <w:r w:rsidRPr="00E85775">
        <w:t>En cas de problèmes conce</w:t>
      </w:r>
      <w:r>
        <w:t>rnant le paiement des factures</w:t>
      </w:r>
      <w:r w:rsidRPr="00E85775">
        <w:t xml:space="preserve">, le titulaire peut s’adresser au </w:t>
      </w:r>
      <w:r>
        <w:t xml:space="preserve">bureau finances de la sous-direction de préfiguration de l’agence ministérielle de gestion à l’adresse suivante : </w:t>
      </w:r>
      <w:hyperlink r:id="rId12" w:history="1">
        <w:r w:rsidRPr="00923C84">
          <w:rPr>
            <w:rStyle w:val="Lienhypertexte"/>
          </w:rPr>
          <w:t>sga-sdpamg-bfin-fournisseurs.contact.fct@intradef.gouv.fr</w:t>
        </w:r>
      </w:hyperlink>
      <w:r>
        <w:t xml:space="preserve"> </w:t>
      </w:r>
    </w:p>
    <w:p w14:paraId="09AF2A3A" w14:textId="77777777" w:rsidR="00E85775" w:rsidRPr="00E85775" w:rsidRDefault="00E85775" w:rsidP="00C7548A"/>
    <w:p w14:paraId="1FF3B71C" w14:textId="77777777" w:rsidR="00E85775" w:rsidRPr="00E85775" w:rsidRDefault="00E85775" w:rsidP="00C7548A">
      <w:pPr>
        <w:pStyle w:val="Titre6"/>
      </w:pPr>
      <w:r w:rsidRPr="00E85775">
        <w:t>11.3.2 Modalités concernant les demandes de paiement des sous-traitants ayant droit au paiement direct (montant ≥ 600 € TTC).</w:t>
      </w:r>
    </w:p>
    <w:p w14:paraId="63C45DF3" w14:textId="77777777" w:rsidR="00E85775" w:rsidRDefault="00E85775" w:rsidP="00C7548A"/>
    <w:p w14:paraId="7F5516A1" w14:textId="0B4A42F2" w:rsidR="00686CBE" w:rsidRDefault="00686CBE" w:rsidP="00C7548A">
      <w:r w:rsidRPr="00BB5E68">
        <w:t>Conformément à l’article L.</w:t>
      </w:r>
      <w:r w:rsidR="007208BF">
        <w:t xml:space="preserve"> </w:t>
      </w:r>
      <w:r w:rsidRPr="00BB5E68">
        <w:t>2192-1 du code de la commande publique, les titulaires de marchés conclus avec l’Etat ainsi que leurs sous-traitants admis au paiement direct, transmettent leurs factures sous forme électronique.</w:t>
      </w:r>
    </w:p>
    <w:p w14:paraId="7E521924" w14:textId="77777777" w:rsidR="00686CBE" w:rsidRPr="00E85775" w:rsidRDefault="00686CBE" w:rsidP="00C7548A"/>
    <w:p w14:paraId="2E9B879E" w14:textId="77777777" w:rsidR="00E85775" w:rsidRPr="00E85775" w:rsidRDefault="00E85775" w:rsidP="00C7548A">
      <w:r w:rsidRPr="00E85775">
        <w:t xml:space="preserve">Conformément à l’article R. 2193-11 du code de la commande publique, le sous-traitant adresse sa demande de paiement au titulaire </w:t>
      </w:r>
      <w:r w:rsidR="0037147F">
        <w:t>de l’accord-cadre</w:t>
      </w:r>
      <w:r w:rsidRPr="00E85775">
        <w:t>, par tout moyen permettant d’en assurer la réception et d’en déterminer la date ou la dépose auprès du titulaire contre récépissé.</w:t>
      </w:r>
    </w:p>
    <w:p w14:paraId="1FAE96E3" w14:textId="77777777" w:rsidR="00E85775" w:rsidRPr="00E85775" w:rsidRDefault="00E85775" w:rsidP="00C7548A"/>
    <w:p w14:paraId="07DF37D1" w14:textId="77777777" w:rsidR="00E85775" w:rsidRPr="00E85775" w:rsidRDefault="00E85775" w:rsidP="00C7548A">
      <w:r w:rsidRPr="00E85775">
        <w:t xml:space="preserve">Le titulaire dispose de quinze jours à compter de la signature de l'accusé de réception ou du récépissé pour donner son accord, ou notifier un refus, d'une part, au sous-traitant et, d'autre part, </w:t>
      </w:r>
      <w:r w:rsidR="005C51D5">
        <w:t>à l’acheteur</w:t>
      </w:r>
      <w:r w:rsidRPr="00E85775">
        <w:t xml:space="preserve">. </w:t>
      </w:r>
    </w:p>
    <w:p w14:paraId="196D0CFE" w14:textId="77777777" w:rsidR="00E85775" w:rsidRPr="00E85775" w:rsidRDefault="00E85775" w:rsidP="00C7548A"/>
    <w:p w14:paraId="07982B5E" w14:textId="460057A3" w:rsidR="00E85775" w:rsidRPr="00E85775" w:rsidRDefault="00E85775" w:rsidP="00C7548A">
      <w:r w:rsidRPr="00E85775">
        <w:t xml:space="preserve">Le sous-traitant adresse ensuite sa demande de paiement de préférence par envoi dématérialisé par le biais de la saisine en ligne des factures sur le portail Chorus ou, s’il n’est pas en mesure de le faire, selon l'une des deux </w:t>
      </w:r>
      <w:r w:rsidRPr="00E85775">
        <w:lastRenderedPageBreak/>
        <w:t>modalités définies dans les articles 2) et 3) de l’article 11.3.1</w:t>
      </w:r>
      <w:r w:rsidR="009E3CF1">
        <w:t>.</w:t>
      </w:r>
      <w:r w:rsidRPr="00E85775">
        <w:t xml:space="preserve"> </w:t>
      </w:r>
      <w:proofErr w:type="gramStart"/>
      <w:r w:rsidRPr="00E85775">
        <w:t>ci</w:t>
      </w:r>
      <w:proofErr w:type="gramEnd"/>
      <w:r w:rsidRPr="00E85775">
        <w:t>-dessus, accompagnée des factures et de l'accusé de réception ou du récépissé attestant que le titulaire a bien reçu la demande ou de l'avis postal attestant que le pli a été refusé ou n'a pas été réclamé.</w:t>
      </w:r>
    </w:p>
    <w:p w14:paraId="73C46660" w14:textId="77777777" w:rsidR="00E85775" w:rsidRPr="00E85775" w:rsidRDefault="00E85775" w:rsidP="00C7548A"/>
    <w:p w14:paraId="509857AD" w14:textId="77777777" w:rsidR="00686CBE" w:rsidRPr="00812799" w:rsidRDefault="00686CBE" w:rsidP="00C7548A">
      <w:r w:rsidRPr="00812799">
        <w:t>Les factures des sous-traitants doivent impérativement comprendre</w:t>
      </w:r>
      <w:r>
        <w:t> :</w:t>
      </w:r>
    </w:p>
    <w:p w14:paraId="7F6869C6" w14:textId="62D40005" w:rsidR="00B725A1" w:rsidRDefault="00B725A1" w:rsidP="007B1930">
      <w:pPr>
        <w:pStyle w:val="Paragraphedeliste"/>
        <w:numPr>
          <w:ilvl w:val="0"/>
          <w:numId w:val="11"/>
        </w:numPr>
      </w:pPr>
      <w:proofErr w:type="gramStart"/>
      <w:r>
        <w:t>les</w:t>
      </w:r>
      <w:proofErr w:type="gramEnd"/>
      <w:r>
        <w:t xml:space="preserve"> mentions obligatoires listées à l’article D.</w:t>
      </w:r>
      <w:r w:rsidR="007208BF">
        <w:t xml:space="preserve"> </w:t>
      </w:r>
      <w:r>
        <w:t>2192-2 du code de la commande publique :</w:t>
      </w:r>
    </w:p>
    <w:p w14:paraId="63AEE0A4" w14:textId="77777777" w:rsidR="00B725A1" w:rsidRDefault="00B725A1" w:rsidP="007B1930">
      <w:pPr>
        <w:pStyle w:val="Paragraphedeliste"/>
        <w:numPr>
          <w:ilvl w:val="1"/>
          <w:numId w:val="11"/>
        </w:numPr>
      </w:pPr>
      <w:proofErr w:type="gramStart"/>
      <w:r>
        <w:t>la</w:t>
      </w:r>
      <w:proofErr w:type="gramEnd"/>
      <w:r>
        <w:t xml:space="preserve"> date d'émission de la facture ;</w:t>
      </w:r>
    </w:p>
    <w:p w14:paraId="46ECDC67" w14:textId="77777777" w:rsidR="00B725A1" w:rsidRDefault="00B725A1" w:rsidP="007B1930">
      <w:pPr>
        <w:pStyle w:val="Paragraphedeliste"/>
        <w:numPr>
          <w:ilvl w:val="1"/>
          <w:numId w:val="11"/>
        </w:numPr>
      </w:pPr>
      <w:proofErr w:type="gramStart"/>
      <w:r>
        <w:t>la</w:t>
      </w:r>
      <w:proofErr w:type="gramEnd"/>
      <w:r>
        <w:t xml:space="preserve"> désignation de l'émetteur et du destinataire de la facture ;</w:t>
      </w:r>
    </w:p>
    <w:p w14:paraId="07D039AE" w14:textId="77777777" w:rsidR="00B725A1" w:rsidRDefault="00B725A1" w:rsidP="007B1930">
      <w:pPr>
        <w:pStyle w:val="Paragraphedeliste"/>
        <w:numPr>
          <w:ilvl w:val="1"/>
          <w:numId w:val="11"/>
        </w:numPr>
      </w:pPr>
      <w:proofErr w:type="gramStart"/>
      <w:r>
        <w:t>le</w:t>
      </w:r>
      <w:proofErr w:type="gramEnd"/>
      <w:r>
        <w:t xml:space="preserve"> numéro unique basé sur une séquence chronologique et continue établie par l'émetteur de la facture, la numérotation pouvant être établie dans ces conditions sur une ou plusieurs séries ;</w:t>
      </w:r>
    </w:p>
    <w:p w14:paraId="5A418F04" w14:textId="77777777" w:rsidR="00B725A1" w:rsidRDefault="00B725A1" w:rsidP="007B1930">
      <w:pPr>
        <w:pStyle w:val="Paragraphedeliste"/>
        <w:numPr>
          <w:ilvl w:val="1"/>
          <w:numId w:val="11"/>
        </w:numPr>
      </w:pPr>
      <w:proofErr w:type="gramStart"/>
      <w:r>
        <w:t>la</w:t>
      </w:r>
      <w:proofErr w:type="gramEnd"/>
      <w:r>
        <w:t xml:space="preserve"> date de livraison des fournitures ou d'exécution des services ou des travaux ;</w:t>
      </w:r>
    </w:p>
    <w:p w14:paraId="20187F3F" w14:textId="77777777" w:rsidR="00B725A1" w:rsidRDefault="00B725A1" w:rsidP="007B1930">
      <w:pPr>
        <w:pStyle w:val="Paragraphedeliste"/>
        <w:numPr>
          <w:ilvl w:val="1"/>
          <w:numId w:val="11"/>
        </w:numPr>
      </w:pPr>
      <w:proofErr w:type="gramStart"/>
      <w:r>
        <w:t>la</w:t>
      </w:r>
      <w:proofErr w:type="gramEnd"/>
      <w:r>
        <w:t xml:space="preserve"> quantité et la dénomination précise des produits livrés, des prestations et travaux réalisés ;</w:t>
      </w:r>
    </w:p>
    <w:p w14:paraId="66D651DA" w14:textId="77777777" w:rsidR="00B725A1" w:rsidRDefault="00B725A1" w:rsidP="007B1930">
      <w:pPr>
        <w:pStyle w:val="Paragraphedeliste"/>
        <w:numPr>
          <w:ilvl w:val="1"/>
          <w:numId w:val="11"/>
        </w:numPr>
      </w:pPr>
      <w:proofErr w:type="gramStart"/>
      <w:r>
        <w:t>le</w:t>
      </w:r>
      <w:proofErr w:type="gramEnd"/>
      <w:r>
        <w:t xml:space="preserve"> prix unitaire hors taxes des produits livrés, des prestations et travaux réalisés ou, lorsqu'il y a lieu, leur prix forfaitaire ;</w:t>
      </w:r>
    </w:p>
    <w:p w14:paraId="470EFA5A" w14:textId="77777777" w:rsidR="00B725A1" w:rsidRDefault="00B725A1" w:rsidP="007B1930">
      <w:pPr>
        <w:pStyle w:val="Paragraphedeliste"/>
        <w:numPr>
          <w:ilvl w:val="1"/>
          <w:numId w:val="11"/>
        </w:numPr>
      </w:pPr>
      <w:proofErr w:type="gramStart"/>
      <w:r>
        <w:t>le</w:t>
      </w:r>
      <w:proofErr w:type="gramEnd"/>
      <w:r>
        <w:t xml:space="preserve"> montant total de la facture, le montant total hors taxes et le montant de la taxe à payer, ainsi que la répartition de ces montants par taux de taxe sur la valeur ajoutée, ou, le cas échéant, le bénéfice d'une exonération ;</w:t>
      </w:r>
    </w:p>
    <w:p w14:paraId="24A72697" w14:textId="77777777" w:rsidR="00B725A1" w:rsidRDefault="00B725A1" w:rsidP="007B1930">
      <w:pPr>
        <w:pStyle w:val="Paragraphedeliste"/>
        <w:numPr>
          <w:ilvl w:val="1"/>
          <w:numId w:val="11"/>
        </w:numPr>
      </w:pPr>
      <w:proofErr w:type="gramStart"/>
      <w:r>
        <w:t>l'identification</w:t>
      </w:r>
      <w:proofErr w:type="gramEnd"/>
      <w:r>
        <w:t>, le cas échéant, du représentant fiscal de l'émetteur de la facture ;</w:t>
      </w:r>
    </w:p>
    <w:p w14:paraId="3B8024CE" w14:textId="77777777" w:rsidR="00B725A1" w:rsidRDefault="00B725A1" w:rsidP="007B1930">
      <w:pPr>
        <w:pStyle w:val="Paragraphedeliste"/>
        <w:numPr>
          <w:ilvl w:val="1"/>
          <w:numId w:val="11"/>
        </w:numPr>
      </w:pPr>
      <w:proofErr w:type="gramStart"/>
      <w:r>
        <w:t>le</w:t>
      </w:r>
      <w:proofErr w:type="gramEnd"/>
      <w:r>
        <w:t xml:space="preserve"> cas échéant, les modalités de règlement ;</w:t>
      </w:r>
    </w:p>
    <w:p w14:paraId="3E10C449" w14:textId="77777777" w:rsidR="00B725A1" w:rsidRDefault="00B725A1" w:rsidP="007B1930">
      <w:pPr>
        <w:pStyle w:val="Paragraphedeliste"/>
        <w:numPr>
          <w:ilvl w:val="1"/>
          <w:numId w:val="11"/>
        </w:numPr>
      </w:pPr>
      <w:proofErr w:type="gramStart"/>
      <w:r>
        <w:t>le</w:t>
      </w:r>
      <w:proofErr w:type="gramEnd"/>
      <w:r>
        <w:t xml:space="preserve"> cas échéant, les renseignements relatifs aux déductions ou versements complémentaires.</w:t>
      </w:r>
    </w:p>
    <w:p w14:paraId="2446E902" w14:textId="77777777" w:rsidR="00B725A1" w:rsidRDefault="00B725A1" w:rsidP="007B1930">
      <w:pPr>
        <w:pStyle w:val="Paragraphedeliste"/>
        <w:numPr>
          <w:ilvl w:val="1"/>
          <w:numId w:val="11"/>
        </w:numPr>
      </w:pPr>
      <w:proofErr w:type="gramStart"/>
      <w:r>
        <w:t>les</w:t>
      </w:r>
      <w:proofErr w:type="gramEnd"/>
      <w:r>
        <w:t xml:space="preserve"> factures comportent, en application de l'article R. 123-221 du code de commerce, le numéro d'identité de l'émetteur de la facture attribué à chaque établissement ou, à défaut, à chaque personne inscrite ;</w:t>
      </w:r>
    </w:p>
    <w:p w14:paraId="4F65A5F3" w14:textId="24D9A6FA" w:rsidR="00B725A1" w:rsidRDefault="00B725A1" w:rsidP="007B1930">
      <w:pPr>
        <w:pStyle w:val="Paragraphedeliste"/>
        <w:numPr>
          <w:ilvl w:val="0"/>
          <w:numId w:val="11"/>
        </w:numPr>
      </w:pPr>
      <w:proofErr w:type="gramStart"/>
      <w:r>
        <w:t>pour</w:t>
      </w:r>
      <w:proofErr w:type="gramEnd"/>
      <w:r>
        <w:t xml:space="preserve"> les bons de commande : le numéro Chorus intitulé "REF CHORUS" commençant par </w:t>
      </w:r>
      <w:r w:rsidRPr="00327989">
        <w:rPr>
          <w:b/>
        </w:rPr>
        <w:t>14</w:t>
      </w:r>
      <w:r>
        <w:t>……</w:t>
      </w:r>
      <w:r w:rsidR="009E3CF1">
        <w:t xml:space="preserve"> </w:t>
      </w:r>
      <w:r>
        <w:t>;</w:t>
      </w:r>
    </w:p>
    <w:p w14:paraId="099C4C46" w14:textId="20CE4365" w:rsidR="00B725A1" w:rsidRDefault="00B725A1" w:rsidP="007B1930">
      <w:pPr>
        <w:pStyle w:val="Paragraphedeliste"/>
        <w:numPr>
          <w:ilvl w:val="0"/>
          <w:numId w:val="11"/>
        </w:numPr>
      </w:pPr>
      <w:proofErr w:type="gramStart"/>
      <w:r>
        <w:t>pour</w:t>
      </w:r>
      <w:proofErr w:type="gramEnd"/>
      <w:r>
        <w:t xml:space="preserve"> les </w:t>
      </w:r>
      <w:r w:rsidR="0057045A">
        <w:t>accords-cadres</w:t>
      </w:r>
      <w:r w:rsidR="00300D48">
        <w:t xml:space="preserve"> </w:t>
      </w:r>
      <w:r>
        <w:t>: le numéro comportant dix chiffres, correspondant à l'engagement juridique (</w:t>
      </w:r>
      <w:r w:rsidRPr="00327989">
        <w:rPr>
          <w:b/>
        </w:rPr>
        <w:t>n° EJ court indiqué dans le mail de notification</w:t>
      </w:r>
      <w:r>
        <w:t>) ;</w:t>
      </w:r>
    </w:p>
    <w:p w14:paraId="5D8A6F8E" w14:textId="0B906EB3" w:rsidR="00327989" w:rsidRPr="00686CBE" w:rsidRDefault="00327989" w:rsidP="007B1930">
      <w:pPr>
        <w:pStyle w:val="Paragraphedeliste"/>
        <w:numPr>
          <w:ilvl w:val="0"/>
          <w:numId w:val="11"/>
        </w:numPr>
      </w:pPr>
      <w:proofErr w:type="gramStart"/>
      <w:r w:rsidRPr="00686CBE">
        <w:t>le</w:t>
      </w:r>
      <w:proofErr w:type="gramEnd"/>
      <w:r w:rsidRPr="00686CBE">
        <w:t xml:space="preserve"> numéro d'identification du service en charge de l'exécution du paiement généré par l'application "Chorus"</w:t>
      </w:r>
      <w:r w:rsidR="009E3CF1">
        <w:t xml:space="preserve"> </w:t>
      </w:r>
      <w:r w:rsidRPr="00686CBE">
        <w:t xml:space="preserve">: </w:t>
      </w:r>
      <w:r w:rsidRPr="00327989">
        <w:rPr>
          <w:b/>
        </w:rPr>
        <w:t>D0975HB075</w:t>
      </w:r>
      <w:r>
        <w:t xml:space="preserve"> </w:t>
      </w:r>
      <w:r w:rsidRPr="00686CBE">
        <w:t>;</w:t>
      </w:r>
    </w:p>
    <w:p w14:paraId="24F23DD1" w14:textId="0EFD9BCA" w:rsidR="00327989" w:rsidRPr="00327989" w:rsidRDefault="00327989" w:rsidP="007B1930">
      <w:pPr>
        <w:pStyle w:val="Paragraphedeliste"/>
        <w:numPr>
          <w:ilvl w:val="0"/>
          <w:numId w:val="11"/>
        </w:numPr>
        <w:rPr>
          <w:b/>
        </w:rPr>
      </w:pPr>
      <w:proofErr w:type="gramStart"/>
      <w:r>
        <w:t>le</w:t>
      </w:r>
      <w:proofErr w:type="gramEnd"/>
      <w:r>
        <w:t xml:space="preserve"> numéro SIRET de l’Etat : </w:t>
      </w:r>
      <w:r w:rsidRPr="00327989">
        <w:rPr>
          <w:b/>
        </w:rPr>
        <w:t>110</w:t>
      </w:r>
      <w:r w:rsidR="00D21AC3">
        <w:rPr>
          <w:b/>
        </w:rPr>
        <w:t xml:space="preserve"> </w:t>
      </w:r>
      <w:r w:rsidRPr="00327989">
        <w:rPr>
          <w:b/>
        </w:rPr>
        <w:t>002</w:t>
      </w:r>
      <w:r w:rsidR="00D21AC3">
        <w:rPr>
          <w:b/>
        </w:rPr>
        <w:t xml:space="preserve"> </w:t>
      </w:r>
      <w:r w:rsidRPr="00327989">
        <w:rPr>
          <w:b/>
        </w:rPr>
        <w:t>011</w:t>
      </w:r>
      <w:r w:rsidR="00D21AC3">
        <w:rPr>
          <w:b/>
        </w:rPr>
        <w:t xml:space="preserve"> </w:t>
      </w:r>
      <w:r w:rsidRPr="00327989">
        <w:rPr>
          <w:b/>
        </w:rPr>
        <w:t>00044</w:t>
      </w:r>
      <w:r w:rsidRPr="00327989">
        <w:t> ;</w:t>
      </w:r>
    </w:p>
    <w:p w14:paraId="3A9083D7" w14:textId="77777777" w:rsidR="00B725A1" w:rsidRDefault="00B725A1" w:rsidP="007B1930">
      <w:pPr>
        <w:pStyle w:val="Paragraphedeliste"/>
        <w:numPr>
          <w:ilvl w:val="0"/>
          <w:numId w:val="11"/>
        </w:numPr>
      </w:pPr>
      <w:proofErr w:type="gramStart"/>
      <w:r>
        <w:t>la</w:t>
      </w:r>
      <w:proofErr w:type="gramEnd"/>
      <w:r>
        <w:t xml:space="preserve"> domiciliation bancaire imprimée sur la facture ou un relevé d’identité bancaire ou postal si celui-ci est différent des mentions figurant </w:t>
      </w:r>
      <w:r w:rsidR="008C444B">
        <w:t>au présent document</w:t>
      </w:r>
      <w:r>
        <w:t>.</w:t>
      </w:r>
    </w:p>
    <w:p w14:paraId="551EB335" w14:textId="77777777" w:rsidR="00E85775" w:rsidRPr="00E85775" w:rsidRDefault="00E85775" w:rsidP="00C7548A"/>
    <w:p w14:paraId="612DC800" w14:textId="069976D4" w:rsidR="003961CC" w:rsidRPr="001746C0" w:rsidRDefault="003961CC" w:rsidP="003961CC">
      <w:pPr>
        <w:rPr>
          <w:rFonts w:cs="Arial"/>
        </w:rPr>
      </w:pPr>
      <w:r w:rsidRPr="001746C0">
        <w:rPr>
          <w:rFonts w:cs="Arial"/>
        </w:rPr>
        <w:t xml:space="preserve">Si, du fait du titulaire (adresse incomplète ou non conforme, </w:t>
      </w:r>
      <w:r w:rsidRPr="007D7985">
        <w:rPr>
          <w:rFonts w:cs="Arial"/>
          <w:i/>
        </w:rPr>
        <w:t>etc</w:t>
      </w:r>
      <w:r w:rsidR="007D7985">
        <w:rPr>
          <w:rFonts w:cs="Arial"/>
        </w:rPr>
        <w:t>.</w:t>
      </w:r>
      <w:r w:rsidRPr="001746C0">
        <w:rPr>
          <w:rFonts w:cs="Arial"/>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0033A575" w14:textId="4635874F" w:rsidR="003961CC" w:rsidRPr="00E85775" w:rsidRDefault="003961CC" w:rsidP="00C7548A"/>
    <w:p w14:paraId="4F10841B" w14:textId="77777777" w:rsidR="00E85775" w:rsidRPr="00E85775" w:rsidRDefault="00E85775" w:rsidP="000F7994">
      <w:pPr>
        <w:pStyle w:val="Titre2"/>
      </w:pPr>
      <w:bookmarkStart w:id="305" w:name="_Toc507666657"/>
      <w:bookmarkStart w:id="306" w:name="_Toc50109594"/>
      <w:bookmarkStart w:id="307" w:name="_Toc191549645"/>
      <w:bookmarkStart w:id="308" w:name="_Toc193726994"/>
      <w:bookmarkStart w:id="309" w:name="_Toc202194350"/>
      <w:r w:rsidRPr="00E85775">
        <w:t>11.4. Délai global de paiement.</w:t>
      </w:r>
      <w:bookmarkEnd w:id="305"/>
      <w:bookmarkEnd w:id="306"/>
      <w:bookmarkEnd w:id="307"/>
      <w:bookmarkEnd w:id="308"/>
      <w:bookmarkEnd w:id="309"/>
    </w:p>
    <w:p w14:paraId="47A8DBD2" w14:textId="77777777" w:rsidR="00E85775" w:rsidRPr="00E85775" w:rsidRDefault="00E85775" w:rsidP="00C7548A"/>
    <w:p w14:paraId="3405E33A" w14:textId="112002CB" w:rsidR="00E85775" w:rsidRPr="00E85775" w:rsidRDefault="00E85775" w:rsidP="00C7548A">
      <w:pPr>
        <w:rPr>
          <w:strike/>
        </w:rPr>
      </w:pPr>
      <w:r w:rsidRPr="00E85775">
        <w:t xml:space="preserve">Le délai global de paiement des sommes dues en exécution de marché est fixé à </w:t>
      </w:r>
      <w:r w:rsidR="0074576B">
        <w:t>trente (</w:t>
      </w:r>
      <w:r w:rsidRPr="00E85775">
        <w:t>30</w:t>
      </w:r>
      <w:r w:rsidR="0074576B">
        <w:t>)</w:t>
      </w:r>
      <w:r w:rsidRPr="00E85775">
        <w:t xml:space="preserve"> jours maximum</w:t>
      </w:r>
      <w:r w:rsidR="00E45B56">
        <w:t xml:space="preserve"> conformément</w:t>
      </w:r>
      <w:r w:rsidR="00300D48">
        <w:t xml:space="preserve"> </w:t>
      </w:r>
      <w:r w:rsidRPr="00E85775">
        <w:t>à l’article R. 2192-10 du code de la commande publique.</w:t>
      </w:r>
    </w:p>
    <w:p w14:paraId="60EAFD0A" w14:textId="77777777" w:rsidR="00E85775" w:rsidRPr="00E85775" w:rsidRDefault="00E85775" w:rsidP="00C7548A"/>
    <w:p w14:paraId="31FA41B9" w14:textId="098B0750" w:rsidR="00E85775" w:rsidRPr="00E85775" w:rsidRDefault="00E85775" w:rsidP="00C7548A">
      <w:r w:rsidRPr="00E85775">
        <w:t xml:space="preserve">Le délai de paiement peut être interrompu par </w:t>
      </w:r>
      <w:r w:rsidR="00A87FAB">
        <w:t>l’acheteur</w:t>
      </w:r>
      <w:r w:rsidRPr="00E85775">
        <w:t xml:space="preserve"> dans les conditions prévues aux articles R. 2192-27 à R.</w:t>
      </w:r>
      <w:r w:rsidR="00E45B56">
        <w:t> </w:t>
      </w:r>
      <w:r w:rsidRPr="00E85775">
        <w:t>2192-30 du code de la commande publique, s'il constate que la demande de paiement ne comporte pas l'ensemble des pièces et des mentions prévues par la loi ou par le contrat ou que celles-ci sont erronées ou incohérentes.</w:t>
      </w:r>
    </w:p>
    <w:p w14:paraId="68B82EEC" w14:textId="77777777" w:rsidR="00E85775" w:rsidRPr="00E85775" w:rsidRDefault="00E85775" w:rsidP="00C7548A"/>
    <w:p w14:paraId="7CECEFF8" w14:textId="5A8CCC1A" w:rsidR="00E85775" w:rsidRPr="00E85775" w:rsidRDefault="00E85775" w:rsidP="00C7548A">
      <w:r w:rsidRPr="00E85775">
        <w:t xml:space="preserve">Le dépassement du délai de paiement ouvre de plein droit et sans autre formalité, pour le titulaire </w:t>
      </w:r>
      <w:r w:rsidR="0037147F">
        <w:t>de l’accord-cadre</w:t>
      </w:r>
      <w:r w:rsidRPr="00E85775">
        <w:t xml:space="preserve"> ou du sous-traitant admis au paiement direct, au bénéfice d'intérêts moratoires à compter du jour suivant l’expiration du délai de paiement ou l’échéance prévue au contrat et d'indemnité forfaitaire pour frais de recouvrement conformément </w:t>
      </w:r>
      <w:r w:rsidR="00F167C6">
        <w:t xml:space="preserve">aux dispositions </w:t>
      </w:r>
      <w:r w:rsidR="00412EB7">
        <w:t xml:space="preserve">des articles </w:t>
      </w:r>
      <w:r w:rsidR="00F167C6">
        <w:t xml:space="preserve">R. 2192-31 à 36 </w:t>
      </w:r>
      <w:r w:rsidR="00F167C6" w:rsidRPr="00E85775">
        <w:t>du code de la commande publique</w:t>
      </w:r>
      <w:r w:rsidR="00F167C6">
        <w:t>.</w:t>
      </w:r>
    </w:p>
    <w:p w14:paraId="28BEEDF0" w14:textId="77777777" w:rsidR="00E85775" w:rsidRPr="00E85775" w:rsidRDefault="00E85775" w:rsidP="00C7548A"/>
    <w:p w14:paraId="3FBAD8F1" w14:textId="77777777" w:rsidR="00E85775" w:rsidRPr="00E85775" w:rsidRDefault="00E85775" w:rsidP="00C7548A">
      <w:r w:rsidRPr="00E85775">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E217DB3" w14:textId="77777777" w:rsidR="00E85775" w:rsidRPr="00E85775" w:rsidRDefault="00E85775" w:rsidP="00C7548A"/>
    <w:p w14:paraId="65E0284C" w14:textId="77777777" w:rsidR="00E85775" w:rsidRPr="00E85775" w:rsidRDefault="00E85775" w:rsidP="00C7548A">
      <w:r w:rsidRPr="00E85775">
        <w:lastRenderedPageBreak/>
        <w:t>Le montant de l’indemnité forfaitaire pour frais de recouvrement est fixé à l’article D. 2192-35 du code de la commande publique.</w:t>
      </w:r>
    </w:p>
    <w:p w14:paraId="6376D794" w14:textId="77777777" w:rsidR="00E85775" w:rsidRPr="00E85775" w:rsidRDefault="00E85775" w:rsidP="00C7548A"/>
    <w:p w14:paraId="61393F27" w14:textId="77777777" w:rsidR="00E85775" w:rsidRPr="00E85775" w:rsidRDefault="00E85775" w:rsidP="00C7548A">
      <w:r w:rsidRPr="00E85775">
        <w:t>Les intérêts moratoires et l’indemnité forfaitaire pour frais de recouvrement sont payés dans un délai de quarante-cinq (45) jours suivant la mise en paiement du principal.</w:t>
      </w:r>
    </w:p>
    <w:p w14:paraId="6C3894B4" w14:textId="77777777" w:rsidR="00E85775" w:rsidRPr="00E85775" w:rsidRDefault="00E85775" w:rsidP="00C7548A"/>
    <w:p w14:paraId="51ADBFEA" w14:textId="77777777" w:rsidR="000648C5" w:rsidRPr="00E85775" w:rsidRDefault="00E85775" w:rsidP="000648C5">
      <w:r w:rsidRPr="00E85775">
        <w:t xml:space="preserve">Conformément à l’article R. 2192-15 du code de la commande publique, </w:t>
      </w:r>
      <w:r w:rsidR="000648C5" w:rsidRPr="00E85775">
        <w:t xml:space="preserve">la date de réception de la demande de paiement par </w:t>
      </w:r>
      <w:r w:rsidR="000648C5">
        <w:t xml:space="preserve">l’acheteur </w:t>
      </w:r>
      <w:r w:rsidR="000648C5" w:rsidRPr="00E85775">
        <w:t>correspond :</w:t>
      </w:r>
    </w:p>
    <w:p w14:paraId="11A85E09" w14:textId="77777777" w:rsidR="00E85775" w:rsidRPr="00E85775" w:rsidRDefault="00E85775" w:rsidP="00C7548A"/>
    <w:p w14:paraId="032C3393" w14:textId="77777777" w:rsidR="00E85775" w:rsidRPr="00E85775" w:rsidRDefault="00E85775" w:rsidP="00C7548A">
      <w:r w:rsidRPr="00E85775">
        <w:t>1° Lorsque les factures sont transmises par échange de données informatisé (EDI), à la date à laquelle le système d'information budgétaire et comptable de l'Etat horodate l'arrivée de la facture ;</w:t>
      </w:r>
    </w:p>
    <w:p w14:paraId="51C339A3" w14:textId="77777777" w:rsidR="00E85775" w:rsidRPr="00E85775" w:rsidRDefault="00E85775" w:rsidP="00C7548A"/>
    <w:p w14:paraId="4986F4A3" w14:textId="77777777" w:rsidR="00E85775" w:rsidRPr="00E85775" w:rsidRDefault="00E85775" w:rsidP="00C7548A">
      <w:r w:rsidRPr="00E85775">
        <w:t xml:space="preserve">2° Lorsque les factures sont transmises par le mode portail ou service, à la date de notification </w:t>
      </w:r>
      <w:r w:rsidR="005C51D5">
        <w:t>à l’acheteur</w:t>
      </w:r>
      <w:r w:rsidRPr="00E85775">
        <w:t xml:space="preserve"> du message électronique l'informant de la mise à disposition de la facture sur cette solution mutualisée.</w:t>
      </w:r>
    </w:p>
    <w:p w14:paraId="5963FA90" w14:textId="77777777" w:rsidR="00E85775" w:rsidRPr="00E85775" w:rsidRDefault="00E85775" w:rsidP="00C7548A"/>
    <w:p w14:paraId="6B904EFC" w14:textId="77777777" w:rsidR="00E85775" w:rsidRPr="008E3EB8" w:rsidRDefault="00E85775" w:rsidP="00C7548A">
      <w:pPr>
        <w:rPr>
          <w:u w:val="single"/>
        </w:rPr>
      </w:pPr>
      <w:r w:rsidRPr="008E3EB8">
        <w:rPr>
          <w:u w:val="single"/>
        </w:rPr>
        <w:t>Point de départ du délai de paiement des avances.</w:t>
      </w:r>
    </w:p>
    <w:p w14:paraId="10EEFC46" w14:textId="77777777" w:rsidR="003961CC" w:rsidRPr="00E85775" w:rsidRDefault="003961CC" w:rsidP="003961CC">
      <w:r w:rsidRPr="00E85775">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34029CD9" w14:textId="77777777" w:rsidR="00E85775" w:rsidRPr="00E85775" w:rsidRDefault="00E85775" w:rsidP="00C7548A"/>
    <w:p w14:paraId="6347FC82" w14:textId="77777777" w:rsidR="00E85775" w:rsidRPr="008E3EB8" w:rsidRDefault="00E85775" w:rsidP="00C7548A">
      <w:pPr>
        <w:rPr>
          <w:u w:val="single"/>
        </w:rPr>
      </w:pPr>
      <w:r w:rsidRPr="008E3EB8">
        <w:rPr>
          <w:u w:val="single"/>
        </w:rPr>
        <w:t xml:space="preserve">Point de départ pour les autres délais de paiement. </w:t>
      </w:r>
    </w:p>
    <w:p w14:paraId="619DBC95" w14:textId="7683B01A" w:rsidR="00E85775" w:rsidRPr="00E85775" w:rsidRDefault="00E85775" w:rsidP="00C7548A">
      <w:r w:rsidRPr="00E85775">
        <w:t xml:space="preserve">Le délai de paiement court à compter de la date de réception de la demande de paiement par </w:t>
      </w:r>
      <w:r w:rsidR="00A87FAB">
        <w:t>l’acheteur</w:t>
      </w:r>
      <w:r w:rsidRPr="00E85775">
        <w:t xml:space="preserve">. Toutefois, conformément à l’article R. 2192-17 du code de la commande publique, le délai de paiement court à compter de la date </w:t>
      </w:r>
      <w:r w:rsidR="00D21AC3">
        <w:t>de décision d’admission des prestations</w:t>
      </w:r>
      <w:r w:rsidRPr="00E85775">
        <w:t>, si cette date est postérieure à la date de réception de la demande de paiement.</w:t>
      </w:r>
    </w:p>
    <w:p w14:paraId="7B589AA2" w14:textId="77777777" w:rsidR="00E85775" w:rsidRPr="00E85775" w:rsidRDefault="00E85775" w:rsidP="00C7548A"/>
    <w:p w14:paraId="11313862" w14:textId="77777777" w:rsidR="00E85775" w:rsidRPr="00E85775" w:rsidRDefault="00E85775" w:rsidP="00C7548A">
      <w:r w:rsidRPr="00E85775">
        <w:t>Pour le paiement des règlements partiels définitifs et du solde, conformément à l’article 11.</w:t>
      </w:r>
      <w:r w:rsidR="00F91CEE">
        <w:t>7</w:t>
      </w:r>
      <w:r w:rsidRPr="00E85775">
        <w:t xml:space="preserve">.1. </w:t>
      </w:r>
      <w:proofErr w:type="gramStart"/>
      <w:r w:rsidRPr="00E85775">
        <w:t>du</w:t>
      </w:r>
      <w:proofErr w:type="gramEnd"/>
      <w:r w:rsidRPr="00E85775">
        <w:t xml:space="preserve"> CCAG/PI, le titulaire ne peut envoyer la demande de paiement qu’à compter de la décision </w:t>
      </w:r>
      <w:r w:rsidR="00F91CEE">
        <w:t>d’admission</w:t>
      </w:r>
      <w:r w:rsidRPr="00E85775">
        <w:t xml:space="preserve"> des prestations.</w:t>
      </w:r>
    </w:p>
    <w:p w14:paraId="284CC113" w14:textId="77777777" w:rsidR="00E85775" w:rsidRPr="00E85775" w:rsidRDefault="00E85775" w:rsidP="00C7548A"/>
    <w:p w14:paraId="2397B598" w14:textId="690D6F20" w:rsidR="00E85775" w:rsidRPr="00E85775" w:rsidRDefault="003961CC" w:rsidP="000F7994">
      <w:pPr>
        <w:pStyle w:val="Titre2"/>
      </w:pPr>
      <w:bookmarkStart w:id="310" w:name="_Toc507666658"/>
      <w:bookmarkStart w:id="311" w:name="_Toc50109595"/>
      <w:bookmarkStart w:id="312" w:name="_Toc191549646"/>
      <w:bookmarkStart w:id="313" w:name="_Toc193726995"/>
      <w:bookmarkStart w:id="314" w:name="_Toc202194351"/>
      <w:r>
        <w:t>11.5.</w:t>
      </w:r>
      <w:r w:rsidR="00E85775" w:rsidRPr="00E85775">
        <w:t xml:space="preserve"> Ordonnateur et comptable assignataire.</w:t>
      </w:r>
      <w:bookmarkEnd w:id="310"/>
      <w:bookmarkEnd w:id="311"/>
      <w:bookmarkEnd w:id="312"/>
      <w:bookmarkEnd w:id="313"/>
      <w:bookmarkEnd w:id="314"/>
    </w:p>
    <w:p w14:paraId="0E1E4AD5" w14:textId="77777777" w:rsidR="00E85775" w:rsidRPr="00E85775" w:rsidRDefault="00E85775" w:rsidP="00C7548A"/>
    <w:p w14:paraId="3B299336" w14:textId="1B5B2E34" w:rsidR="004E2202" w:rsidRPr="00E85775" w:rsidRDefault="004E2202" w:rsidP="004E2202">
      <w:r w:rsidRPr="00E11696">
        <w:t>L’ordonnateur chargé d’émettre des demandes de paiement est le sous-directeur de la préfiguration de l’agence ministérielle de gestion (SDPAMG).</w:t>
      </w:r>
    </w:p>
    <w:p w14:paraId="4501638C" w14:textId="77777777" w:rsidR="00E85775" w:rsidRPr="00E85775" w:rsidRDefault="00E85775" w:rsidP="00C7548A"/>
    <w:p w14:paraId="6154BF09" w14:textId="77777777" w:rsidR="00E85775" w:rsidRPr="00E85775" w:rsidRDefault="00E85775" w:rsidP="00C7548A">
      <w:r w:rsidRPr="00E85775">
        <w:t>Le comptable assignataire chargé des paiements est l’agent comptable des services industriels de l’armement (ACSIA) – Immeuble Vendôme III – 11, rue du Rempart – 93196 Noisy-Le-Grand.</w:t>
      </w:r>
    </w:p>
    <w:p w14:paraId="0B31998F" w14:textId="77777777" w:rsidR="00E85775" w:rsidRPr="00E85775" w:rsidRDefault="00E85775" w:rsidP="00C7548A"/>
    <w:p w14:paraId="08DCBBE6" w14:textId="74A779C1" w:rsidR="00E85775" w:rsidRPr="00E85775" w:rsidRDefault="003961CC" w:rsidP="000F7994">
      <w:pPr>
        <w:pStyle w:val="Titre2"/>
      </w:pPr>
      <w:bookmarkStart w:id="315" w:name="_Toc507666659"/>
      <w:bookmarkStart w:id="316" w:name="_Toc50109596"/>
      <w:bookmarkStart w:id="317" w:name="_Toc191549647"/>
      <w:bookmarkStart w:id="318" w:name="_Toc193726996"/>
      <w:bookmarkStart w:id="319" w:name="_Toc202194352"/>
      <w:r>
        <w:t>11.6</w:t>
      </w:r>
      <w:r w:rsidR="00E85775" w:rsidRPr="00E85775">
        <w:t>. Cession et nantissement de créance.</w:t>
      </w:r>
      <w:bookmarkEnd w:id="315"/>
      <w:bookmarkEnd w:id="316"/>
      <w:bookmarkEnd w:id="317"/>
      <w:bookmarkEnd w:id="318"/>
      <w:bookmarkEnd w:id="319"/>
    </w:p>
    <w:p w14:paraId="17211BD5" w14:textId="77777777" w:rsidR="00E85775" w:rsidRPr="00E85775" w:rsidRDefault="00E85775" w:rsidP="00C7548A"/>
    <w:p w14:paraId="1CE20CFB" w14:textId="27E5FF29" w:rsidR="00E055C3" w:rsidRPr="00E85775" w:rsidRDefault="00E85775" w:rsidP="00C7548A">
      <w:r w:rsidRPr="00E85775">
        <w:t>Le titulaire peut être admis au bénéfice du régime institué par les articles</w:t>
      </w:r>
      <w:r w:rsidRPr="00E85775">
        <w:rPr>
          <w:b/>
        </w:rPr>
        <w:t xml:space="preserve"> </w:t>
      </w:r>
      <w:r w:rsidRPr="00E85775">
        <w:t>R. 2191-45 à R.</w:t>
      </w:r>
      <w:r w:rsidR="007208BF">
        <w:t xml:space="preserve"> </w:t>
      </w:r>
      <w:r w:rsidRPr="00E85775">
        <w:t xml:space="preserve">2195-63 du code de la commande publique concernant la cession ou au nantissement des créances. La personne habilitée à fournir les renseignements visés à l’article R. 2191-60 du code est </w:t>
      </w:r>
      <w:r w:rsidR="00A87FAB">
        <w:t>l’acheteur</w:t>
      </w:r>
      <w:r w:rsidRPr="00E85775">
        <w:t>.</w:t>
      </w:r>
    </w:p>
    <w:p w14:paraId="599BD288" w14:textId="77777777" w:rsidR="00E85775" w:rsidRPr="00E85775" w:rsidRDefault="00E85775" w:rsidP="00C7548A"/>
    <w:p w14:paraId="49E882B3" w14:textId="1A0DE637" w:rsidR="00E85775" w:rsidRPr="00E85775" w:rsidRDefault="003961CC" w:rsidP="000F7994">
      <w:pPr>
        <w:pStyle w:val="Titre2"/>
      </w:pPr>
      <w:bookmarkStart w:id="320" w:name="_Toc507666660"/>
      <w:bookmarkStart w:id="321" w:name="_Toc50109597"/>
      <w:bookmarkStart w:id="322" w:name="_Toc191549648"/>
      <w:bookmarkStart w:id="323" w:name="_Toc193726997"/>
      <w:bookmarkStart w:id="324" w:name="_Toc202194353"/>
      <w:r>
        <w:t>11.7</w:t>
      </w:r>
      <w:r w:rsidR="00E85775" w:rsidRPr="00E85775">
        <w:t>. Paiement des sous-traitants.</w:t>
      </w:r>
      <w:bookmarkEnd w:id="320"/>
      <w:bookmarkEnd w:id="321"/>
      <w:bookmarkEnd w:id="322"/>
      <w:bookmarkEnd w:id="323"/>
      <w:bookmarkEnd w:id="324"/>
    </w:p>
    <w:p w14:paraId="77EAD7F4" w14:textId="77777777" w:rsidR="00E85775" w:rsidRPr="00E85775" w:rsidRDefault="00E85775" w:rsidP="00C7548A"/>
    <w:p w14:paraId="076B9E0F" w14:textId="239C5515" w:rsidR="00E85775" w:rsidRPr="002D4C07" w:rsidRDefault="00E85775" w:rsidP="001F4617">
      <w:pPr>
        <w:pStyle w:val="Paragraphedeliste"/>
        <w:numPr>
          <w:ilvl w:val="0"/>
          <w:numId w:val="10"/>
        </w:numPr>
        <w:rPr>
          <w:u w:val="single"/>
        </w:rPr>
      </w:pPr>
      <w:bookmarkStart w:id="325" w:name="_Toc455567694"/>
      <w:r w:rsidRPr="002D4C07">
        <w:rPr>
          <w:u w:val="single"/>
        </w:rPr>
        <w:t xml:space="preserve">Paiement direct : paiement à </w:t>
      </w:r>
      <w:r w:rsidR="0074576B">
        <w:rPr>
          <w:u w:val="single"/>
        </w:rPr>
        <w:t>trente (</w:t>
      </w:r>
      <w:r w:rsidRPr="002D4C07">
        <w:rPr>
          <w:u w:val="single"/>
        </w:rPr>
        <w:t>30</w:t>
      </w:r>
      <w:r w:rsidR="0074576B">
        <w:rPr>
          <w:u w:val="single"/>
        </w:rPr>
        <w:t>)</w:t>
      </w:r>
      <w:r w:rsidRPr="002D4C07">
        <w:rPr>
          <w:u w:val="single"/>
        </w:rPr>
        <w:t xml:space="preserve"> jours, dans les conditions précisées </w:t>
      </w:r>
      <w:bookmarkEnd w:id="325"/>
      <w:r w:rsidRPr="002D4C07">
        <w:rPr>
          <w:u w:val="single"/>
        </w:rPr>
        <w:t>aux articles R.2193-10 à R.2193-16 du code de la commande publique</w:t>
      </w:r>
      <w:r w:rsidRPr="002D4C07">
        <w:rPr>
          <w:b/>
          <w:u w:val="single"/>
        </w:rPr>
        <w:t xml:space="preserve"> </w:t>
      </w:r>
    </w:p>
    <w:p w14:paraId="469B6703" w14:textId="77777777" w:rsidR="00E85775" w:rsidRPr="00E85775" w:rsidRDefault="00E85775" w:rsidP="00C7548A"/>
    <w:p w14:paraId="52CBB575" w14:textId="44B11127" w:rsidR="00E85775" w:rsidRPr="00E85775" w:rsidRDefault="00E85775" w:rsidP="00C7548A">
      <w:r w:rsidRPr="00E85775">
        <w:t xml:space="preserve">Seul le sous-traitant direct a droit au paiement direct. Le paiement direct du sous-traitant par le maître de l'ouvrage est obligatoire à partir de </w:t>
      </w:r>
      <w:r w:rsidR="0074576B">
        <w:t>six cent euros (</w:t>
      </w:r>
      <w:r w:rsidRPr="00E85775">
        <w:t>600 €</w:t>
      </w:r>
      <w:r w:rsidR="0074576B">
        <w:t>)</w:t>
      </w:r>
      <w:r w:rsidRPr="00E85775">
        <w:t xml:space="preserve"> TTC.</w:t>
      </w:r>
    </w:p>
    <w:p w14:paraId="6BFD1B66" w14:textId="5C46F7C2" w:rsidR="00E85775" w:rsidRPr="00E85775" w:rsidRDefault="00E85775" w:rsidP="00C7548A">
      <w:pPr>
        <w:rPr>
          <w:strike/>
        </w:rPr>
      </w:pPr>
      <w:r w:rsidRPr="00E85775">
        <w:t>Le sous-traitant bénéficie de l'avance dans les conditions de l’article 11.1.1</w:t>
      </w:r>
      <w:r w:rsidR="0074576B">
        <w:t>.</w:t>
      </w:r>
      <w:r w:rsidRPr="00E85775">
        <w:t xml:space="preserve"> </w:t>
      </w:r>
      <w:proofErr w:type="gramStart"/>
      <w:r w:rsidRPr="00E85775">
        <w:t>supra</w:t>
      </w:r>
      <w:proofErr w:type="gramEnd"/>
      <w:r w:rsidRPr="00E85775">
        <w:t xml:space="preserve">. </w:t>
      </w:r>
    </w:p>
    <w:p w14:paraId="68110659" w14:textId="77777777" w:rsidR="00E85775" w:rsidRPr="00E85775" w:rsidRDefault="00E85775" w:rsidP="00C7548A"/>
    <w:p w14:paraId="702D6C8E" w14:textId="77777777" w:rsidR="00E85775" w:rsidRPr="002D4C07" w:rsidRDefault="00E85775" w:rsidP="001F4617">
      <w:pPr>
        <w:pStyle w:val="Paragraphedeliste"/>
        <w:numPr>
          <w:ilvl w:val="0"/>
          <w:numId w:val="10"/>
        </w:numPr>
        <w:rPr>
          <w:u w:val="single"/>
        </w:rPr>
      </w:pPr>
      <w:bookmarkStart w:id="326" w:name="_Toc455567695"/>
      <w:r w:rsidRPr="002D4C07">
        <w:rPr>
          <w:u w:val="single"/>
        </w:rPr>
        <w:t>Paiement indirect : obligation d'une caution personnelle et solidaire</w:t>
      </w:r>
      <w:bookmarkEnd w:id="326"/>
      <w:r w:rsidRPr="002D4C07">
        <w:rPr>
          <w:u w:val="single"/>
        </w:rPr>
        <w:t>.</w:t>
      </w:r>
    </w:p>
    <w:p w14:paraId="19AA76D4" w14:textId="77777777" w:rsidR="00E85775" w:rsidRPr="00E85775" w:rsidRDefault="00E85775" w:rsidP="00C7548A"/>
    <w:p w14:paraId="3B9D6494" w14:textId="3970C4A8" w:rsidR="00E85775" w:rsidRPr="00E85775" w:rsidRDefault="00E85775" w:rsidP="00C7548A">
      <w:r w:rsidRPr="00E85775">
        <w:t xml:space="preserve">Si le sous-traitant ne bénéficie pas du paiement direct (montant sous-traité inférieur à </w:t>
      </w:r>
      <w:r w:rsidR="0074576B">
        <w:t>six cent euros (</w:t>
      </w:r>
      <w:r w:rsidR="0074576B" w:rsidRPr="00E85775">
        <w:t>600 €</w:t>
      </w:r>
      <w:r w:rsidR="0074576B">
        <w:t>)</w:t>
      </w:r>
      <w:r w:rsidR="0074576B" w:rsidRPr="00E85775">
        <w:t xml:space="preserve"> </w:t>
      </w:r>
      <w:r w:rsidRPr="00E85775">
        <w:t>ou sous-traitant de second rang), c'est l'entrepreneur principal et non le maître de l'ouvrage qui paie le sous-traitant.</w:t>
      </w:r>
    </w:p>
    <w:p w14:paraId="20285922" w14:textId="77777777" w:rsidR="00E85775" w:rsidRPr="00E85775" w:rsidRDefault="00E85775" w:rsidP="00C7548A"/>
    <w:p w14:paraId="46F03F40" w14:textId="77777777" w:rsidR="00E85775" w:rsidRPr="00E85775" w:rsidRDefault="00E85775" w:rsidP="00C7548A">
      <w:r w:rsidRPr="00E85775">
        <w:t xml:space="preserve">L'entrepreneur principal est tenu de délivrer au sous-traitant une caution personnelle et solidaire ou une délégation de paiement, dans les conditions précisées à l'article 14 de la loi </w:t>
      </w:r>
      <w:r w:rsidRPr="003961CC">
        <w:t>n° 75-1334</w:t>
      </w:r>
      <w:r w:rsidRPr="00E85775">
        <w:rPr>
          <w:b/>
        </w:rPr>
        <w:t xml:space="preserve"> </w:t>
      </w:r>
      <w:r w:rsidRPr="00E85775">
        <w:t>du 31 décembre 1975 relative à la sous-traitance.</w:t>
      </w:r>
    </w:p>
    <w:p w14:paraId="09B7422F" w14:textId="77777777" w:rsidR="00E85775" w:rsidRPr="00E85775" w:rsidRDefault="00E85775" w:rsidP="00C7548A"/>
    <w:p w14:paraId="5672C6EF" w14:textId="77777777" w:rsidR="00E85775" w:rsidRPr="002D4C07" w:rsidRDefault="00E85775" w:rsidP="001F4617">
      <w:pPr>
        <w:pStyle w:val="Paragraphedeliste"/>
        <w:numPr>
          <w:ilvl w:val="0"/>
          <w:numId w:val="10"/>
        </w:numPr>
        <w:rPr>
          <w:u w:val="single"/>
        </w:rPr>
      </w:pPr>
      <w:bookmarkStart w:id="327" w:name="_Toc455567696"/>
      <w:r w:rsidRPr="002D4C07">
        <w:rPr>
          <w:u w:val="single"/>
        </w:rPr>
        <w:t>Nantissement ou cession de créance</w:t>
      </w:r>
      <w:bookmarkEnd w:id="327"/>
      <w:r w:rsidRPr="002D4C07">
        <w:rPr>
          <w:u w:val="single"/>
        </w:rPr>
        <w:t>.</w:t>
      </w:r>
    </w:p>
    <w:p w14:paraId="0C46B211" w14:textId="77777777" w:rsidR="00E85775" w:rsidRPr="00E85775" w:rsidRDefault="00E85775" w:rsidP="00C7548A"/>
    <w:p w14:paraId="0F29F797" w14:textId="77777777" w:rsidR="00E85775" w:rsidRDefault="00E85775" w:rsidP="00C7548A">
      <w:r w:rsidRPr="00E85775">
        <w:t xml:space="preserve">Le sous-traitant admis au paiement direct peut céder ou nantir, à concurrence du montant des prestations qui lui sont réglées directement, tout ou partie de sa créance. Si la sous-traitance est déclarée en cours </w:t>
      </w:r>
      <w:r w:rsidR="00632341">
        <w:t>de l’accord-cadre</w:t>
      </w:r>
      <w:r w:rsidRPr="00E85775">
        <w:t xml:space="preserve"> l'exemplaire pour nantissement doit être restitué pour être modifié.</w:t>
      </w:r>
    </w:p>
    <w:p w14:paraId="64FF3BA8" w14:textId="77777777" w:rsidR="00E85775" w:rsidRPr="00E85775" w:rsidRDefault="00E85775" w:rsidP="00C7548A"/>
    <w:p w14:paraId="6BC08EF1" w14:textId="77777777" w:rsidR="00385307" w:rsidRPr="00C849CA" w:rsidRDefault="00E85775" w:rsidP="00C849CA">
      <w:pPr>
        <w:pStyle w:val="Titre1"/>
        <w:keepLines/>
        <w:numPr>
          <w:ilvl w:val="0"/>
          <w:numId w:val="0"/>
        </w:numPr>
        <w:spacing w:before="240" w:after="0"/>
        <w:rPr>
          <w:rFonts w:ascii="Arial" w:hAnsi="Arial" w:cs="Arial"/>
          <w:sz w:val="22"/>
          <w:szCs w:val="22"/>
        </w:rPr>
      </w:pPr>
      <w:bookmarkStart w:id="328" w:name="_Toc507666661"/>
      <w:bookmarkStart w:id="329" w:name="_Toc50109598"/>
      <w:bookmarkStart w:id="330" w:name="_Toc191549649"/>
      <w:bookmarkStart w:id="331" w:name="_Toc193726998"/>
      <w:bookmarkStart w:id="332" w:name="_Toc202194354"/>
      <w:r w:rsidRPr="00C849CA">
        <w:rPr>
          <w:rFonts w:ascii="Arial" w:hAnsi="Arial" w:cs="Arial"/>
          <w:sz w:val="22"/>
          <w:szCs w:val="22"/>
        </w:rPr>
        <w:t>ARTICLE 12 – PÉNALITÉS.</w:t>
      </w:r>
      <w:bookmarkEnd w:id="328"/>
      <w:bookmarkEnd w:id="329"/>
      <w:bookmarkEnd w:id="330"/>
      <w:bookmarkEnd w:id="331"/>
      <w:bookmarkEnd w:id="332"/>
    </w:p>
    <w:bookmarkEnd w:id="298"/>
    <w:bookmarkEnd w:id="299"/>
    <w:p w14:paraId="51A666AA" w14:textId="77777777" w:rsidR="00385307" w:rsidRDefault="00385307" w:rsidP="00093459">
      <w:pPr>
        <w:pStyle w:val="Titre"/>
      </w:pPr>
    </w:p>
    <w:p w14:paraId="77BD5A1A" w14:textId="41043C13" w:rsidR="00385307" w:rsidRPr="00E85775" w:rsidRDefault="00385307" w:rsidP="00385307">
      <w:r>
        <w:t xml:space="preserve">Par dérogation à l’article </w:t>
      </w:r>
      <w:r w:rsidRPr="00A161D0">
        <w:t>14</w:t>
      </w:r>
      <w:r>
        <w:t>.1</w:t>
      </w:r>
      <w:r w:rsidR="0074576B">
        <w:t>.</w:t>
      </w:r>
      <w:r w:rsidRPr="00A161D0">
        <w:t xml:space="preserve"> </w:t>
      </w:r>
      <w:proofErr w:type="gramStart"/>
      <w:r w:rsidRPr="00A161D0">
        <w:t>du</w:t>
      </w:r>
      <w:proofErr w:type="gramEnd"/>
      <w:r w:rsidRPr="00A161D0">
        <w:t xml:space="preserve"> CCAG/PI, lorsque </w:t>
      </w:r>
      <w:r w:rsidRPr="00E85775">
        <w:t>les délais contractuels sont dépassés, le titulaire encourt, sans mise en demeure préalable, des pénalités de retard.</w:t>
      </w:r>
    </w:p>
    <w:p w14:paraId="19992649" w14:textId="3BB0B486" w:rsidR="009E43F0" w:rsidRPr="009E79BF" w:rsidRDefault="009E43F0" w:rsidP="009E43F0">
      <w:pPr>
        <w:rPr>
          <w:rFonts w:cs="Arial"/>
        </w:rPr>
      </w:pPr>
      <w:bookmarkStart w:id="333" w:name="_Toc228779041"/>
      <w:bookmarkStart w:id="334" w:name="_Toc293670195"/>
    </w:p>
    <w:p w14:paraId="235E84E1" w14:textId="1DFCE433" w:rsidR="009E43F0" w:rsidRPr="009E79BF" w:rsidRDefault="009E43F0" w:rsidP="009E43F0">
      <w:pPr>
        <w:rPr>
          <w:rFonts w:cs="Arial"/>
        </w:rPr>
      </w:pPr>
      <w:r w:rsidRPr="009E79BF">
        <w:rPr>
          <w:rFonts w:cs="Arial"/>
        </w:rPr>
        <w:t xml:space="preserve">Le titulaire est informé du montant des pénalités qu’il encourt par un courrier avec accusé de réception du </w:t>
      </w:r>
      <w:r w:rsidR="00385307">
        <w:t xml:space="preserve">bureau </w:t>
      </w:r>
      <w:r w:rsidR="007D6390">
        <w:t>finance</w:t>
      </w:r>
      <w:r w:rsidR="00385307">
        <w:t>s</w:t>
      </w:r>
      <w:r w:rsidR="007D6390">
        <w:t xml:space="preserve"> </w:t>
      </w:r>
      <w:r w:rsidR="001055E1" w:rsidRPr="00E85775">
        <w:t>de la sous-direction</w:t>
      </w:r>
      <w:r w:rsidR="001055E1">
        <w:t xml:space="preserve"> de la préfiguration de l’agence ministérielle de gestion</w:t>
      </w:r>
      <w:r w:rsidRPr="009E79BF">
        <w:rPr>
          <w:rFonts w:cs="Arial"/>
        </w:rPr>
        <w:t xml:space="preserve">. Le titulaire peut présenter des observations </w:t>
      </w:r>
      <w:r w:rsidR="001055E1">
        <w:rPr>
          <w:rFonts w:cs="Arial"/>
        </w:rPr>
        <w:t>à l’acheteur</w:t>
      </w:r>
      <w:r w:rsidRPr="009E79BF">
        <w:rPr>
          <w:rFonts w:cs="Arial"/>
        </w:rPr>
        <w:t xml:space="preserve"> dans un délai de deux mois à compter de la réception de ce courrier. </w:t>
      </w:r>
      <w:r w:rsidR="0026020D" w:rsidRPr="0026020D">
        <w:rPr>
          <w:rFonts w:cs="Arial"/>
        </w:rPr>
        <w:t>A défaut</w:t>
      </w:r>
      <w:r w:rsidR="00385307">
        <w:rPr>
          <w:rFonts w:cs="Arial"/>
        </w:rPr>
        <w:t xml:space="preserve"> de réponse</w:t>
      </w:r>
      <w:r w:rsidR="0026020D" w:rsidRPr="0026020D">
        <w:rPr>
          <w:rFonts w:cs="Arial"/>
        </w:rPr>
        <w:t>, l’application des pénalités est réputée acceptée.</w:t>
      </w:r>
    </w:p>
    <w:p w14:paraId="7C1C74B7" w14:textId="77777777" w:rsidR="009E43F0" w:rsidRPr="009E79BF" w:rsidRDefault="009E43F0" w:rsidP="009E43F0">
      <w:pPr>
        <w:rPr>
          <w:rFonts w:cs="Arial"/>
        </w:rPr>
      </w:pPr>
    </w:p>
    <w:p w14:paraId="6AB68D89" w14:textId="77777777" w:rsidR="009E43F0" w:rsidRPr="009E79BF" w:rsidRDefault="001055E1" w:rsidP="00EC01B0">
      <w:pPr>
        <w:spacing w:after="120"/>
        <w:rPr>
          <w:rFonts w:cs="Arial"/>
        </w:rPr>
      </w:pPr>
      <w:r>
        <w:rPr>
          <w:rFonts w:cs="Arial"/>
        </w:rPr>
        <w:t>C</w:t>
      </w:r>
      <w:r w:rsidR="009E43F0" w:rsidRPr="009E79BF">
        <w:rPr>
          <w:rFonts w:cs="Arial"/>
        </w:rPr>
        <w:t>ette pénalité est calculée par application de la formule :</w:t>
      </w:r>
    </w:p>
    <w:p w14:paraId="7860A0C0" w14:textId="77777777" w:rsidR="009E43F0" w:rsidRPr="007638EA" w:rsidRDefault="009E43F0" w:rsidP="009E43F0">
      <w:pPr>
        <w:jc w:val="center"/>
        <w:rPr>
          <w:rFonts w:cs="Arial"/>
          <w:b/>
        </w:rPr>
      </w:pPr>
      <w:r w:rsidRPr="007638EA">
        <w:rPr>
          <w:rFonts w:cs="Arial"/>
          <w:b/>
        </w:rPr>
        <w:t>P = V x R / 1000</w:t>
      </w:r>
    </w:p>
    <w:p w14:paraId="2E03D9BE" w14:textId="77777777" w:rsidR="009E43F0" w:rsidRPr="009E79BF" w:rsidRDefault="009E43F0" w:rsidP="009E43F0">
      <w:pPr>
        <w:rPr>
          <w:rFonts w:cs="Arial"/>
        </w:rPr>
      </w:pPr>
      <w:r w:rsidRPr="009E79BF">
        <w:rPr>
          <w:rFonts w:cs="Arial"/>
        </w:rPr>
        <w:t>Dans laquelle :</w:t>
      </w:r>
    </w:p>
    <w:p w14:paraId="64C50864" w14:textId="25532BFF" w:rsidR="009E43F0" w:rsidRPr="00377A0B" w:rsidRDefault="009E43F0" w:rsidP="004543CC">
      <w:pPr>
        <w:pStyle w:val="Paragraphedeliste"/>
        <w:numPr>
          <w:ilvl w:val="0"/>
          <w:numId w:val="15"/>
        </w:numPr>
        <w:rPr>
          <w:rFonts w:cs="Arial"/>
        </w:rPr>
      </w:pPr>
      <w:r w:rsidRPr="00377A0B">
        <w:rPr>
          <w:rFonts w:cs="Arial"/>
        </w:rPr>
        <w:t>P = le montant de la pénalité ;</w:t>
      </w:r>
    </w:p>
    <w:p w14:paraId="75DFD145" w14:textId="6B529E43" w:rsidR="009E43F0" w:rsidRPr="00377A0B" w:rsidRDefault="009E43F0" w:rsidP="004543CC">
      <w:pPr>
        <w:pStyle w:val="Paragraphedeliste"/>
        <w:numPr>
          <w:ilvl w:val="0"/>
          <w:numId w:val="15"/>
        </w:numPr>
        <w:rPr>
          <w:rFonts w:cs="Arial"/>
        </w:rPr>
      </w:pPr>
      <w:r w:rsidRPr="00377A0B">
        <w:rPr>
          <w:rFonts w:cs="Arial"/>
        </w:rPr>
        <w:t xml:space="preserve">V = la valeur des prestations sur laquelle est calculée la pénalité, cette valeur étant égale au montant </w:t>
      </w:r>
      <w:r w:rsidR="001055E1" w:rsidRPr="00F7248A">
        <w:t>du lot de liquidation financière concerné</w:t>
      </w:r>
      <w:r w:rsidRPr="00377A0B">
        <w:rPr>
          <w:rFonts w:cs="Arial"/>
        </w:rPr>
        <w:t>, hors variations de prix et hors d</w:t>
      </w:r>
      <w:r w:rsidR="001055E1" w:rsidRPr="00377A0B">
        <w:rPr>
          <w:rFonts w:cs="Arial"/>
        </w:rPr>
        <w:t>u champ d'application de la TVA ;</w:t>
      </w:r>
    </w:p>
    <w:p w14:paraId="266C4851" w14:textId="7E5F3844" w:rsidR="009E43F0" w:rsidRPr="00377A0B" w:rsidRDefault="009E43F0" w:rsidP="004543CC">
      <w:pPr>
        <w:pStyle w:val="Paragraphedeliste"/>
        <w:numPr>
          <w:ilvl w:val="0"/>
          <w:numId w:val="15"/>
        </w:numPr>
        <w:rPr>
          <w:rFonts w:cs="Arial"/>
        </w:rPr>
      </w:pPr>
      <w:r w:rsidRPr="00377A0B">
        <w:rPr>
          <w:rFonts w:cs="Arial"/>
        </w:rPr>
        <w:t>R = le nombre de jours de retard</w:t>
      </w:r>
      <w:r w:rsidR="001055E1" w:rsidRPr="00377A0B">
        <w:rPr>
          <w:rFonts w:cs="Arial"/>
        </w:rPr>
        <w:t xml:space="preserve"> calendaires.</w:t>
      </w:r>
    </w:p>
    <w:p w14:paraId="7A954E03" w14:textId="77777777" w:rsidR="009E43F0" w:rsidRPr="00E85775" w:rsidRDefault="009E43F0" w:rsidP="00C7548A"/>
    <w:p w14:paraId="4CDECDCA" w14:textId="77777777" w:rsidR="00E85775" w:rsidRPr="00C849CA" w:rsidRDefault="009E43F0" w:rsidP="00C849CA">
      <w:pPr>
        <w:pStyle w:val="Titre1"/>
        <w:keepLines/>
        <w:numPr>
          <w:ilvl w:val="0"/>
          <w:numId w:val="0"/>
        </w:numPr>
        <w:spacing w:before="240" w:after="0"/>
        <w:rPr>
          <w:rFonts w:ascii="Arial" w:hAnsi="Arial" w:cs="Arial"/>
          <w:sz w:val="22"/>
          <w:szCs w:val="22"/>
        </w:rPr>
      </w:pPr>
      <w:bookmarkStart w:id="335" w:name="_Ref193522352"/>
      <w:bookmarkStart w:id="336" w:name="_Ref194291093"/>
      <w:bookmarkStart w:id="337" w:name="_Toc228779079"/>
      <w:bookmarkStart w:id="338" w:name="_Toc293670209"/>
      <w:bookmarkStart w:id="339" w:name="_Toc507666666"/>
      <w:bookmarkStart w:id="340" w:name="_Toc50109603"/>
      <w:bookmarkStart w:id="341" w:name="_Toc191549650"/>
      <w:bookmarkStart w:id="342" w:name="_Toc193726999"/>
      <w:bookmarkStart w:id="343" w:name="_Toc202194355"/>
      <w:bookmarkEnd w:id="333"/>
      <w:bookmarkEnd w:id="334"/>
      <w:r w:rsidRPr="00C849CA">
        <w:rPr>
          <w:rFonts w:ascii="Arial" w:hAnsi="Arial" w:cs="Arial"/>
          <w:sz w:val="22"/>
          <w:szCs w:val="22"/>
        </w:rPr>
        <w:t>ARTICLE 13</w:t>
      </w:r>
      <w:r w:rsidR="00E85775" w:rsidRPr="00C849CA">
        <w:rPr>
          <w:rFonts w:ascii="Arial" w:hAnsi="Arial" w:cs="Arial"/>
          <w:sz w:val="22"/>
          <w:szCs w:val="22"/>
        </w:rPr>
        <w:t xml:space="preserve"> – GARANTIES</w:t>
      </w:r>
      <w:bookmarkEnd w:id="335"/>
      <w:bookmarkEnd w:id="336"/>
      <w:bookmarkEnd w:id="337"/>
      <w:bookmarkEnd w:id="338"/>
      <w:r w:rsidR="00E85775" w:rsidRPr="00C849CA">
        <w:rPr>
          <w:rFonts w:ascii="Arial" w:hAnsi="Arial" w:cs="Arial"/>
          <w:sz w:val="22"/>
          <w:szCs w:val="22"/>
        </w:rPr>
        <w:t>.</w:t>
      </w:r>
      <w:bookmarkEnd w:id="339"/>
      <w:bookmarkEnd w:id="340"/>
      <w:bookmarkEnd w:id="341"/>
      <w:bookmarkEnd w:id="342"/>
      <w:bookmarkEnd w:id="343"/>
    </w:p>
    <w:p w14:paraId="1A898C3C" w14:textId="77777777" w:rsidR="00E85775" w:rsidRPr="00E85775" w:rsidRDefault="00E85775" w:rsidP="00C7548A"/>
    <w:p w14:paraId="29D5A913" w14:textId="77777777" w:rsidR="00E85775" w:rsidRPr="00E85775" w:rsidRDefault="00E85775" w:rsidP="00C7548A">
      <w:r w:rsidRPr="00E85775">
        <w:t xml:space="preserve">Aucune retenue de garantie financière ne sera appliquée à </w:t>
      </w:r>
      <w:r w:rsidR="00B32CB7">
        <w:t>cet accord-cadre</w:t>
      </w:r>
      <w:r w:rsidRPr="00E85775">
        <w:t>.</w:t>
      </w:r>
    </w:p>
    <w:p w14:paraId="6D129C45" w14:textId="77777777" w:rsidR="009E43F0" w:rsidRPr="00E85775" w:rsidRDefault="009E43F0" w:rsidP="00C7548A"/>
    <w:p w14:paraId="2A5BECD2" w14:textId="15030F0E" w:rsidR="00E85775" w:rsidRPr="00AE53DE" w:rsidRDefault="00E85775" w:rsidP="00AE53DE">
      <w:pPr>
        <w:pStyle w:val="Titre1"/>
        <w:keepLines/>
        <w:numPr>
          <w:ilvl w:val="0"/>
          <w:numId w:val="0"/>
        </w:numPr>
        <w:spacing w:before="240" w:after="0"/>
        <w:rPr>
          <w:rFonts w:ascii="Arial" w:hAnsi="Arial" w:cs="Arial"/>
          <w:sz w:val="22"/>
          <w:szCs w:val="22"/>
        </w:rPr>
      </w:pPr>
      <w:bookmarkStart w:id="344" w:name="_Toc50109604"/>
      <w:bookmarkStart w:id="345" w:name="_Toc191549651"/>
      <w:bookmarkStart w:id="346" w:name="_Toc193727000"/>
      <w:bookmarkStart w:id="347" w:name="_Toc202194356"/>
      <w:r w:rsidRPr="00677D22">
        <w:rPr>
          <w:rFonts w:ascii="Arial" w:hAnsi="Arial" w:cs="Arial"/>
          <w:sz w:val="22"/>
          <w:szCs w:val="22"/>
        </w:rPr>
        <w:t>ARTICLE 1</w:t>
      </w:r>
      <w:r w:rsidR="009E43F0" w:rsidRPr="00677D22">
        <w:rPr>
          <w:rFonts w:ascii="Arial" w:hAnsi="Arial" w:cs="Arial"/>
          <w:sz w:val="22"/>
          <w:szCs w:val="22"/>
        </w:rPr>
        <w:t>4</w:t>
      </w:r>
      <w:r w:rsidRPr="00677D22">
        <w:rPr>
          <w:rFonts w:ascii="Arial" w:hAnsi="Arial" w:cs="Arial"/>
          <w:sz w:val="22"/>
          <w:szCs w:val="22"/>
        </w:rPr>
        <w:t xml:space="preserve"> – CONFIDENTIALITÉ – MESURES DE SÉCURITÉ.</w:t>
      </w:r>
      <w:bookmarkEnd w:id="344"/>
      <w:bookmarkEnd w:id="345"/>
      <w:bookmarkEnd w:id="346"/>
      <w:bookmarkEnd w:id="347"/>
    </w:p>
    <w:p w14:paraId="3B289CE1" w14:textId="77777777" w:rsidR="00AE53DE" w:rsidRDefault="00AE53DE" w:rsidP="006D5A85">
      <w:bookmarkStart w:id="348" w:name="_Toc507666668"/>
      <w:bookmarkStart w:id="349" w:name="_Toc50109605"/>
    </w:p>
    <w:p w14:paraId="2398FD0C" w14:textId="73DE8887" w:rsidR="00E85775" w:rsidRPr="004A3041" w:rsidRDefault="00E85775" w:rsidP="000F7994">
      <w:pPr>
        <w:pStyle w:val="Titre2"/>
      </w:pPr>
      <w:bookmarkStart w:id="350" w:name="_Toc191549652"/>
      <w:bookmarkStart w:id="351" w:name="_Toc193727001"/>
      <w:bookmarkStart w:id="352" w:name="_Toc202194357"/>
      <w:r w:rsidRPr="004A3041">
        <w:t>1</w:t>
      </w:r>
      <w:r w:rsidR="009E43F0" w:rsidRPr="004A3041">
        <w:rPr>
          <w:lang w:val="fr-FR"/>
        </w:rPr>
        <w:t>4</w:t>
      </w:r>
      <w:r w:rsidRPr="004A3041">
        <w:t>.1. Confidentialité.</w:t>
      </w:r>
      <w:bookmarkEnd w:id="348"/>
      <w:bookmarkEnd w:id="349"/>
      <w:bookmarkEnd w:id="350"/>
      <w:bookmarkEnd w:id="351"/>
      <w:bookmarkEnd w:id="352"/>
    </w:p>
    <w:p w14:paraId="3F307726" w14:textId="77777777" w:rsidR="00E85775" w:rsidRPr="004A3041" w:rsidRDefault="00E85775" w:rsidP="00C7548A"/>
    <w:p w14:paraId="4157B2B7" w14:textId="016AC1BA" w:rsidR="009E43F0" w:rsidRPr="004A3041" w:rsidRDefault="004B58F8" w:rsidP="009E43F0">
      <w:pPr>
        <w:rPr>
          <w:rFonts w:cs="Arial"/>
        </w:rPr>
      </w:pPr>
      <w:r w:rsidRPr="004A3041">
        <w:t>Il est fait application de l’article 5.1</w:t>
      </w:r>
      <w:r w:rsidR="0074576B">
        <w:t>.</w:t>
      </w:r>
      <w:r w:rsidRPr="004A3041">
        <w:t xml:space="preserve"> </w:t>
      </w:r>
      <w:proofErr w:type="gramStart"/>
      <w:r w:rsidR="009E43F0" w:rsidRPr="004A3041">
        <w:rPr>
          <w:rFonts w:cs="Arial"/>
        </w:rPr>
        <w:t>du</w:t>
      </w:r>
      <w:proofErr w:type="gramEnd"/>
      <w:r w:rsidR="009E43F0" w:rsidRPr="004A3041">
        <w:rPr>
          <w:rFonts w:cs="Arial"/>
        </w:rPr>
        <w:t xml:space="preserve"> CCAG/PI.</w:t>
      </w:r>
    </w:p>
    <w:p w14:paraId="5C6FDC03" w14:textId="77777777" w:rsidR="00E85775" w:rsidRPr="004A3041" w:rsidRDefault="00E85775" w:rsidP="00C7548A"/>
    <w:p w14:paraId="4A584E82" w14:textId="3455C2AC" w:rsidR="00E85775" w:rsidRPr="004A3041" w:rsidRDefault="009E43F0" w:rsidP="000F7994">
      <w:pPr>
        <w:pStyle w:val="Titre2"/>
      </w:pPr>
      <w:bookmarkStart w:id="353" w:name="_Toc507666670"/>
      <w:bookmarkStart w:id="354" w:name="_Toc50109607"/>
      <w:bookmarkStart w:id="355" w:name="_Toc191549653"/>
      <w:bookmarkStart w:id="356" w:name="_Toc193727002"/>
      <w:bookmarkStart w:id="357" w:name="_Toc202194358"/>
      <w:r w:rsidRPr="004A3041">
        <w:t>14.2</w:t>
      </w:r>
      <w:r w:rsidR="00E85775" w:rsidRPr="004A3041">
        <w:t>. Protection du secret défense.</w:t>
      </w:r>
      <w:bookmarkEnd w:id="353"/>
      <w:bookmarkEnd w:id="354"/>
      <w:bookmarkEnd w:id="355"/>
      <w:bookmarkEnd w:id="356"/>
      <w:bookmarkEnd w:id="357"/>
    </w:p>
    <w:p w14:paraId="38C8AEE3" w14:textId="77777777" w:rsidR="00CE627B" w:rsidRPr="004A3041" w:rsidRDefault="00CE627B" w:rsidP="00CE627B">
      <w:pPr>
        <w:rPr>
          <w:lang w:val="x-none" w:eastAsia="x-none"/>
        </w:rPr>
      </w:pPr>
    </w:p>
    <w:p w14:paraId="05EA1642" w14:textId="4FE101FE" w:rsidR="00CE627B" w:rsidRPr="004A3041" w:rsidRDefault="004C4F4E" w:rsidP="00CE627B">
      <w:r w:rsidRPr="004A3041">
        <w:rPr>
          <w:b/>
        </w:rPr>
        <w:t>14</w:t>
      </w:r>
      <w:r w:rsidR="00377A0B" w:rsidRPr="004A3041">
        <w:rPr>
          <w:b/>
        </w:rPr>
        <w:t>.2</w:t>
      </w:r>
      <w:r w:rsidR="00CE627B" w:rsidRPr="004A3041">
        <w:rPr>
          <w:b/>
        </w:rPr>
        <w:t>.</w:t>
      </w:r>
      <w:r w:rsidRPr="004A3041">
        <w:rPr>
          <w:b/>
        </w:rPr>
        <w:t>1.</w:t>
      </w:r>
      <w:r w:rsidR="00CE627B" w:rsidRPr="004A3041">
        <w:t xml:space="preserve"> Dans le cadre des dispositions législatives et réglementaires en matière de protection du secret de la défense nationale, le titulaire s’engage à prendre toutes les mesures utiles pour assurer lors de l’exécution du contrat la protection des informations et supports classifiés qui peuvent être détenus dans le service, au profit duquel le contrat est exécuté ou dans tout lieu dans lequel ce contrat est exécuté.</w:t>
      </w:r>
    </w:p>
    <w:p w14:paraId="006482A6" w14:textId="77777777" w:rsidR="00CE627B" w:rsidRPr="004A3041" w:rsidRDefault="00CE627B" w:rsidP="00CE627B"/>
    <w:p w14:paraId="2AF4D546" w14:textId="7B8A0C9B" w:rsidR="00CE627B" w:rsidRPr="004A3041" w:rsidRDefault="004C4F4E" w:rsidP="00CE627B">
      <w:r w:rsidRPr="004A3041">
        <w:rPr>
          <w:b/>
        </w:rPr>
        <w:t>14.2.2.</w:t>
      </w:r>
      <w:r w:rsidRPr="004A3041">
        <w:t xml:space="preserve"> </w:t>
      </w:r>
      <w:r w:rsidR="00CE627B" w:rsidRPr="004A3041">
        <w:rPr>
          <w:b/>
        </w:rPr>
        <w:t>Le titulaire reconnaît :</w:t>
      </w:r>
    </w:p>
    <w:p w14:paraId="4B7C6B02" w14:textId="77777777" w:rsidR="0074576B" w:rsidRDefault="00CE627B" w:rsidP="004543CC">
      <w:pPr>
        <w:pStyle w:val="Paragraphedeliste"/>
        <w:numPr>
          <w:ilvl w:val="0"/>
          <w:numId w:val="16"/>
        </w:numPr>
      </w:pPr>
      <w:proofErr w:type="gramStart"/>
      <w:r w:rsidRPr="004A3041">
        <w:t>avoir</w:t>
      </w:r>
      <w:proofErr w:type="gramEnd"/>
      <w:r w:rsidRPr="004A3041">
        <w:t xml:space="preserve"> pris connaissance des articles 413-9 à 413-12 du code pénal ;</w:t>
      </w:r>
    </w:p>
    <w:p w14:paraId="4FB0325B" w14:textId="0E00B069" w:rsidR="00CE627B" w:rsidRPr="004A3041" w:rsidRDefault="00CE627B" w:rsidP="004543CC">
      <w:pPr>
        <w:pStyle w:val="Paragraphedeliste"/>
        <w:numPr>
          <w:ilvl w:val="0"/>
          <w:numId w:val="16"/>
        </w:numPr>
      </w:pPr>
      <w:proofErr w:type="gramStart"/>
      <w:r w:rsidRPr="004A3041">
        <w:t>qu’il</w:t>
      </w:r>
      <w:proofErr w:type="gramEnd"/>
      <w:r w:rsidRPr="004A3041">
        <w:t xml:space="preserve"> n’a pas à connaître ou détenir les informations couvertes par le secret de la défense nationale.</w:t>
      </w:r>
    </w:p>
    <w:p w14:paraId="3588BBF4" w14:textId="77777777" w:rsidR="00CE627B" w:rsidRPr="004A3041" w:rsidRDefault="00CE627B" w:rsidP="00CE627B"/>
    <w:p w14:paraId="599F52E2" w14:textId="613D917B" w:rsidR="00CE627B" w:rsidRPr="004A3041" w:rsidRDefault="004C4F4E" w:rsidP="00CE627B">
      <w:r w:rsidRPr="004A3041">
        <w:rPr>
          <w:b/>
        </w:rPr>
        <w:t>14.2.3.</w:t>
      </w:r>
      <w:r w:rsidRPr="004A3041">
        <w:t xml:space="preserve"> </w:t>
      </w:r>
      <w:r w:rsidR="00CE627B" w:rsidRPr="004A3041">
        <w:t>Le titulaire reconnaît avoir fait signer une déclaration individuelle à l’ensemble du personnel appelé, sous sa responsabilité à un titre quelconque, à intervenir pour son compte pour exécuter les prestations. Par ce document, le personnel atteste :</w:t>
      </w:r>
    </w:p>
    <w:p w14:paraId="503BA0BC" w14:textId="77777777" w:rsidR="00CE627B" w:rsidRPr="00C53615" w:rsidRDefault="00CE627B" w:rsidP="004543CC">
      <w:pPr>
        <w:pStyle w:val="Paragraphedeliste"/>
        <w:numPr>
          <w:ilvl w:val="0"/>
          <w:numId w:val="17"/>
        </w:numPr>
      </w:pPr>
      <w:proofErr w:type="gramStart"/>
      <w:r w:rsidRPr="00C53615">
        <w:t>avoir</w:t>
      </w:r>
      <w:proofErr w:type="gramEnd"/>
      <w:r w:rsidRPr="00C53615">
        <w:t xml:space="preserve"> pris connaissance des articles 413-9 à 413-12 du Code Pénal ;</w:t>
      </w:r>
    </w:p>
    <w:p w14:paraId="1A923713" w14:textId="77777777" w:rsidR="00CE627B" w:rsidRPr="00C53615" w:rsidRDefault="00CE627B" w:rsidP="004543CC">
      <w:pPr>
        <w:pStyle w:val="Paragraphedeliste"/>
        <w:numPr>
          <w:ilvl w:val="0"/>
          <w:numId w:val="17"/>
        </w:numPr>
      </w:pPr>
      <w:proofErr w:type="gramStart"/>
      <w:r w:rsidRPr="00C53615">
        <w:t>qu’il</w:t>
      </w:r>
      <w:proofErr w:type="gramEnd"/>
      <w:r w:rsidRPr="00C53615">
        <w:t xml:space="preserve"> n’a pas, sous peine de poursuites pénales, à connaître ou détenir des informations couvertes par le secret de la défense nationale.</w:t>
      </w:r>
    </w:p>
    <w:p w14:paraId="76578128" w14:textId="77777777" w:rsidR="00CE627B" w:rsidRPr="004A3041" w:rsidRDefault="00CE627B" w:rsidP="00CE627B"/>
    <w:p w14:paraId="1602D0A6" w14:textId="5A61C313" w:rsidR="00CE627B" w:rsidRPr="004A3041" w:rsidRDefault="004C4F4E" w:rsidP="00CE627B">
      <w:r w:rsidRPr="004A3041">
        <w:rPr>
          <w:b/>
        </w:rPr>
        <w:t>14.2.4.</w:t>
      </w:r>
      <w:r w:rsidRPr="004A3041">
        <w:t xml:space="preserve"> </w:t>
      </w:r>
      <w:r w:rsidR="00CE627B" w:rsidRPr="004A3041">
        <w:t>Le titulaire s’engage à ce que seules les personnes ayant préalablement souscrit la déclaration précitée accèdent au lieu d’exécution des prestations.</w:t>
      </w:r>
    </w:p>
    <w:p w14:paraId="050B2030" w14:textId="77777777" w:rsidR="00CE627B" w:rsidRPr="004A3041" w:rsidRDefault="00CE627B" w:rsidP="00CE627B"/>
    <w:p w14:paraId="16DE878A" w14:textId="1E03AE47" w:rsidR="00CE627B" w:rsidRPr="004A3041" w:rsidRDefault="004C4F4E" w:rsidP="00CE627B">
      <w:r w:rsidRPr="004A3041">
        <w:rPr>
          <w:b/>
        </w:rPr>
        <w:lastRenderedPageBreak/>
        <w:t>14.2.5.</w:t>
      </w:r>
      <w:r w:rsidRPr="004A3041">
        <w:t xml:space="preserve"> </w:t>
      </w:r>
      <w:r w:rsidR="00CE627B" w:rsidRPr="004A3041">
        <w:t xml:space="preserve">Le titulaire s’engage à remettre à l’autorité contractante représentée </w:t>
      </w:r>
      <w:r w:rsidR="00CE627B" w:rsidRPr="004A3041">
        <w:rPr>
          <w:color w:val="000000" w:themeColor="text1"/>
        </w:rPr>
        <w:t>par l’officier de sécurité du service désigné à l’article 5.1.2</w:t>
      </w:r>
      <w:r w:rsidR="00607320">
        <w:rPr>
          <w:color w:val="000000" w:themeColor="text1"/>
        </w:rPr>
        <w:t>.</w:t>
      </w:r>
      <w:r w:rsidR="00CE627B" w:rsidRPr="004A3041">
        <w:rPr>
          <w:color w:val="000000" w:themeColor="text1"/>
        </w:rPr>
        <w:t xml:space="preserve"> </w:t>
      </w:r>
      <w:proofErr w:type="gramStart"/>
      <w:r w:rsidR="00CE627B" w:rsidRPr="004A3041">
        <w:rPr>
          <w:color w:val="000000" w:themeColor="text1"/>
        </w:rPr>
        <w:t>du</w:t>
      </w:r>
      <w:proofErr w:type="gramEnd"/>
      <w:r w:rsidR="00CE627B" w:rsidRPr="004A3041">
        <w:rPr>
          <w:color w:val="000000" w:themeColor="text1"/>
        </w:rPr>
        <w:t xml:space="preserve"> présent document la ou les déclarations individuelles ci-dessus </w:t>
      </w:r>
      <w:r w:rsidR="00CE627B" w:rsidRPr="004A3041">
        <w:t>avant tout accès du personnel concerné au lieu d’exécution des prestations.</w:t>
      </w:r>
    </w:p>
    <w:p w14:paraId="72027227" w14:textId="77777777" w:rsidR="00CE627B" w:rsidRPr="004A3041" w:rsidRDefault="00CE627B" w:rsidP="00CE627B"/>
    <w:p w14:paraId="62E224C6" w14:textId="0DC87C25" w:rsidR="00CE627B" w:rsidRPr="004A3041" w:rsidRDefault="004C4F4E" w:rsidP="00CE627B">
      <w:r w:rsidRPr="004A3041">
        <w:rPr>
          <w:b/>
        </w:rPr>
        <w:t>14.2.6.</w:t>
      </w:r>
      <w:r w:rsidRPr="004A3041">
        <w:t xml:space="preserve"> </w:t>
      </w:r>
      <w:r w:rsidR="00CE627B" w:rsidRPr="004A3041">
        <w:t>Il ne peut être dérogé aux prescriptions ci-dessus, y compris en cas de remplacement inopiné, fortuit ou même urgent d’un personnel du titulaire.</w:t>
      </w:r>
    </w:p>
    <w:p w14:paraId="18A99B45" w14:textId="77777777" w:rsidR="00CE627B" w:rsidRPr="004A3041" w:rsidRDefault="00CE627B" w:rsidP="00CE627B"/>
    <w:p w14:paraId="3DB669A7" w14:textId="22FDE330" w:rsidR="00CE627B" w:rsidRPr="004A3041" w:rsidRDefault="004C4F4E" w:rsidP="00CE627B">
      <w:r w:rsidRPr="004A3041">
        <w:rPr>
          <w:b/>
        </w:rPr>
        <w:t>14.2.7.</w:t>
      </w:r>
      <w:r w:rsidRPr="004A3041">
        <w:t xml:space="preserve"> </w:t>
      </w:r>
      <w:r w:rsidR="00CE627B" w:rsidRPr="004A3041">
        <w:t>Le non-respect ou l’inobservation par le titulaire de ces mesures de sécurité, même dans les cas où elles résultent d’une imprudence ou d’une négligence, peut entraîner le prononcé d’une sanction contractuelle, sans préjudice des sanctions pénales.</w:t>
      </w:r>
    </w:p>
    <w:p w14:paraId="19FFFF5E" w14:textId="77777777" w:rsidR="00CE627B" w:rsidRPr="004A3041" w:rsidRDefault="00CE627B" w:rsidP="00CE627B"/>
    <w:p w14:paraId="0CF46882" w14:textId="2CAB29B2" w:rsidR="00CE627B" w:rsidRPr="004A3041" w:rsidRDefault="00CE627B" w:rsidP="00CE627B">
      <w:pPr>
        <w:pStyle w:val="Titre2"/>
        <w:rPr>
          <w:lang w:val="fr-FR"/>
        </w:rPr>
      </w:pPr>
      <w:bookmarkStart w:id="358" w:name="_Toc507666671"/>
      <w:bookmarkStart w:id="359" w:name="_Toc50109608"/>
      <w:bookmarkStart w:id="360" w:name="_Toc94694226"/>
      <w:bookmarkStart w:id="361" w:name="_Toc191549654"/>
      <w:bookmarkStart w:id="362" w:name="_Toc193727003"/>
      <w:bookmarkStart w:id="363" w:name="_Toc202194359"/>
      <w:r w:rsidRPr="004A3041">
        <w:t>1</w:t>
      </w:r>
      <w:r w:rsidR="009600BE" w:rsidRPr="004A3041">
        <w:rPr>
          <w:lang w:val="fr-FR"/>
        </w:rPr>
        <w:t>4</w:t>
      </w:r>
      <w:r w:rsidRPr="004A3041">
        <w:t>.3.</w:t>
      </w:r>
      <w:bookmarkEnd w:id="358"/>
      <w:bookmarkEnd w:id="359"/>
      <w:r w:rsidRPr="004A3041">
        <w:rPr>
          <w:lang w:val="fr-FR"/>
        </w:rPr>
        <w:t xml:space="preserve"> Dispositions relatives à l’accès aux emprises</w:t>
      </w:r>
      <w:bookmarkEnd w:id="360"/>
      <w:bookmarkEnd w:id="361"/>
      <w:bookmarkEnd w:id="362"/>
      <w:bookmarkEnd w:id="363"/>
    </w:p>
    <w:p w14:paraId="3D6B67E8" w14:textId="1D0D0694" w:rsidR="00194E9B" w:rsidRPr="004A3041" w:rsidRDefault="00194E9B" w:rsidP="00194E9B">
      <w:pPr>
        <w:rPr>
          <w:lang w:eastAsia="x-none"/>
        </w:rPr>
      </w:pPr>
    </w:p>
    <w:p w14:paraId="209FFE96" w14:textId="65111E7A" w:rsidR="00474D0C" w:rsidRPr="004A3041" w:rsidRDefault="00194E9B" w:rsidP="00474D0C">
      <w:pPr>
        <w:pStyle w:val="Titre6"/>
      </w:pPr>
      <w:bookmarkStart w:id="364" w:name="_Toc89782031"/>
      <w:bookmarkStart w:id="365" w:name="_Toc94875166"/>
      <w:r w:rsidRPr="004A3041">
        <w:t>14.3.1</w:t>
      </w:r>
      <w:r w:rsidRPr="004A3041">
        <w:rPr>
          <w:lang w:val="fr-FR"/>
        </w:rPr>
        <w:t>.</w:t>
      </w:r>
      <w:r w:rsidRPr="004A3041">
        <w:t xml:space="preserve"> Conditions d’accès aux locaux de la personne publique</w:t>
      </w:r>
      <w:bookmarkEnd w:id="364"/>
      <w:bookmarkEnd w:id="365"/>
      <w:r w:rsidRPr="004A3041">
        <w:t xml:space="preserve"> </w:t>
      </w:r>
    </w:p>
    <w:p w14:paraId="1D299BB6" w14:textId="77777777" w:rsidR="00474D0C" w:rsidRPr="004A3041" w:rsidRDefault="00474D0C" w:rsidP="00474D0C">
      <w:pPr>
        <w:rPr>
          <w:rFonts w:cs="Arial"/>
        </w:rPr>
      </w:pPr>
      <w:r w:rsidRPr="004A3041">
        <w:rPr>
          <w:rFonts w:cs="Arial"/>
        </w:rPr>
        <w:t xml:space="preserve">Le titulaire reconnait avoir pris connaissance que certains lieux d’exécution sont affectés à l’autorité militaire ou placés sous son contrôle. </w:t>
      </w:r>
    </w:p>
    <w:p w14:paraId="60475FF8" w14:textId="77777777" w:rsidR="00474D0C" w:rsidRPr="004A3041" w:rsidRDefault="00474D0C" w:rsidP="00474D0C">
      <w:pPr>
        <w:rPr>
          <w:rFonts w:cs="Arial"/>
        </w:rPr>
      </w:pPr>
    </w:p>
    <w:p w14:paraId="2D39988B" w14:textId="4C36CFE3" w:rsidR="00474D0C" w:rsidRPr="004A3041" w:rsidRDefault="00474D0C" w:rsidP="00474D0C">
      <w:pPr>
        <w:rPr>
          <w:rFonts w:cs="Arial"/>
        </w:rPr>
      </w:pPr>
      <w:r w:rsidRPr="004A3041">
        <w:rPr>
          <w:rFonts w:cs="Arial"/>
        </w:rPr>
        <w:t>Le titulaire avise ses sous-traitants de ce que les obligations énoncées au présent article leurs sont applicables et restent responsables du respect de celles-ci.</w:t>
      </w:r>
    </w:p>
    <w:p w14:paraId="6DD211D3" w14:textId="77777777" w:rsidR="00474D0C" w:rsidRPr="004A3041" w:rsidRDefault="00474D0C" w:rsidP="00474D0C">
      <w:pPr>
        <w:rPr>
          <w:rFonts w:cs="Arial"/>
        </w:rPr>
      </w:pPr>
    </w:p>
    <w:p w14:paraId="19DCF81A" w14:textId="409F7592" w:rsidR="00474D0C" w:rsidRPr="004A3041" w:rsidRDefault="001F4617" w:rsidP="001F4617">
      <w:pPr>
        <w:pStyle w:val="Titre6"/>
      </w:pPr>
      <w:r>
        <w:rPr>
          <w:lang w:val="fr-FR"/>
        </w:rPr>
        <w:t xml:space="preserve">14.3.2. </w:t>
      </w:r>
      <w:r w:rsidR="00474D0C" w:rsidRPr="004A3041">
        <w:t>Conditions d’accès au site pour les personnes physiques</w:t>
      </w:r>
    </w:p>
    <w:p w14:paraId="647E5F92" w14:textId="3242C6EA" w:rsidR="00194E9B" w:rsidRPr="004A3041" w:rsidRDefault="00194E9B" w:rsidP="00194E9B">
      <w:r w:rsidRPr="004A3041">
        <w:t xml:space="preserve">Seuls peuvent accéder au site les personnels ayant fait l’objet d’une autorisation d’accès par la personne publique. </w:t>
      </w:r>
    </w:p>
    <w:p w14:paraId="5F255B66" w14:textId="77777777" w:rsidR="00194E9B" w:rsidRPr="004A3041" w:rsidRDefault="00194E9B" w:rsidP="00194E9B"/>
    <w:p w14:paraId="6A25A8E2" w14:textId="18209EB2" w:rsidR="00194E9B" w:rsidRPr="004A3041" w:rsidRDefault="00194E9B" w:rsidP="00194E9B">
      <w:r w:rsidRPr="004A3041">
        <w:t>Informat</w:t>
      </w:r>
      <w:r w:rsidR="004C4F4E" w:rsidRPr="004A3041">
        <w:t>ions des personnels concernés : l</w:t>
      </w:r>
      <w:r w:rsidRPr="004A3041">
        <w:t>e titulaire s’engage à informer les personnels devant participer aux prestations du présent accord-cadre ayant besoin d’accéder aux locaux de la personne publique visés ci-dessus :</w:t>
      </w:r>
    </w:p>
    <w:p w14:paraId="41CCD1C6" w14:textId="7863F345" w:rsidR="00194E9B" w:rsidRPr="004A3041" w:rsidRDefault="00194E9B" w:rsidP="004543CC">
      <w:pPr>
        <w:pStyle w:val="Paragraphedeliste"/>
        <w:numPr>
          <w:ilvl w:val="0"/>
          <w:numId w:val="18"/>
        </w:numPr>
        <w:tabs>
          <w:tab w:val="left" w:pos="284"/>
        </w:tabs>
        <w:spacing w:before="120"/>
      </w:pPr>
      <w:proofErr w:type="gramStart"/>
      <w:r w:rsidRPr="004A3041">
        <w:t>qu’ils</w:t>
      </w:r>
      <w:proofErr w:type="gramEnd"/>
      <w:r w:rsidRPr="004A3041">
        <w:t xml:space="preserve">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9987371" w14:textId="43C563FB" w:rsidR="00194E9B" w:rsidRPr="004A3041" w:rsidRDefault="00194E9B" w:rsidP="004543CC">
      <w:pPr>
        <w:pStyle w:val="Paragraphedeliste"/>
        <w:numPr>
          <w:ilvl w:val="0"/>
          <w:numId w:val="18"/>
        </w:numPr>
        <w:tabs>
          <w:tab w:val="left" w:pos="284"/>
        </w:tabs>
        <w:spacing w:before="120"/>
      </w:pPr>
      <w:proofErr w:type="gramStart"/>
      <w:r w:rsidRPr="004A3041">
        <w:t>qu’ils</w:t>
      </w:r>
      <w:proofErr w:type="gramEnd"/>
      <w:r w:rsidRPr="004A3041">
        <w:t xml:space="preserve"> devront se conformer strictement au règlement intérieur, aux règles de sécurité et de contrôle en vigueur dans l’établissement dans lequel sont exécutées les prestations et n’accéder qu’aux seuls locaux et installations concernés par l’accord-cadre.</w:t>
      </w:r>
    </w:p>
    <w:p w14:paraId="1891A014" w14:textId="77777777" w:rsidR="00194E9B" w:rsidRPr="004A3041" w:rsidRDefault="00194E9B" w:rsidP="00194E9B"/>
    <w:p w14:paraId="25B6D391" w14:textId="77777777" w:rsidR="00194E9B" w:rsidRPr="004A3041" w:rsidRDefault="00194E9B" w:rsidP="00194E9B">
      <w:r w:rsidRPr="004A3041">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71DF3345" w14:textId="77777777" w:rsidR="00194E9B" w:rsidRPr="004A3041" w:rsidRDefault="00194E9B" w:rsidP="00194E9B"/>
    <w:p w14:paraId="17C21E15" w14:textId="5C027E26" w:rsidR="00194E9B" w:rsidRPr="004A3041" w:rsidRDefault="00194E9B" w:rsidP="00194E9B">
      <w:r w:rsidRPr="004A3041">
        <w:t>Le titulaire s’engage à ne présenter sur le site que des personnels appartenant à son entreprise ou à un sous-traitant qui auront préalablement fait l’objet d’une autorisation d’accès.</w:t>
      </w:r>
    </w:p>
    <w:p w14:paraId="2F1FF446" w14:textId="77777777" w:rsidR="004C4F4E" w:rsidRPr="004A3041" w:rsidRDefault="004C4F4E" w:rsidP="004C4F4E">
      <w:pPr>
        <w:rPr>
          <w:rFonts w:cs="Arial"/>
        </w:rPr>
      </w:pPr>
    </w:p>
    <w:p w14:paraId="77EAFE56" w14:textId="5DC3EAE1" w:rsidR="004C4F4E" w:rsidRPr="001F4617" w:rsidRDefault="001F4617" w:rsidP="001F4617">
      <w:pPr>
        <w:pStyle w:val="Titre6"/>
        <w:rPr>
          <w:lang w:val="fr-FR"/>
        </w:rPr>
      </w:pPr>
      <w:r>
        <w:rPr>
          <w:lang w:val="fr-FR"/>
        </w:rPr>
        <w:t>14.3.3.</w:t>
      </w:r>
      <w:r w:rsidR="004C4F4E" w:rsidRPr="001F4617">
        <w:rPr>
          <w:lang w:val="fr-FR"/>
        </w:rPr>
        <w:t xml:space="preserve"> Conditions d’accès au site pour les véhicules</w:t>
      </w:r>
    </w:p>
    <w:p w14:paraId="6D22E697" w14:textId="77777777" w:rsidR="0047681E" w:rsidRDefault="0047681E" w:rsidP="004C4F4E">
      <w:pPr>
        <w:rPr>
          <w:rFonts w:cs="Arial"/>
        </w:rPr>
      </w:pPr>
    </w:p>
    <w:p w14:paraId="0D2C3270" w14:textId="2B801E9B" w:rsidR="004C4F4E" w:rsidRPr="004A3041" w:rsidRDefault="004C4F4E" w:rsidP="004C4F4E">
      <w:pPr>
        <w:rPr>
          <w:rFonts w:cs="Arial"/>
        </w:rPr>
      </w:pPr>
      <w:r w:rsidRPr="004A3041">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1759EEEA" w14:textId="77777777" w:rsidR="00CE627B" w:rsidRPr="004A3041" w:rsidRDefault="00CE627B" w:rsidP="00CE627B"/>
    <w:p w14:paraId="702F3682" w14:textId="05550394" w:rsidR="00CE627B" w:rsidRPr="004A3041" w:rsidRDefault="001F4617" w:rsidP="001F4617">
      <w:pPr>
        <w:pStyle w:val="Titre6"/>
      </w:pPr>
      <w:bookmarkStart w:id="366" w:name="_Toc507666672"/>
      <w:bookmarkStart w:id="367" w:name="_Toc50109609"/>
      <w:bookmarkStart w:id="368" w:name="_Toc94694227"/>
      <w:r>
        <w:rPr>
          <w:lang w:val="fr-FR"/>
        </w:rPr>
        <w:t xml:space="preserve">14.3.4. </w:t>
      </w:r>
      <w:r w:rsidR="00474D0C" w:rsidRPr="004A3041">
        <w:rPr>
          <w:lang w:val="fr-FR"/>
        </w:rPr>
        <w:t>Disposition</w:t>
      </w:r>
      <w:r>
        <w:rPr>
          <w:lang w:val="fr-FR"/>
        </w:rPr>
        <w:t>s</w:t>
      </w:r>
      <w:r w:rsidR="00474D0C" w:rsidRPr="004A3041">
        <w:rPr>
          <w:lang w:val="fr-FR"/>
        </w:rPr>
        <w:t xml:space="preserve"> relatives à</w:t>
      </w:r>
      <w:r w:rsidR="00CE627B" w:rsidRPr="001F4617">
        <w:rPr>
          <w:lang w:val="fr-FR"/>
        </w:rPr>
        <w:t xml:space="preserve"> </w:t>
      </w:r>
      <w:r w:rsidR="00097A1D" w:rsidRPr="004A3041">
        <w:rPr>
          <w:lang w:val="fr-FR"/>
        </w:rPr>
        <w:t xml:space="preserve">un </w:t>
      </w:r>
      <w:r w:rsidR="00097A1D" w:rsidRPr="001F4617">
        <w:rPr>
          <w:lang w:val="fr-FR"/>
        </w:rPr>
        <w:t>terrain</w:t>
      </w:r>
      <w:r w:rsidR="00CE627B" w:rsidRPr="001F4617">
        <w:rPr>
          <w:lang w:val="fr-FR"/>
        </w:rPr>
        <w:t xml:space="preserve"> militaire</w:t>
      </w:r>
      <w:bookmarkEnd w:id="366"/>
      <w:bookmarkEnd w:id="367"/>
      <w:bookmarkEnd w:id="368"/>
    </w:p>
    <w:p w14:paraId="5E4B1F92" w14:textId="77777777" w:rsidR="00CE627B" w:rsidRPr="004A3041" w:rsidRDefault="00CE627B" w:rsidP="00CE627B"/>
    <w:p w14:paraId="0307181B" w14:textId="77777777" w:rsidR="00CE627B" w:rsidRPr="004A3041" w:rsidRDefault="00CE627B" w:rsidP="00CE627B">
      <w:r w:rsidRPr="004A3041">
        <w:t xml:space="preserve">Le titulaire reconnait avoir pris connaissance que certains lieux d’exécution sont affectés à l’autorité militaire ou placés sous son contrôle et constituent des terrains militaires. </w:t>
      </w:r>
    </w:p>
    <w:p w14:paraId="42348525" w14:textId="77777777" w:rsidR="00CE627B" w:rsidRPr="004A3041" w:rsidRDefault="00CE627B" w:rsidP="00CE627B"/>
    <w:p w14:paraId="73E4C544" w14:textId="464D620F" w:rsidR="00CE627B" w:rsidRPr="001F4617" w:rsidRDefault="00097A1D" w:rsidP="001F4617">
      <w:pPr>
        <w:pStyle w:val="Titre6"/>
        <w:rPr>
          <w:lang w:val="fr-FR"/>
        </w:rPr>
      </w:pPr>
      <w:r w:rsidRPr="001F4617">
        <w:rPr>
          <w:lang w:val="fr-FR"/>
        </w:rPr>
        <w:t>14.3.</w:t>
      </w:r>
      <w:r w:rsidR="001F4617">
        <w:rPr>
          <w:lang w:val="fr-FR"/>
        </w:rPr>
        <w:t>5</w:t>
      </w:r>
      <w:r w:rsidRPr="001F4617">
        <w:rPr>
          <w:lang w:val="fr-FR"/>
        </w:rPr>
        <w:t>. Dispositions générales </w:t>
      </w:r>
    </w:p>
    <w:p w14:paraId="2A70B6F8" w14:textId="77777777" w:rsidR="00CE627B" w:rsidRPr="004A3041" w:rsidRDefault="00CE627B" w:rsidP="00CE627B"/>
    <w:p w14:paraId="412805E9" w14:textId="3AF1DE3B" w:rsidR="00CE627B" w:rsidRPr="004A3041" w:rsidRDefault="00CE627B" w:rsidP="00CE627B">
      <w:r w:rsidRPr="004A3041">
        <w:t xml:space="preserve">Seuls peuvent accéder au site les personnels ayant fait l’objet d’une autorisation d’accès transmise par écrit au titulaire par l’officier de sécurité du service </w:t>
      </w:r>
      <w:r w:rsidRPr="004A3041">
        <w:rPr>
          <w:color w:val="000000" w:themeColor="text1"/>
        </w:rPr>
        <w:t>désigné à l’article 5.1.2</w:t>
      </w:r>
      <w:r w:rsidR="00607320">
        <w:rPr>
          <w:color w:val="000000" w:themeColor="text1"/>
        </w:rPr>
        <w:t>.</w:t>
      </w:r>
      <w:r w:rsidRPr="004A3041">
        <w:rPr>
          <w:color w:val="000000" w:themeColor="text1"/>
        </w:rPr>
        <w:t xml:space="preserve"> </w:t>
      </w:r>
      <w:proofErr w:type="gramStart"/>
      <w:r w:rsidRPr="004A3041">
        <w:rPr>
          <w:color w:val="000000" w:themeColor="text1"/>
        </w:rPr>
        <w:t>du</w:t>
      </w:r>
      <w:proofErr w:type="gramEnd"/>
      <w:r w:rsidRPr="004A3041">
        <w:rPr>
          <w:color w:val="000000" w:themeColor="text1"/>
        </w:rPr>
        <w:t xml:space="preserve"> présent </w:t>
      </w:r>
      <w:r w:rsidRPr="004A3041">
        <w:t>document. Cette autorisation requiert le respect des mesures mentionnées ci-dessous.</w:t>
      </w:r>
    </w:p>
    <w:p w14:paraId="37778FDD" w14:textId="6F48FAB0" w:rsidR="00D86C2E" w:rsidRDefault="00D86C2E">
      <w:pPr>
        <w:jc w:val="left"/>
      </w:pPr>
      <w:r>
        <w:br w:type="page"/>
      </w:r>
    </w:p>
    <w:p w14:paraId="5DC61225" w14:textId="77777777" w:rsidR="00CE627B" w:rsidRPr="004A3041" w:rsidRDefault="00CE627B" w:rsidP="00CE627B"/>
    <w:p w14:paraId="00D6F16C" w14:textId="24E22E31" w:rsidR="00CE627B" w:rsidRPr="001F4617" w:rsidRDefault="00097A1D" w:rsidP="001F4617">
      <w:pPr>
        <w:pStyle w:val="Titre6"/>
        <w:rPr>
          <w:lang w:val="fr-FR"/>
        </w:rPr>
      </w:pPr>
      <w:r w:rsidRPr="001F4617">
        <w:rPr>
          <w:lang w:val="fr-FR"/>
        </w:rPr>
        <w:t>14.3.</w:t>
      </w:r>
      <w:r w:rsidR="001F4617">
        <w:rPr>
          <w:lang w:val="fr-FR"/>
        </w:rPr>
        <w:t>6</w:t>
      </w:r>
      <w:r w:rsidRPr="001F4617">
        <w:rPr>
          <w:lang w:val="fr-FR"/>
        </w:rPr>
        <w:t xml:space="preserve">. </w:t>
      </w:r>
      <w:r w:rsidR="00CE627B" w:rsidRPr="001F4617">
        <w:rPr>
          <w:lang w:val="fr-FR"/>
        </w:rPr>
        <w:t>Informations des personnels concernés</w:t>
      </w:r>
      <w:r w:rsidRPr="001F4617">
        <w:rPr>
          <w:lang w:val="fr-FR"/>
        </w:rPr>
        <w:t> </w:t>
      </w:r>
    </w:p>
    <w:p w14:paraId="50F8716F" w14:textId="77777777" w:rsidR="00CE627B" w:rsidRPr="004A3041" w:rsidRDefault="00CE627B" w:rsidP="00CE627B"/>
    <w:p w14:paraId="662487D0" w14:textId="77777777" w:rsidR="00CE627B" w:rsidRPr="004A3041" w:rsidRDefault="00CE627B" w:rsidP="00CE627B">
      <w:r w:rsidRPr="004A3041">
        <w:t xml:space="preserve">Le titulaire s’engage à informer les personnels devant participer aux prestations du présent </w:t>
      </w:r>
      <w:r w:rsidR="004735BC" w:rsidRPr="004A3041">
        <w:t>accord-cadre</w:t>
      </w:r>
      <w:r w:rsidRPr="004A3041">
        <w:t xml:space="preserve"> ayant besoin d’accéder au terrain militaire visé ci-dessus :</w:t>
      </w:r>
    </w:p>
    <w:p w14:paraId="227B2FB9" w14:textId="08D27917" w:rsidR="00CE627B" w:rsidRPr="004A3041" w:rsidRDefault="00CE627B" w:rsidP="004543CC">
      <w:pPr>
        <w:pStyle w:val="Paragraphedeliste"/>
        <w:numPr>
          <w:ilvl w:val="0"/>
          <w:numId w:val="19"/>
        </w:numPr>
        <w:tabs>
          <w:tab w:val="left" w:pos="284"/>
        </w:tabs>
      </w:pPr>
      <w:proofErr w:type="gramStart"/>
      <w:r w:rsidRPr="004A3041">
        <w:t>qu’ils</w:t>
      </w:r>
      <w:proofErr w:type="gramEnd"/>
      <w:r w:rsidRPr="004A3041">
        <w:t xml:space="preserve">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6AE29B08" w14:textId="28ECD60E" w:rsidR="00CE627B" w:rsidRPr="004A3041" w:rsidRDefault="00CE627B" w:rsidP="004543CC">
      <w:pPr>
        <w:pStyle w:val="Paragraphedeliste"/>
        <w:numPr>
          <w:ilvl w:val="0"/>
          <w:numId w:val="19"/>
        </w:numPr>
        <w:tabs>
          <w:tab w:val="left" w:pos="284"/>
        </w:tabs>
      </w:pPr>
      <w:proofErr w:type="gramStart"/>
      <w:r w:rsidRPr="004A3041">
        <w:t>qu’ils</w:t>
      </w:r>
      <w:proofErr w:type="gramEnd"/>
      <w:r w:rsidRPr="004A3041">
        <w:t xml:space="preserve"> devront se conformer strictement au règlement intérieur, aux règles de sécurité et de contrôle en vigueur dans l’établissement dans lequel sont exécutées les prestations et n’accéder qu’aux seuls locaux et installations concernés par le marché.</w:t>
      </w:r>
    </w:p>
    <w:p w14:paraId="12625F0C" w14:textId="77777777" w:rsidR="00CE627B" w:rsidRPr="004A3041" w:rsidRDefault="00CE627B" w:rsidP="00CE627B"/>
    <w:p w14:paraId="62E4FA71" w14:textId="77777777"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0568ABE7" w14:textId="77777777" w:rsidR="00CE627B" w:rsidRPr="004A3041" w:rsidRDefault="00CE627B" w:rsidP="00CE627B"/>
    <w:p w14:paraId="1B977125" w14:textId="34D7BFC4" w:rsidR="00CE627B" w:rsidRPr="004A3041" w:rsidRDefault="00CE627B" w:rsidP="00CE627B">
      <w:pPr>
        <w:pStyle w:val="Titre6"/>
        <w:rPr>
          <w:lang w:val="fr-FR"/>
        </w:rPr>
      </w:pPr>
      <w:bookmarkStart w:id="369" w:name="_Toc507666673"/>
      <w:bookmarkStart w:id="370" w:name="_Toc50109610"/>
      <w:bookmarkStart w:id="371" w:name="_Toc94694228"/>
      <w:r w:rsidRPr="004A3041">
        <w:t>1</w:t>
      </w:r>
      <w:r w:rsidR="009600BE" w:rsidRPr="004A3041">
        <w:rPr>
          <w:lang w:val="fr-FR"/>
        </w:rPr>
        <w:t>4</w:t>
      </w:r>
      <w:r w:rsidRPr="004A3041">
        <w:t>.</w:t>
      </w:r>
      <w:r w:rsidR="001F4617">
        <w:rPr>
          <w:lang w:val="fr-FR"/>
        </w:rPr>
        <w:t>4</w:t>
      </w:r>
      <w:r w:rsidRPr="004A3041">
        <w:t>. Dispositions relatives à l’accès à un</w:t>
      </w:r>
      <w:bookmarkEnd w:id="369"/>
      <w:bookmarkEnd w:id="370"/>
      <w:r w:rsidRPr="004A3041">
        <w:t>e zone protégée</w:t>
      </w:r>
      <w:bookmarkEnd w:id="371"/>
    </w:p>
    <w:p w14:paraId="1BDC6313" w14:textId="77777777" w:rsidR="00CE627B" w:rsidRPr="004A3041" w:rsidRDefault="00CE627B" w:rsidP="00CE627B"/>
    <w:p w14:paraId="70D18014" w14:textId="77777777" w:rsidR="00CE627B" w:rsidRPr="004A3041" w:rsidRDefault="00CE627B" w:rsidP="00CE627B">
      <w:r w:rsidRPr="004A3041">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p>
    <w:p w14:paraId="302B779A" w14:textId="77777777" w:rsidR="00CE627B" w:rsidRPr="004A3041" w:rsidRDefault="00CE627B" w:rsidP="00CE627B"/>
    <w:p w14:paraId="0E981DFF" w14:textId="1E88489C" w:rsidR="00CE627B" w:rsidRPr="004A3041" w:rsidRDefault="00AD13CC" w:rsidP="001F4617">
      <w:pPr>
        <w:pStyle w:val="Titre6"/>
      </w:pPr>
      <w:r w:rsidRPr="001F4617">
        <w:rPr>
          <w:lang w:val="fr-FR"/>
        </w:rPr>
        <w:t>14.</w:t>
      </w:r>
      <w:r w:rsidR="001F4617">
        <w:rPr>
          <w:lang w:val="fr-FR"/>
        </w:rPr>
        <w:t>4.1</w:t>
      </w:r>
      <w:r w:rsidRPr="001F4617">
        <w:rPr>
          <w:lang w:val="fr-FR"/>
        </w:rPr>
        <w:t xml:space="preserve">. </w:t>
      </w:r>
      <w:r w:rsidR="00CE627B" w:rsidRPr="001F4617">
        <w:rPr>
          <w:lang w:val="fr-FR"/>
        </w:rPr>
        <w:t>Dispositions générales</w:t>
      </w:r>
      <w:r w:rsidRPr="001F4617">
        <w:rPr>
          <w:lang w:val="fr-FR"/>
        </w:rPr>
        <w:t> </w:t>
      </w:r>
    </w:p>
    <w:p w14:paraId="7CC38B50" w14:textId="77777777" w:rsidR="00CE627B" w:rsidRPr="004A3041" w:rsidRDefault="00CE627B" w:rsidP="00CE627B"/>
    <w:p w14:paraId="74C4676F" w14:textId="77777777" w:rsidR="00CE627B" w:rsidRPr="004A3041" w:rsidRDefault="00CE627B" w:rsidP="00CE627B">
      <w:r w:rsidRPr="004A3041">
        <w:t>Seuls peuvent accéder au site les personnels ayant fait l’objet d’une autorisation d’accès transmise par écrit au titulaire par l’officier de sécurité compétent. Cette autorisation requiert le respect des mesures mentionnées ci-dessous.</w:t>
      </w:r>
    </w:p>
    <w:p w14:paraId="2DC0F267" w14:textId="77777777" w:rsidR="00CE627B" w:rsidRPr="004A3041" w:rsidRDefault="00CE627B" w:rsidP="00CE627B"/>
    <w:p w14:paraId="5E20349B" w14:textId="7158EE4D" w:rsidR="00CE627B" w:rsidRPr="001F4617" w:rsidRDefault="00AD13CC" w:rsidP="001F4617">
      <w:pPr>
        <w:pStyle w:val="Titre6"/>
        <w:rPr>
          <w:lang w:val="fr-FR"/>
        </w:rPr>
      </w:pPr>
      <w:r w:rsidRPr="001F4617">
        <w:rPr>
          <w:lang w:val="fr-FR"/>
        </w:rPr>
        <w:t>14.</w:t>
      </w:r>
      <w:r w:rsidR="001F4617">
        <w:rPr>
          <w:lang w:val="fr-FR"/>
        </w:rPr>
        <w:t>4</w:t>
      </w:r>
      <w:r w:rsidRPr="001F4617">
        <w:rPr>
          <w:lang w:val="fr-FR"/>
        </w:rPr>
        <w:t xml:space="preserve">.2. </w:t>
      </w:r>
      <w:r w:rsidR="00CE627B" w:rsidRPr="001F4617">
        <w:rPr>
          <w:lang w:val="fr-FR"/>
        </w:rPr>
        <w:t>Informations des personnels concernés</w:t>
      </w:r>
      <w:r w:rsidRPr="001F4617">
        <w:rPr>
          <w:lang w:val="fr-FR"/>
        </w:rPr>
        <w:t> </w:t>
      </w:r>
    </w:p>
    <w:p w14:paraId="148EFA53" w14:textId="77777777" w:rsidR="00CE627B" w:rsidRPr="004A3041" w:rsidRDefault="00CE627B" w:rsidP="00CE627B"/>
    <w:p w14:paraId="4C25F7BA" w14:textId="77777777" w:rsidR="00CE627B" w:rsidRPr="004A3041" w:rsidRDefault="00CE627B" w:rsidP="00CE627B">
      <w:r w:rsidRPr="004A3041">
        <w:t>Le titulaire s’engage à informer les personnels devant participer aux prestations du présent contrat ayant besoin d’accéder à la zone protégée :</w:t>
      </w:r>
    </w:p>
    <w:p w14:paraId="6EEE1F54" w14:textId="7B12CDB0" w:rsidR="00AD13CC" w:rsidRPr="004A3041" w:rsidRDefault="00CE627B" w:rsidP="004543CC">
      <w:pPr>
        <w:pStyle w:val="Paragraphedeliste"/>
        <w:numPr>
          <w:ilvl w:val="0"/>
          <w:numId w:val="20"/>
        </w:numPr>
        <w:tabs>
          <w:tab w:val="left" w:pos="284"/>
        </w:tabs>
        <w:spacing w:after="120"/>
      </w:pPr>
      <w:proofErr w:type="gramStart"/>
      <w:r w:rsidRPr="004A3041">
        <w:t>qu’ils</w:t>
      </w:r>
      <w:proofErr w:type="gramEnd"/>
      <w:r w:rsidRPr="004A3041">
        <w:t xml:space="preserve">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w:t>
      </w:r>
      <w:r w:rsidR="00AD13CC" w:rsidRPr="004A3041">
        <w:t>rocédures judiciaires en cours.</w:t>
      </w:r>
    </w:p>
    <w:p w14:paraId="56DC956C" w14:textId="74A93C7F" w:rsidR="00CE627B" w:rsidRPr="004A3041" w:rsidRDefault="00CE627B" w:rsidP="004543CC">
      <w:pPr>
        <w:pStyle w:val="Paragraphedeliste"/>
        <w:numPr>
          <w:ilvl w:val="0"/>
          <w:numId w:val="20"/>
        </w:numPr>
        <w:tabs>
          <w:tab w:val="left" w:pos="284"/>
        </w:tabs>
      </w:pPr>
      <w:proofErr w:type="gramStart"/>
      <w:r w:rsidRPr="004A3041">
        <w:t>qu’ils</w:t>
      </w:r>
      <w:proofErr w:type="gramEnd"/>
      <w:r w:rsidRPr="004A3041">
        <w:t xml:space="preserve"> devront se conformer strictement au règlement intérieur, aux règles de sécurité et de contrôle en vigueur dans l’établissement dans lequel sont exécutées les prestations et n’accéder qu’aux seuls locaux et installations concernés par le contrat.</w:t>
      </w:r>
    </w:p>
    <w:p w14:paraId="675D2C78" w14:textId="77777777" w:rsidR="00CE627B" w:rsidRPr="004A3041" w:rsidRDefault="00CE627B" w:rsidP="00CE627B"/>
    <w:p w14:paraId="64E44F1F" w14:textId="72CD44CE" w:rsidR="00706315" w:rsidRPr="004A3041" w:rsidRDefault="00CE627B" w:rsidP="00CE627B">
      <w:r w:rsidRPr="004A3041">
        <w:t>Le titulaire s’engage à ne présenter sur le site que des personnels appartenant à son entreprise ou à un sous-traitant qui auront préalablement fait l’objet d’une autorisation d’accès.</w:t>
      </w:r>
    </w:p>
    <w:p w14:paraId="5204D94B" w14:textId="77777777" w:rsidR="00CE627B" w:rsidRPr="004A3041" w:rsidRDefault="00CE627B" w:rsidP="00CE627B"/>
    <w:p w14:paraId="1F10EC89" w14:textId="5A5310DA" w:rsidR="00CE627B" w:rsidRPr="004A3041" w:rsidRDefault="00CE627B" w:rsidP="00CE627B">
      <w:pPr>
        <w:pStyle w:val="Titre6"/>
      </w:pPr>
      <w:bookmarkStart w:id="372" w:name="_Toc507666674"/>
      <w:bookmarkStart w:id="373" w:name="_Toc50109611"/>
      <w:bookmarkStart w:id="374" w:name="_Toc94694229"/>
      <w:r w:rsidRPr="004A3041">
        <w:t>1</w:t>
      </w:r>
      <w:r w:rsidR="009600BE" w:rsidRPr="001F4617">
        <w:t>4</w:t>
      </w:r>
      <w:r w:rsidRPr="004A3041">
        <w:t>.</w:t>
      </w:r>
      <w:r w:rsidR="001F4617">
        <w:rPr>
          <w:lang w:val="fr-FR"/>
        </w:rPr>
        <w:t>5</w:t>
      </w:r>
      <w:r w:rsidRPr="004A3041">
        <w:t>. Dispositions relatives à l’accès à une Zone réservée</w:t>
      </w:r>
      <w:bookmarkEnd w:id="372"/>
      <w:bookmarkEnd w:id="373"/>
      <w:bookmarkEnd w:id="374"/>
    </w:p>
    <w:p w14:paraId="674F18E3" w14:textId="77777777" w:rsidR="00CE627B" w:rsidRPr="004A3041" w:rsidRDefault="00CE627B" w:rsidP="00CE627B"/>
    <w:p w14:paraId="607AA37D" w14:textId="1B89EE14" w:rsidR="00CE627B" w:rsidRPr="004A3041" w:rsidRDefault="00CE627B" w:rsidP="00CE627B">
      <w:r w:rsidRPr="004A3041">
        <w:t>Le titulaire reconnait avoir pris connaissance que certains lieux d’exécution appartiennent à une Zone Réservée créée conformément à l’article 5.3.1.2</w:t>
      </w:r>
      <w:r w:rsidR="0047681E">
        <w:t>.</w:t>
      </w:r>
      <w:r w:rsidRPr="004A3041">
        <w:t xml:space="preserve"> et à l’annexe 32 de l’instruction générale interministérielle n°1300 sur la protection du secret de la défense nationale annexée à l’arrêté du </w:t>
      </w:r>
      <w:hyperlink r:id="rId13" w:history="1">
        <w:r w:rsidRPr="004A3041">
          <w:t>09 août 2021 portant approbation de ladite instruction</w:t>
        </w:r>
      </w:hyperlink>
      <w:r w:rsidRPr="004A3041">
        <w:t xml:space="preserve">; conformément audit articles, cette zone réservée appartient à une zone protégée telle que définie aux articles </w:t>
      </w:r>
      <w:hyperlink r:id="rId14" w:history="1">
        <w:r w:rsidRPr="004A3041">
          <w:t>L.413-7</w:t>
        </w:r>
      </w:hyperlink>
      <w:r w:rsidRPr="004A3041">
        <w:t xml:space="preserve"> et </w:t>
      </w:r>
      <w:hyperlink r:id="rId15" w:history="1">
        <w:r w:rsidRPr="004A3041">
          <w:t>R. 413-1</w:t>
        </w:r>
      </w:hyperlink>
      <w:r w:rsidRPr="004A3041">
        <w:t xml:space="preserve"> du code pénal.</w:t>
      </w:r>
    </w:p>
    <w:p w14:paraId="5BDEE93F" w14:textId="77777777" w:rsidR="00CE627B" w:rsidRPr="004A3041" w:rsidRDefault="00CE627B" w:rsidP="00CE627B"/>
    <w:p w14:paraId="11A6F2E0" w14:textId="31525511" w:rsidR="00CE627B" w:rsidRPr="004A3041" w:rsidRDefault="00AD13CC" w:rsidP="001F4617">
      <w:pPr>
        <w:pStyle w:val="Titre6"/>
      </w:pPr>
      <w:r w:rsidRPr="001F4617">
        <w:rPr>
          <w:lang w:val="fr-FR"/>
        </w:rPr>
        <w:t>14.</w:t>
      </w:r>
      <w:r w:rsidR="001F4617">
        <w:rPr>
          <w:lang w:val="fr-FR"/>
        </w:rPr>
        <w:t>5.1</w:t>
      </w:r>
      <w:r w:rsidRPr="001F4617">
        <w:rPr>
          <w:lang w:val="fr-FR"/>
        </w:rPr>
        <w:t xml:space="preserve">. </w:t>
      </w:r>
      <w:r w:rsidR="00CE627B" w:rsidRPr="001F4617">
        <w:rPr>
          <w:lang w:val="fr-FR"/>
        </w:rPr>
        <w:t>Dispositions générales</w:t>
      </w:r>
      <w:r w:rsidRPr="001F4617">
        <w:rPr>
          <w:lang w:val="fr-FR"/>
        </w:rPr>
        <w:t> </w:t>
      </w:r>
    </w:p>
    <w:p w14:paraId="4CC03ECF" w14:textId="77777777" w:rsidR="00CE627B" w:rsidRPr="004A3041" w:rsidRDefault="00CE627B" w:rsidP="00CE627B"/>
    <w:p w14:paraId="06367753" w14:textId="26C89352" w:rsidR="00CE627B" w:rsidRPr="004A3041" w:rsidRDefault="00CE627B" w:rsidP="00CE627B">
      <w:r w:rsidRPr="004A3041">
        <w:t xml:space="preserve">Seuls peuvent accéder au site les personnels ayant fait l’objet d’une autorisation d’accès transmise par écrit au titulaire par l’officier de sécurité du service </w:t>
      </w:r>
      <w:r w:rsidRPr="004A3041">
        <w:rPr>
          <w:color w:val="000000" w:themeColor="text1"/>
        </w:rPr>
        <w:t>désigné à l’article 5.1.2</w:t>
      </w:r>
      <w:r w:rsidR="0047681E">
        <w:rPr>
          <w:color w:val="000000" w:themeColor="text1"/>
        </w:rPr>
        <w:t>.</w:t>
      </w:r>
      <w:r w:rsidRPr="004A3041">
        <w:rPr>
          <w:color w:val="000000" w:themeColor="text1"/>
        </w:rPr>
        <w:t xml:space="preserve"> </w:t>
      </w:r>
      <w:proofErr w:type="gramStart"/>
      <w:r w:rsidRPr="004A3041">
        <w:rPr>
          <w:color w:val="000000" w:themeColor="text1"/>
        </w:rPr>
        <w:t>du</w:t>
      </w:r>
      <w:proofErr w:type="gramEnd"/>
      <w:r w:rsidRPr="004A3041">
        <w:rPr>
          <w:color w:val="000000" w:themeColor="text1"/>
        </w:rPr>
        <w:t xml:space="preserve"> présent </w:t>
      </w:r>
      <w:r w:rsidRPr="004A3041">
        <w:t>document. Cette autorisation requiert le respect des mesures mentionnées ci-dessous.</w:t>
      </w:r>
    </w:p>
    <w:p w14:paraId="728C62BF" w14:textId="009AC030" w:rsidR="00D86C2E" w:rsidRDefault="00D86C2E">
      <w:pPr>
        <w:jc w:val="left"/>
      </w:pPr>
      <w:r>
        <w:br w:type="page"/>
      </w:r>
    </w:p>
    <w:p w14:paraId="4BCBA297" w14:textId="77777777" w:rsidR="00CE627B" w:rsidRPr="004A3041" w:rsidRDefault="00CE627B" w:rsidP="00CE627B"/>
    <w:p w14:paraId="0EB5310D" w14:textId="6DAF18B0" w:rsidR="00CE627B" w:rsidRPr="001F4617" w:rsidRDefault="00AD13CC" w:rsidP="001F4617">
      <w:pPr>
        <w:pStyle w:val="Titre6"/>
        <w:rPr>
          <w:lang w:val="fr-FR"/>
        </w:rPr>
      </w:pPr>
      <w:r w:rsidRPr="001F4617">
        <w:rPr>
          <w:lang w:val="fr-FR"/>
        </w:rPr>
        <w:t>14</w:t>
      </w:r>
      <w:r w:rsidR="001F4617">
        <w:rPr>
          <w:lang w:val="fr-FR"/>
        </w:rPr>
        <w:t>.5.</w:t>
      </w:r>
      <w:r w:rsidRPr="001F4617">
        <w:rPr>
          <w:lang w:val="fr-FR"/>
        </w:rPr>
        <w:t xml:space="preserve">2. </w:t>
      </w:r>
      <w:r w:rsidR="00CE627B" w:rsidRPr="001F4617">
        <w:rPr>
          <w:lang w:val="fr-FR"/>
        </w:rPr>
        <w:t>Informations des personnels concernés</w:t>
      </w:r>
      <w:r w:rsidRPr="001F4617">
        <w:rPr>
          <w:lang w:val="fr-FR"/>
        </w:rPr>
        <w:t> </w:t>
      </w:r>
    </w:p>
    <w:p w14:paraId="58277658" w14:textId="77777777" w:rsidR="00CE627B" w:rsidRPr="004A3041" w:rsidRDefault="00CE627B" w:rsidP="00CE627B"/>
    <w:p w14:paraId="7CF3F7C4" w14:textId="77777777" w:rsidR="00CE627B" w:rsidRPr="004A3041" w:rsidRDefault="00CE627B" w:rsidP="00CE627B">
      <w:r w:rsidRPr="004A3041">
        <w:t xml:space="preserve">Le titulaire s’engage à informer les personnels devant participer aux prestations du présent </w:t>
      </w:r>
      <w:r w:rsidR="004735BC" w:rsidRPr="004A3041">
        <w:t>accord-cadre</w:t>
      </w:r>
      <w:r w:rsidRPr="004A3041">
        <w:t xml:space="preserve"> ayant besoin d’accéder à la Zone réservée :</w:t>
      </w:r>
    </w:p>
    <w:p w14:paraId="36750653" w14:textId="05F97771" w:rsidR="00CE627B" w:rsidRPr="004A3041" w:rsidRDefault="00CE627B" w:rsidP="004543CC">
      <w:pPr>
        <w:pStyle w:val="Paragraphedeliste"/>
        <w:numPr>
          <w:ilvl w:val="0"/>
          <w:numId w:val="21"/>
        </w:numPr>
      </w:pPr>
      <w:proofErr w:type="gramStart"/>
      <w:r w:rsidRPr="004A3041">
        <w:t>qu</w:t>
      </w:r>
      <w:r w:rsidRPr="0047681E">
        <w:rPr>
          <w:sz w:val="24"/>
          <w:szCs w:val="24"/>
        </w:rPr>
        <w:t>’</w:t>
      </w:r>
      <w:r w:rsidRPr="004A3041">
        <w:t>ils</w:t>
      </w:r>
      <w:proofErr w:type="gramEnd"/>
      <w:r w:rsidRPr="004A3041">
        <w:t xml:space="preserve">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42807C30" w14:textId="16111745" w:rsidR="00CE627B" w:rsidRPr="004A3041" w:rsidRDefault="00CE627B" w:rsidP="004543CC">
      <w:pPr>
        <w:pStyle w:val="Paragraphedeliste"/>
        <w:numPr>
          <w:ilvl w:val="0"/>
          <w:numId w:val="21"/>
        </w:numPr>
      </w:pPr>
      <w:proofErr w:type="gramStart"/>
      <w:r w:rsidRPr="004A3041">
        <w:t>qu’ils</w:t>
      </w:r>
      <w:proofErr w:type="gramEnd"/>
      <w:r w:rsidRPr="004A3041">
        <w:t xml:space="preserve"> pourront, s’ils sont autorisés à accéder à Zone Réservée, y intervenir uniquement en présence des personnels du ministère employés dans ladite zone.</w:t>
      </w:r>
    </w:p>
    <w:p w14:paraId="562915B4" w14:textId="77777777" w:rsidR="00CE627B" w:rsidRPr="004A3041" w:rsidRDefault="00CE627B" w:rsidP="00CE627B"/>
    <w:p w14:paraId="0132732F" w14:textId="0F8B302A" w:rsidR="00CE627B" w:rsidRPr="001F4617" w:rsidRDefault="00CE627B" w:rsidP="00CE627B">
      <w:pPr>
        <w:pStyle w:val="Titre6"/>
      </w:pPr>
      <w:bookmarkStart w:id="375" w:name="_Toc507666675"/>
      <w:bookmarkStart w:id="376" w:name="_Toc50109612"/>
      <w:bookmarkStart w:id="377" w:name="_Toc94694230"/>
      <w:r w:rsidRPr="004A3041">
        <w:t>1</w:t>
      </w:r>
      <w:r w:rsidR="009600BE" w:rsidRPr="001F4617">
        <w:t>4</w:t>
      </w:r>
      <w:r w:rsidRPr="004A3041">
        <w:t>.</w:t>
      </w:r>
      <w:r w:rsidR="001F4617">
        <w:rPr>
          <w:lang w:val="fr-FR"/>
        </w:rPr>
        <w:t>6</w:t>
      </w:r>
      <w:r w:rsidRPr="004A3041">
        <w:t xml:space="preserve">. Dispositions relatives à l’accès à </w:t>
      </w:r>
      <w:bookmarkEnd w:id="375"/>
      <w:bookmarkEnd w:id="376"/>
      <w:r w:rsidRPr="001F4617">
        <w:t>un Point d’Importance Vitale</w:t>
      </w:r>
      <w:bookmarkEnd w:id="377"/>
    </w:p>
    <w:p w14:paraId="07798EEB" w14:textId="77777777" w:rsidR="00CE627B" w:rsidRPr="004A3041" w:rsidRDefault="00CE627B" w:rsidP="00CE627B"/>
    <w:p w14:paraId="5D6C93BA" w14:textId="77777777" w:rsidR="00CE627B" w:rsidRPr="004A3041" w:rsidRDefault="00CE627B" w:rsidP="00CE627B">
      <w:r w:rsidRPr="004A3041">
        <w:t>Le titulaire reconnait avoir pris connaissance que certains lieux d’exécution constituent un point d’importance vitale. Ce site relève de dispositions de contrôle et de protection spécifiques du code de la défense au regard de sa sensibilité.</w:t>
      </w:r>
    </w:p>
    <w:p w14:paraId="296C416B" w14:textId="77777777" w:rsidR="00CE627B" w:rsidRPr="004A3041" w:rsidRDefault="00CE627B" w:rsidP="00CE627B"/>
    <w:p w14:paraId="391664D0" w14:textId="77777777" w:rsidR="00CE627B" w:rsidRPr="004A3041" w:rsidRDefault="00CE627B" w:rsidP="00CE627B">
      <w:r w:rsidRPr="004A3041">
        <w:t>Le titulaire reconnait avoir pris connaissance des dispositions du code de la défense et notamment de l’article L. 1332-2-1 et les articles R. 1332-22-1 et suivants.</w:t>
      </w:r>
    </w:p>
    <w:p w14:paraId="2B264938" w14:textId="77777777" w:rsidR="00CE627B" w:rsidRPr="004A3041" w:rsidRDefault="00CE627B" w:rsidP="00CE627B"/>
    <w:p w14:paraId="76D3B205" w14:textId="4ECA7B5B"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.1. </w:t>
      </w:r>
      <w:r w:rsidR="00CE627B" w:rsidRPr="001F4617">
        <w:rPr>
          <w:lang w:val="fr-FR"/>
        </w:rPr>
        <w:t>Dispositions générales</w:t>
      </w:r>
      <w:r w:rsidRPr="001F4617">
        <w:rPr>
          <w:lang w:val="fr-FR"/>
        </w:rPr>
        <w:t> </w:t>
      </w:r>
    </w:p>
    <w:p w14:paraId="3261715D" w14:textId="77777777" w:rsidR="00CE627B" w:rsidRPr="004A3041" w:rsidRDefault="00CE627B" w:rsidP="00CE627B"/>
    <w:p w14:paraId="5F46C6E3" w14:textId="77777777" w:rsidR="00CE627B" w:rsidRPr="004A3041" w:rsidRDefault="00CE627B" w:rsidP="00CE627B">
      <w:r w:rsidRPr="004A3041">
        <w:t xml:space="preserve">Seuls peuvent accéder au site les personnels </w:t>
      </w:r>
      <w:r w:rsidRPr="004A3041">
        <w:rPr>
          <w:color w:val="000000" w:themeColor="text1"/>
        </w:rPr>
        <w:t xml:space="preserve">ayant fait l’objet d’une autorisation d’accès transmise par écrit au titulaire par l’officier de sécurité du service désigné à l’article 5.1.2 du présent </w:t>
      </w:r>
      <w:r w:rsidRPr="004A3041">
        <w:t>document. Cette autorisation requiert le respect des mesures mentionnées ci-dessous.</w:t>
      </w:r>
    </w:p>
    <w:p w14:paraId="3948E4F5" w14:textId="77777777" w:rsidR="00CE627B" w:rsidRPr="004A3041" w:rsidRDefault="00CE627B" w:rsidP="00CE627B"/>
    <w:p w14:paraId="3C845376" w14:textId="681A9138" w:rsidR="00CE627B" w:rsidRPr="001F4617" w:rsidRDefault="00AD13CC" w:rsidP="001F4617">
      <w:pPr>
        <w:pStyle w:val="Titre6"/>
        <w:rPr>
          <w:lang w:val="fr-FR"/>
        </w:rPr>
      </w:pPr>
      <w:r w:rsidRPr="001F4617">
        <w:rPr>
          <w:lang w:val="fr-FR"/>
        </w:rPr>
        <w:t>14.</w:t>
      </w:r>
      <w:r w:rsidR="001F4617">
        <w:rPr>
          <w:lang w:val="fr-FR"/>
        </w:rPr>
        <w:t>6</w:t>
      </w:r>
      <w:r w:rsidRPr="001F4617">
        <w:rPr>
          <w:lang w:val="fr-FR"/>
        </w:rPr>
        <w:t xml:space="preserve">.2. </w:t>
      </w:r>
      <w:r w:rsidR="00CE627B" w:rsidRPr="001F4617">
        <w:rPr>
          <w:lang w:val="fr-FR"/>
        </w:rPr>
        <w:t>Informations des personnels concernés</w:t>
      </w:r>
      <w:r w:rsidRPr="001F4617">
        <w:rPr>
          <w:lang w:val="fr-FR"/>
        </w:rPr>
        <w:t> </w:t>
      </w:r>
    </w:p>
    <w:p w14:paraId="3B82A225" w14:textId="77777777" w:rsidR="00CE627B" w:rsidRPr="004A3041" w:rsidRDefault="00CE627B" w:rsidP="00CE627B"/>
    <w:p w14:paraId="1D933BD6" w14:textId="77777777" w:rsidR="00CE627B" w:rsidRPr="004A3041" w:rsidRDefault="00CE627B" w:rsidP="00AD13CC">
      <w:pPr>
        <w:spacing w:after="120"/>
      </w:pPr>
      <w:r w:rsidRPr="004A3041">
        <w:t xml:space="preserve">Le titulaire s’engage à informer les personnels devant participer aux prestations du présent </w:t>
      </w:r>
      <w:r w:rsidR="004735BC" w:rsidRPr="004A3041">
        <w:t>accord-cadre</w:t>
      </w:r>
      <w:r w:rsidRPr="004A3041">
        <w:t xml:space="preserve"> ayant besoin d’accéder au Point d’Importance Vitale :</w:t>
      </w:r>
    </w:p>
    <w:p w14:paraId="346B44C7" w14:textId="2C500780" w:rsidR="00CE627B" w:rsidRPr="004A3041" w:rsidRDefault="00CE627B" w:rsidP="004543CC">
      <w:pPr>
        <w:pStyle w:val="Paragraphedeliste"/>
        <w:numPr>
          <w:ilvl w:val="0"/>
          <w:numId w:val="22"/>
        </w:numPr>
      </w:pPr>
      <w:proofErr w:type="gramStart"/>
      <w:r w:rsidRPr="004A3041">
        <w:t>qu’ils</w:t>
      </w:r>
      <w:proofErr w:type="gramEnd"/>
      <w:r w:rsidRPr="004A3041">
        <w:t xml:space="preserve">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123A5D70" w14:textId="71582FEC" w:rsidR="00CE627B" w:rsidRPr="004A3041" w:rsidRDefault="00CE627B" w:rsidP="004543CC">
      <w:pPr>
        <w:pStyle w:val="Paragraphedeliste"/>
        <w:numPr>
          <w:ilvl w:val="0"/>
          <w:numId w:val="22"/>
        </w:numPr>
      </w:pPr>
      <w:proofErr w:type="gramStart"/>
      <w:r w:rsidRPr="004A3041">
        <w:t>qu’ils</w:t>
      </w:r>
      <w:proofErr w:type="gramEnd"/>
      <w:r w:rsidRPr="004A3041">
        <w:t xml:space="preserve"> devront se conformer strictement au règlement intérieur, aux règles de sécurité et de contrôle en vigueur dans l’établissement dans lequel sont exécutées les prestations et n’accéder qu’aux seuls locaux et installations concernés par le marché.</w:t>
      </w:r>
    </w:p>
    <w:p w14:paraId="641F4EAD" w14:textId="77777777" w:rsidR="00CE627B" w:rsidRPr="004A3041" w:rsidRDefault="00CE627B" w:rsidP="00CE627B"/>
    <w:p w14:paraId="201A3D82" w14:textId="520011D0" w:rsidR="00CE627B" w:rsidRPr="004A3041" w:rsidRDefault="00CE627B" w:rsidP="00CE627B">
      <w:r w:rsidRPr="004A3041">
        <w:t>Le titulaire s’engage à ne présenter sur le site que des personnels appartenant à son entreprise ou à un sous-traitant qui auront été préalablement fait l’objet d’une autorisation d’accès.</w:t>
      </w:r>
    </w:p>
    <w:p w14:paraId="67B83998" w14:textId="07620D39" w:rsidR="00AD13CC" w:rsidRPr="004A3041" w:rsidRDefault="00AD13CC" w:rsidP="00CE627B"/>
    <w:p w14:paraId="66BA83D9" w14:textId="77777777" w:rsidR="00E85775" w:rsidRPr="00E85775" w:rsidRDefault="00E85775" w:rsidP="00C849CA">
      <w:pPr>
        <w:pStyle w:val="Titre1"/>
        <w:keepLines/>
        <w:numPr>
          <w:ilvl w:val="0"/>
          <w:numId w:val="0"/>
        </w:numPr>
        <w:spacing w:before="240" w:after="0"/>
      </w:pPr>
      <w:bookmarkStart w:id="378" w:name="_Toc50109613"/>
      <w:bookmarkStart w:id="379" w:name="_Toc191549655"/>
      <w:bookmarkStart w:id="380" w:name="_Toc193727004"/>
      <w:bookmarkStart w:id="381" w:name="_Toc202194360"/>
      <w:bookmarkStart w:id="382" w:name="_Toc507666679"/>
      <w:r w:rsidRPr="00C849CA">
        <w:rPr>
          <w:rFonts w:ascii="Arial" w:hAnsi="Arial" w:cs="Arial"/>
          <w:sz w:val="22"/>
          <w:szCs w:val="22"/>
        </w:rPr>
        <w:t>ARTICLE 1</w:t>
      </w:r>
      <w:r w:rsidR="009E43F0" w:rsidRPr="00C849CA">
        <w:rPr>
          <w:rFonts w:ascii="Arial" w:hAnsi="Arial" w:cs="Arial"/>
          <w:sz w:val="22"/>
          <w:szCs w:val="22"/>
        </w:rPr>
        <w:t>5</w:t>
      </w:r>
      <w:r w:rsidRPr="00C849CA">
        <w:rPr>
          <w:rFonts w:ascii="Arial" w:hAnsi="Arial" w:cs="Arial"/>
          <w:sz w:val="22"/>
          <w:szCs w:val="22"/>
        </w:rPr>
        <w:t xml:space="preserve"> – RÈGLEMENT GÉNÉRAL DE PROTECTION DES DONNÉES.</w:t>
      </w:r>
      <w:bookmarkEnd w:id="378"/>
      <w:bookmarkEnd w:id="379"/>
      <w:bookmarkEnd w:id="380"/>
      <w:bookmarkEnd w:id="381"/>
      <w:r w:rsidRPr="00C849CA">
        <w:rPr>
          <w:rFonts w:ascii="Arial" w:hAnsi="Arial" w:cs="Arial"/>
          <w:sz w:val="22"/>
          <w:szCs w:val="22"/>
        </w:rPr>
        <w:t xml:space="preserve"> </w:t>
      </w:r>
    </w:p>
    <w:p w14:paraId="1C610602" w14:textId="77777777" w:rsidR="00E85775" w:rsidRPr="00E85775" w:rsidRDefault="00E85775" w:rsidP="00C7548A"/>
    <w:p w14:paraId="654C2681" w14:textId="77777777" w:rsidR="0066096C" w:rsidRPr="0066096C" w:rsidRDefault="0066096C" w:rsidP="0066096C">
      <w:pPr>
        <w:spacing w:after="40"/>
        <w:rPr>
          <w:rFonts w:eastAsia="Calibri" w:cs="Arial"/>
          <w:szCs w:val="22"/>
          <w:lang w:eastAsia="en-US"/>
        </w:rPr>
      </w:pPr>
    </w:p>
    <w:p w14:paraId="356E1FEB" w14:textId="054EF4E6" w:rsidR="0066096C" w:rsidRPr="0066096C" w:rsidRDefault="0066096C" w:rsidP="0066096C">
      <w:pPr>
        <w:keepNext/>
        <w:keepLines/>
        <w:numPr>
          <w:ilvl w:val="1"/>
          <w:numId w:val="0"/>
        </w:numPr>
        <w:spacing w:before="40"/>
        <w:outlineLvl w:val="1"/>
        <w:rPr>
          <w:rFonts w:eastAsia="Times New Roman" w:cs="Arial"/>
          <w:b/>
          <w:lang w:eastAsia="en-US"/>
        </w:rPr>
      </w:pPr>
      <w:bookmarkStart w:id="383" w:name="_Toc192670121"/>
      <w:bookmarkStart w:id="384" w:name="_Toc202194361"/>
      <w:r>
        <w:rPr>
          <w:rFonts w:eastAsia="Times New Roman" w:cs="Arial"/>
          <w:b/>
          <w:lang w:eastAsia="en-US"/>
        </w:rPr>
        <w:t xml:space="preserve">15.1. </w:t>
      </w:r>
      <w:r w:rsidRPr="0066096C">
        <w:rPr>
          <w:rFonts w:eastAsia="Times New Roman" w:cs="Arial"/>
          <w:b/>
          <w:lang w:eastAsia="en-US"/>
        </w:rPr>
        <w:t>Objet</w:t>
      </w:r>
      <w:bookmarkEnd w:id="383"/>
      <w:bookmarkEnd w:id="384"/>
      <w:r w:rsidRPr="0066096C">
        <w:rPr>
          <w:rFonts w:eastAsia="Times New Roman" w:cs="Arial"/>
          <w:b/>
          <w:lang w:eastAsia="en-US"/>
        </w:rPr>
        <w:t xml:space="preserve"> </w:t>
      </w:r>
    </w:p>
    <w:p w14:paraId="5CCB5A47" w14:textId="77777777" w:rsidR="0066096C" w:rsidRPr="0066096C" w:rsidRDefault="0066096C" w:rsidP="0066096C">
      <w:pPr>
        <w:spacing w:after="40"/>
        <w:rPr>
          <w:rFonts w:eastAsia="Calibri" w:cs="Arial"/>
          <w:szCs w:val="22"/>
          <w:lang w:eastAsia="en-US"/>
        </w:rPr>
      </w:pPr>
    </w:p>
    <w:p w14:paraId="005342D1" w14:textId="483450A1"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15370A6B"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42FA567A" w14:textId="75E40362" w:rsidR="0066096C" w:rsidRDefault="0066096C" w:rsidP="0066096C">
      <w:pPr>
        <w:keepNext/>
        <w:keepLines/>
        <w:numPr>
          <w:ilvl w:val="1"/>
          <w:numId w:val="0"/>
        </w:numPr>
        <w:spacing w:before="40"/>
        <w:outlineLvl w:val="1"/>
        <w:rPr>
          <w:rFonts w:eastAsia="Times New Roman" w:cs="Arial"/>
          <w:b/>
          <w:lang w:eastAsia="en-US"/>
        </w:rPr>
      </w:pPr>
      <w:bookmarkStart w:id="385" w:name="_Toc192670122"/>
      <w:bookmarkStart w:id="386" w:name="_Toc202194362"/>
      <w:r>
        <w:rPr>
          <w:rFonts w:eastAsia="Times New Roman" w:cs="Arial"/>
          <w:b/>
          <w:lang w:eastAsia="en-US"/>
        </w:rPr>
        <w:t xml:space="preserve">15.2. </w:t>
      </w:r>
      <w:r w:rsidRPr="0066096C">
        <w:rPr>
          <w:rFonts w:eastAsia="Times New Roman" w:cs="Arial"/>
          <w:b/>
          <w:lang w:eastAsia="en-US"/>
        </w:rPr>
        <w:t>Description du traitement</w:t>
      </w:r>
      <w:bookmarkEnd w:id="385"/>
      <w:bookmarkEnd w:id="386"/>
      <w:r w:rsidRPr="0066096C">
        <w:rPr>
          <w:rFonts w:eastAsia="Times New Roman" w:cs="Arial"/>
          <w:b/>
          <w:lang w:eastAsia="en-US"/>
        </w:rPr>
        <w:t xml:space="preserve">  </w:t>
      </w:r>
    </w:p>
    <w:p w14:paraId="4762C3E2" w14:textId="77777777" w:rsidR="0066096C" w:rsidRPr="0066096C" w:rsidRDefault="0066096C" w:rsidP="0066096C">
      <w:pPr>
        <w:keepNext/>
        <w:keepLines/>
        <w:numPr>
          <w:ilvl w:val="1"/>
          <w:numId w:val="0"/>
        </w:numPr>
        <w:spacing w:before="40"/>
        <w:outlineLvl w:val="1"/>
        <w:rPr>
          <w:rFonts w:eastAsia="Times New Roman" w:cs="Arial"/>
          <w:b/>
          <w:lang w:eastAsia="en-US"/>
        </w:rPr>
      </w:pPr>
    </w:p>
    <w:p w14:paraId="18D46DCD" w14:textId="77777777" w:rsidR="0066096C" w:rsidRPr="0066096C" w:rsidRDefault="0066096C" w:rsidP="0066096C">
      <w:pPr>
        <w:spacing w:after="40"/>
        <w:rPr>
          <w:rFonts w:eastAsia="Calibri"/>
          <w:szCs w:val="22"/>
          <w:lang w:eastAsia="en-US"/>
        </w:rPr>
      </w:pPr>
      <w:r w:rsidRPr="0066096C">
        <w:rPr>
          <w:rFonts w:eastAsia="Calibri"/>
          <w:szCs w:val="22"/>
          <w:lang w:eastAsia="en-US"/>
        </w:rPr>
        <w:t>Dans le cadre de leurs relations contractuelles, les parties s’engagent à respecter la réglementation en vigueur applicable au traitement de données à caractère personnel et, en particulier, le règlement européen sur la protection des données.</w:t>
      </w:r>
    </w:p>
    <w:p w14:paraId="2884FF08" w14:textId="3070DB71" w:rsidR="0066096C" w:rsidRPr="0066096C" w:rsidRDefault="0066096C" w:rsidP="0066096C">
      <w:pPr>
        <w:spacing w:after="40"/>
        <w:rPr>
          <w:rFonts w:eastAsia="Calibri"/>
          <w:szCs w:val="22"/>
          <w:lang w:eastAsia="en-US"/>
        </w:rPr>
      </w:pPr>
      <w:r w:rsidRPr="0066096C">
        <w:rPr>
          <w:rFonts w:eastAsia="Calibri"/>
          <w:szCs w:val="22"/>
          <w:lang w:eastAsia="en-US"/>
        </w:rPr>
        <w:lastRenderedPageBreak/>
        <w:t>Le titulaire est autorisé à traiter pour le compte du responsable de traitement les données à caractère personnel nécessaires pour fournir</w:t>
      </w:r>
      <w:r>
        <w:rPr>
          <w:rFonts w:eastAsia="Calibri"/>
          <w:szCs w:val="22"/>
          <w:lang w:eastAsia="en-US"/>
        </w:rPr>
        <w:t xml:space="preserve"> les contacts des personnes invités lors des tables-rondes et des séminaires organisés dans le cadre de l’observatoire </w:t>
      </w:r>
      <w:r w:rsidRPr="0066096C">
        <w:rPr>
          <w:rFonts w:eastAsia="Calibri"/>
          <w:szCs w:val="22"/>
          <w:lang w:eastAsia="en-US"/>
        </w:rPr>
        <w:t>Observatoire de la Russie, de l’Europe orientale, du Caucase et de l’Asie centrale</w:t>
      </w:r>
      <w:r>
        <w:rPr>
          <w:rFonts w:eastAsia="Calibri"/>
          <w:szCs w:val="22"/>
          <w:lang w:eastAsia="en-US"/>
        </w:rPr>
        <w:t>.</w:t>
      </w:r>
      <w:r w:rsidRPr="0066096C">
        <w:rPr>
          <w:rFonts w:eastAsia="Calibri"/>
          <w:szCs w:val="22"/>
          <w:lang w:eastAsia="en-US"/>
        </w:rPr>
        <w:t xml:space="preserve"> </w:t>
      </w:r>
    </w:p>
    <w:p w14:paraId="11389A2B" w14:textId="1079F303" w:rsidR="0066096C" w:rsidRPr="0066096C" w:rsidRDefault="0066096C" w:rsidP="0066096C">
      <w:pPr>
        <w:spacing w:after="40"/>
        <w:rPr>
          <w:rFonts w:eastAsia="Calibri"/>
          <w:szCs w:val="22"/>
          <w:lang w:eastAsia="en-US"/>
        </w:rPr>
      </w:pPr>
      <w:r w:rsidRPr="0066096C">
        <w:rPr>
          <w:rFonts w:eastAsia="Calibri"/>
          <w:szCs w:val="22"/>
          <w:lang w:eastAsia="en-US"/>
        </w:rPr>
        <w:t>La nature des opération</w:t>
      </w:r>
      <w:r>
        <w:rPr>
          <w:rFonts w:eastAsia="Calibri"/>
          <w:szCs w:val="22"/>
          <w:lang w:eastAsia="en-US"/>
        </w:rPr>
        <w:t>s réalisées sur les données est une prise de contacts éventuelle</w:t>
      </w:r>
      <w:r w:rsidRPr="0066096C">
        <w:rPr>
          <w:rFonts w:eastAsia="Calibri"/>
          <w:i/>
          <w:szCs w:val="22"/>
          <w:lang w:eastAsia="en-US"/>
        </w:rPr>
        <w:t xml:space="preserve">. </w:t>
      </w:r>
    </w:p>
    <w:p w14:paraId="437F294E" w14:textId="4CFCD4B8" w:rsidR="0066096C" w:rsidRPr="0066096C" w:rsidRDefault="0066096C" w:rsidP="0066096C">
      <w:pPr>
        <w:spacing w:after="40"/>
        <w:rPr>
          <w:rFonts w:eastAsia="Calibri"/>
          <w:szCs w:val="22"/>
          <w:lang w:eastAsia="en-US"/>
        </w:rPr>
      </w:pPr>
      <w:r w:rsidRPr="0066096C">
        <w:rPr>
          <w:rFonts w:eastAsia="Calibri"/>
          <w:szCs w:val="22"/>
          <w:lang w:eastAsia="en-US"/>
        </w:rPr>
        <w:t>La ou les finalité(s</w:t>
      </w:r>
      <w:r>
        <w:rPr>
          <w:rFonts w:eastAsia="Calibri"/>
          <w:szCs w:val="22"/>
          <w:lang w:eastAsia="en-US"/>
        </w:rPr>
        <w:t>) du traitement sont à la collecte de noms, prénoms et adresses électroniques</w:t>
      </w:r>
      <w:r w:rsidRPr="0066096C">
        <w:rPr>
          <w:rFonts w:eastAsia="Calibri"/>
          <w:szCs w:val="22"/>
          <w:lang w:eastAsia="en-US"/>
        </w:rPr>
        <w:t xml:space="preserve">. </w:t>
      </w:r>
    </w:p>
    <w:p w14:paraId="00606C55" w14:textId="23A07944" w:rsidR="0066096C" w:rsidRPr="0066096C" w:rsidRDefault="0066096C" w:rsidP="0066096C">
      <w:pPr>
        <w:spacing w:after="40"/>
        <w:rPr>
          <w:rFonts w:eastAsia="Calibri"/>
          <w:szCs w:val="22"/>
          <w:lang w:eastAsia="en-US"/>
        </w:rPr>
      </w:pPr>
      <w:r w:rsidRPr="0066096C">
        <w:rPr>
          <w:rFonts w:eastAsia="Calibri"/>
          <w:szCs w:val="22"/>
          <w:lang w:eastAsia="en-US"/>
        </w:rPr>
        <w:t>Les données à caractère personnel traitées sont les noms</w:t>
      </w:r>
      <w:r>
        <w:rPr>
          <w:rFonts w:eastAsia="Calibri"/>
          <w:szCs w:val="22"/>
          <w:lang w:eastAsia="en-US"/>
        </w:rPr>
        <w:t>, prénoms et adresses électroniques</w:t>
      </w:r>
      <w:r w:rsidRPr="0066096C">
        <w:rPr>
          <w:rFonts w:eastAsia="Calibri"/>
          <w:szCs w:val="22"/>
          <w:lang w:eastAsia="en-US"/>
        </w:rPr>
        <w:t xml:space="preserve">. Les catégories de personnes concernées sont celles invitées aux tables-rondes et aux séminaires organisés dans le cadre des travaux de l’observatoire. </w:t>
      </w:r>
    </w:p>
    <w:p w14:paraId="0E28A7F0" w14:textId="77777777" w:rsidR="0066096C" w:rsidRPr="0066096C" w:rsidRDefault="0066096C" w:rsidP="0066096C">
      <w:pPr>
        <w:spacing w:after="40"/>
        <w:rPr>
          <w:rFonts w:eastAsia="Calibri"/>
          <w:szCs w:val="22"/>
          <w:lang w:eastAsia="en-US"/>
        </w:rPr>
      </w:pPr>
      <w:r w:rsidRPr="0066096C">
        <w:rPr>
          <w:rFonts w:eastAsia="Calibri"/>
          <w:szCs w:val="22"/>
          <w:lang w:eastAsia="en-US"/>
        </w:rPr>
        <w:t xml:space="preserve"> </w:t>
      </w:r>
    </w:p>
    <w:p w14:paraId="542AACCF" w14:textId="45C7DCF4" w:rsidR="0066096C" w:rsidRPr="0066096C" w:rsidRDefault="0066096C" w:rsidP="0066096C">
      <w:pPr>
        <w:spacing w:after="40"/>
        <w:rPr>
          <w:rFonts w:eastAsia="Calibri"/>
          <w:szCs w:val="22"/>
          <w:lang w:eastAsia="en-US"/>
        </w:rPr>
      </w:pPr>
      <w:r w:rsidRPr="0066096C">
        <w:rPr>
          <w:rFonts w:eastAsia="Calibri"/>
          <w:szCs w:val="22"/>
          <w:lang w:eastAsia="en-US"/>
        </w:rPr>
        <w:t>Pour l’exécution du service objet du présent contrat, le responsable de traitement met à la disposition du titulaire les informations nécessaires suivantes :</w:t>
      </w:r>
      <w:r w:rsidRPr="0066096C">
        <w:rPr>
          <w:rFonts w:eastAsia="Calibri"/>
          <w:b/>
          <w:szCs w:val="22"/>
          <w:lang w:eastAsia="en-US"/>
        </w:rPr>
        <w:t xml:space="preserve"> </w:t>
      </w:r>
      <w:r>
        <w:rPr>
          <w:rFonts w:eastAsia="Calibri"/>
          <w:szCs w:val="22"/>
          <w:lang w:eastAsia="en-US"/>
        </w:rPr>
        <w:t>noms, prénoms et adresses électroniques</w:t>
      </w:r>
      <w:r w:rsidRPr="0066096C">
        <w:rPr>
          <w:rFonts w:eastAsia="Calibri"/>
          <w:szCs w:val="22"/>
          <w:lang w:eastAsia="en-US"/>
        </w:rPr>
        <w:t xml:space="preserve">. </w:t>
      </w:r>
    </w:p>
    <w:p w14:paraId="6FADB624" w14:textId="77777777" w:rsidR="0066096C" w:rsidRPr="0066096C" w:rsidRDefault="0066096C" w:rsidP="0066096C">
      <w:pPr>
        <w:spacing w:after="40"/>
        <w:rPr>
          <w:rFonts w:eastAsia="Calibri" w:cs="Arial"/>
          <w:szCs w:val="22"/>
          <w:lang w:eastAsia="en-US"/>
        </w:rPr>
      </w:pPr>
    </w:p>
    <w:p w14:paraId="763164A2" w14:textId="6C69FD18" w:rsidR="0066096C" w:rsidRPr="0066096C" w:rsidRDefault="0066096C" w:rsidP="007D5DAB">
      <w:pPr>
        <w:pStyle w:val="Paragraphedeliste"/>
        <w:keepNext/>
        <w:keepLines/>
        <w:numPr>
          <w:ilvl w:val="1"/>
          <w:numId w:val="50"/>
        </w:numPr>
        <w:spacing w:before="40"/>
        <w:outlineLvl w:val="1"/>
        <w:rPr>
          <w:rFonts w:cs="Arial"/>
          <w:b/>
        </w:rPr>
      </w:pPr>
      <w:bookmarkStart w:id="387" w:name="_Toc192670123"/>
      <w:bookmarkStart w:id="388" w:name="_Toc202194363"/>
      <w:r>
        <w:rPr>
          <w:rFonts w:cs="Arial"/>
          <w:b/>
        </w:rPr>
        <w:t xml:space="preserve">. </w:t>
      </w:r>
      <w:r w:rsidRPr="0066096C">
        <w:rPr>
          <w:rFonts w:cs="Arial"/>
          <w:b/>
        </w:rPr>
        <w:t>Obligations du titulaire vis-à-vis du responsable de traitement</w:t>
      </w:r>
      <w:bookmarkEnd w:id="387"/>
      <w:bookmarkEnd w:id="388"/>
      <w:r w:rsidRPr="0066096C">
        <w:rPr>
          <w:rFonts w:cs="Arial"/>
          <w:b/>
        </w:rPr>
        <w:t xml:space="preserve"> </w:t>
      </w:r>
    </w:p>
    <w:p w14:paraId="5FEE87DF"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5CDF5AF0" w14:textId="7ADF64E1" w:rsidR="0066096C" w:rsidRPr="0066096C" w:rsidRDefault="0066096C" w:rsidP="0066096C">
      <w:pPr>
        <w:keepNext/>
        <w:keepLines/>
        <w:spacing w:before="40" w:after="40"/>
        <w:outlineLvl w:val="2"/>
        <w:rPr>
          <w:rFonts w:eastAsia="Times New Roman" w:cs="Arial"/>
          <w:b/>
          <w:lang w:eastAsia="en-US"/>
        </w:rPr>
      </w:pPr>
      <w:bookmarkStart w:id="389" w:name="_Toc202194364"/>
      <w:r>
        <w:rPr>
          <w:rFonts w:eastAsia="Times New Roman" w:cs="Arial"/>
          <w:b/>
          <w:lang w:eastAsia="en-US"/>
        </w:rPr>
        <w:t xml:space="preserve">15.3.1. </w:t>
      </w:r>
      <w:r w:rsidRPr="0066096C">
        <w:rPr>
          <w:rFonts w:eastAsia="Times New Roman" w:cs="Arial"/>
          <w:b/>
          <w:lang w:eastAsia="en-US"/>
        </w:rPr>
        <w:t>Confidentialité des données</w:t>
      </w:r>
      <w:bookmarkEnd w:id="389"/>
      <w:r w:rsidRPr="0066096C">
        <w:rPr>
          <w:rFonts w:eastAsia="Times New Roman" w:cs="Arial"/>
          <w:b/>
          <w:lang w:eastAsia="en-US"/>
        </w:rPr>
        <w:t xml:space="preserve"> </w:t>
      </w:r>
    </w:p>
    <w:p w14:paraId="7FB09CB9"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357968DB"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s'engage à : </w:t>
      </w:r>
    </w:p>
    <w:p w14:paraId="0DB878F2" w14:textId="2D3A1F6E" w:rsidR="0066096C" w:rsidRPr="0066096C" w:rsidRDefault="0066096C" w:rsidP="007D5DAB">
      <w:pPr>
        <w:numPr>
          <w:ilvl w:val="0"/>
          <w:numId w:val="42"/>
        </w:numPr>
        <w:spacing w:after="40"/>
        <w:contextualSpacing/>
        <w:rPr>
          <w:rFonts w:eastAsia="Calibri" w:cs="Arial"/>
          <w:szCs w:val="22"/>
          <w:lang w:eastAsia="en-US"/>
        </w:rPr>
      </w:pPr>
      <w:proofErr w:type="gramStart"/>
      <w:r w:rsidRPr="0066096C">
        <w:rPr>
          <w:rFonts w:eastAsia="Calibri" w:cs="Arial"/>
          <w:szCs w:val="22"/>
          <w:lang w:eastAsia="en-US"/>
        </w:rPr>
        <w:t>traiter</w:t>
      </w:r>
      <w:proofErr w:type="gramEnd"/>
      <w:r w:rsidRPr="0066096C">
        <w:rPr>
          <w:rFonts w:eastAsia="Calibri" w:cs="Arial"/>
          <w:szCs w:val="22"/>
          <w:lang w:eastAsia="en-US"/>
        </w:rPr>
        <w:t xml:space="preserve"> les données uniquement pour la ou les seule(s) finalité(s) qui fait/font l’objet du marché</w:t>
      </w:r>
      <w:r>
        <w:rPr>
          <w:rFonts w:eastAsia="Calibri" w:cs="Arial"/>
          <w:szCs w:val="22"/>
          <w:lang w:eastAsia="en-US"/>
        </w:rPr>
        <w:t xml:space="preserve"> </w:t>
      </w:r>
      <w:r w:rsidRPr="0066096C">
        <w:rPr>
          <w:rFonts w:eastAsia="Calibri" w:cs="Arial"/>
          <w:szCs w:val="22"/>
          <w:lang w:eastAsia="en-US"/>
        </w:rPr>
        <w:t xml:space="preserve">; </w:t>
      </w:r>
    </w:p>
    <w:p w14:paraId="79049827" w14:textId="77777777" w:rsidR="0066096C" w:rsidRPr="0066096C" w:rsidRDefault="0066096C" w:rsidP="007D5DAB">
      <w:pPr>
        <w:numPr>
          <w:ilvl w:val="0"/>
          <w:numId w:val="42"/>
        </w:numPr>
        <w:spacing w:after="40"/>
        <w:contextualSpacing/>
        <w:rPr>
          <w:rFonts w:eastAsia="Calibri" w:cs="Arial"/>
          <w:szCs w:val="22"/>
          <w:lang w:eastAsia="en-US"/>
        </w:rPr>
      </w:pPr>
      <w:proofErr w:type="gramStart"/>
      <w:r w:rsidRPr="0066096C">
        <w:rPr>
          <w:rFonts w:eastAsia="Calibri" w:cs="Arial"/>
          <w:szCs w:val="22"/>
          <w:lang w:eastAsia="en-US"/>
        </w:rPr>
        <w:t>traiter</w:t>
      </w:r>
      <w:proofErr w:type="gramEnd"/>
      <w:r w:rsidRPr="0066096C">
        <w:rPr>
          <w:rFonts w:eastAsia="Calibri" w:cs="Arial"/>
          <w:szCs w:val="22"/>
          <w:lang w:eastAsia="en-US"/>
        </w:rPr>
        <w:t xml:space="preserve"> les données conformément aux instructions du responsable de traitement. </w:t>
      </w:r>
    </w:p>
    <w:p w14:paraId="404E11DF" w14:textId="77777777" w:rsidR="0066096C" w:rsidRPr="0066096C" w:rsidRDefault="0066096C" w:rsidP="0066096C">
      <w:pPr>
        <w:spacing w:after="40"/>
        <w:rPr>
          <w:rFonts w:eastAsia="Calibri" w:cs="Arial"/>
          <w:szCs w:val="22"/>
          <w:lang w:eastAsia="en-US"/>
        </w:rPr>
      </w:pPr>
    </w:p>
    <w:p w14:paraId="0E105BAD"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2499B026"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Il ne doit pas procéder au transfert des données sans avoir obtenu l’autorisation préalable du responsable de traitement. </w:t>
      </w:r>
    </w:p>
    <w:p w14:paraId="37077367" w14:textId="77777777" w:rsidR="0066096C" w:rsidRPr="0066096C" w:rsidRDefault="0066096C" w:rsidP="007D5DAB">
      <w:pPr>
        <w:numPr>
          <w:ilvl w:val="0"/>
          <w:numId w:val="43"/>
        </w:numPr>
        <w:spacing w:after="40"/>
        <w:contextualSpacing/>
        <w:rPr>
          <w:rFonts w:eastAsia="Calibri" w:cs="Arial"/>
          <w:szCs w:val="22"/>
          <w:lang w:eastAsia="en-US"/>
        </w:rPr>
      </w:pPr>
      <w:proofErr w:type="gramStart"/>
      <w:r w:rsidRPr="0066096C">
        <w:rPr>
          <w:rFonts w:eastAsia="Calibri" w:cs="Arial"/>
          <w:szCs w:val="22"/>
          <w:lang w:eastAsia="en-US"/>
        </w:rPr>
        <w:t>garantir</w:t>
      </w:r>
      <w:proofErr w:type="gramEnd"/>
      <w:r w:rsidRPr="0066096C">
        <w:rPr>
          <w:rFonts w:eastAsia="Calibri" w:cs="Arial"/>
          <w:szCs w:val="22"/>
          <w:lang w:eastAsia="en-US"/>
        </w:rPr>
        <w:t xml:space="preserve"> la confidentialité des données à caractère personnel traitées dans le cadre du présent contrat. </w:t>
      </w:r>
    </w:p>
    <w:p w14:paraId="33E308D7" w14:textId="77777777" w:rsidR="0066096C" w:rsidRPr="0066096C" w:rsidRDefault="0066096C" w:rsidP="007D5DAB">
      <w:pPr>
        <w:numPr>
          <w:ilvl w:val="0"/>
          <w:numId w:val="43"/>
        </w:numPr>
        <w:spacing w:after="40"/>
        <w:contextualSpacing/>
        <w:rPr>
          <w:rFonts w:eastAsia="Calibri" w:cs="Arial"/>
          <w:szCs w:val="22"/>
          <w:lang w:eastAsia="en-US"/>
        </w:rPr>
      </w:pPr>
      <w:proofErr w:type="gramStart"/>
      <w:r w:rsidRPr="0066096C">
        <w:rPr>
          <w:rFonts w:eastAsia="Calibri" w:cs="Arial"/>
          <w:szCs w:val="22"/>
          <w:lang w:eastAsia="en-US"/>
        </w:rPr>
        <w:t>veiller</w:t>
      </w:r>
      <w:proofErr w:type="gramEnd"/>
      <w:r w:rsidRPr="0066096C">
        <w:rPr>
          <w:rFonts w:eastAsia="Calibri" w:cs="Arial"/>
          <w:szCs w:val="22"/>
          <w:lang w:eastAsia="en-US"/>
        </w:rPr>
        <w:t xml:space="preserve"> à ce que les personnes autorisées à traiter les données à caractère personnel en vertu du présent contrat : </w:t>
      </w:r>
    </w:p>
    <w:p w14:paraId="27D6F274" w14:textId="77777777" w:rsidR="0066096C" w:rsidRPr="0066096C" w:rsidRDefault="0066096C" w:rsidP="007D5DAB">
      <w:pPr>
        <w:numPr>
          <w:ilvl w:val="1"/>
          <w:numId w:val="44"/>
        </w:numPr>
        <w:spacing w:after="40"/>
        <w:contextualSpacing/>
        <w:rPr>
          <w:rFonts w:eastAsia="Calibri" w:cs="Arial"/>
          <w:szCs w:val="22"/>
          <w:lang w:eastAsia="en-US"/>
        </w:rPr>
      </w:pPr>
      <w:proofErr w:type="gramStart"/>
      <w:r w:rsidRPr="0066096C">
        <w:rPr>
          <w:rFonts w:eastAsia="Calibri" w:cs="Arial"/>
          <w:szCs w:val="22"/>
          <w:lang w:eastAsia="en-US"/>
        </w:rPr>
        <w:t>s’engagent</w:t>
      </w:r>
      <w:proofErr w:type="gramEnd"/>
      <w:r w:rsidRPr="0066096C">
        <w:rPr>
          <w:rFonts w:eastAsia="Calibri" w:cs="Arial"/>
          <w:szCs w:val="22"/>
          <w:lang w:eastAsia="en-US"/>
        </w:rPr>
        <w:t xml:space="preserve"> à respecter la confidentialité ou soient soumises à une obligation légale appropriée de confidentialité ; </w:t>
      </w:r>
    </w:p>
    <w:p w14:paraId="7C201784" w14:textId="77777777" w:rsidR="0066096C" w:rsidRPr="0066096C" w:rsidRDefault="0066096C" w:rsidP="007D5DAB">
      <w:pPr>
        <w:numPr>
          <w:ilvl w:val="1"/>
          <w:numId w:val="44"/>
        </w:numPr>
        <w:spacing w:after="40"/>
        <w:contextualSpacing/>
        <w:rPr>
          <w:rFonts w:eastAsia="Calibri" w:cs="Arial"/>
          <w:szCs w:val="22"/>
          <w:lang w:eastAsia="en-US"/>
        </w:rPr>
      </w:pPr>
      <w:proofErr w:type="gramStart"/>
      <w:r w:rsidRPr="0066096C">
        <w:rPr>
          <w:rFonts w:eastAsia="Calibri" w:cs="Arial"/>
          <w:szCs w:val="22"/>
          <w:lang w:eastAsia="en-US"/>
        </w:rPr>
        <w:t>reçoivent</w:t>
      </w:r>
      <w:proofErr w:type="gramEnd"/>
      <w:r w:rsidRPr="0066096C">
        <w:rPr>
          <w:rFonts w:eastAsia="Calibri" w:cs="Arial"/>
          <w:szCs w:val="22"/>
          <w:lang w:eastAsia="en-US"/>
        </w:rPr>
        <w:t xml:space="preserve"> la formation nécessaire en matière de protection des données à caractère personnel. </w:t>
      </w:r>
    </w:p>
    <w:p w14:paraId="763318D0" w14:textId="77777777" w:rsidR="0066096C" w:rsidRPr="0066096C" w:rsidRDefault="0066096C" w:rsidP="007D5DAB">
      <w:pPr>
        <w:numPr>
          <w:ilvl w:val="0"/>
          <w:numId w:val="45"/>
        </w:numPr>
        <w:spacing w:after="40"/>
        <w:contextualSpacing/>
        <w:rPr>
          <w:rFonts w:eastAsia="Calibri" w:cs="Arial"/>
          <w:szCs w:val="22"/>
          <w:lang w:eastAsia="en-US"/>
        </w:rPr>
      </w:pPr>
      <w:proofErr w:type="gramStart"/>
      <w:r w:rsidRPr="0066096C">
        <w:rPr>
          <w:rFonts w:eastAsia="Calibri" w:cs="Arial"/>
          <w:szCs w:val="22"/>
          <w:lang w:eastAsia="en-US"/>
        </w:rPr>
        <w:t>prendre</w:t>
      </w:r>
      <w:proofErr w:type="gramEnd"/>
      <w:r w:rsidRPr="0066096C">
        <w:rPr>
          <w:rFonts w:eastAsia="Calibri" w:cs="Arial"/>
          <w:szCs w:val="22"/>
          <w:lang w:eastAsia="en-US"/>
        </w:rPr>
        <w:t xml:space="preserve"> en compte, s’agissant de ses outils, produits, applications ou services, les principes de protection des données dès la conception et de protection des données par défaut. </w:t>
      </w:r>
    </w:p>
    <w:p w14:paraId="214BD921"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19C2392A" w14:textId="66429B2F" w:rsidR="0066096C" w:rsidRPr="0066096C" w:rsidRDefault="0066096C" w:rsidP="0066096C">
      <w:pPr>
        <w:keepNext/>
        <w:keepLines/>
        <w:spacing w:before="40" w:after="40"/>
        <w:outlineLvl w:val="2"/>
        <w:rPr>
          <w:rFonts w:eastAsia="Times New Roman" w:cs="Arial"/>
          <w:b/>
          <w:lang w:eastAsia="en-US"/>
        </w:rPr>
      </w:pPr>
      <w:bookmarkStart w:id="390" w:name="_Toc202194365"/>
      <w:r>
        <w:rPr>
          <w:rFonts w:eastAsia="Times New Roman" w:cs="Arial"/>
          <w:b/>
          <w:lang w:eastAsia="en-US"/>
        </w:rPr>
        <w:t xml:space="preserve">15.3.2.  </w:t>
      </w:r>
      <w:r w:rsidRPr="0066096C">
        <w:rPr>
          <w:rFonts w:eastAsia="Times New Roman" w:cs="Arial"/>
          <w:b/>
          <w:lang w:eastAsia="en-US"/>
        </w:rPr>
        <w:t>Sous-traitance de niveau 2</w:t>
      </w:r>
      <w:bookmarkEnd w:id="390"/>
      <w:r w:rsidRPr="0066096C">
        <w:rPr>
          <w:rFonts w:eastAsia="Times New Roman" w:cs="Arial"/>
          <w:b/>
          <w:lang w:eastAsia="en-US"/>
        </w:rPr>
        <w:t xml:space="preserve"> </w:t>
      </w:r>
      <w:r w:rsidRPr="0066096C">
        <w:rPr>
          <w:rFonts w:eastAsia="Calibri" w:cs="Arial"/>
          <w:color w:val="2E74B5"/>
          <w:szCs w:val="22"/>
          <w:lang w:eastAsia="en-US"/>
        </w:rPr>
        <w:t xml:space="preserve"> </w:t>
      </w:r>
    </w:p>
    <w:p w14:paraId="1FD6C9C8" w14:textId="77777777" w:rsidR="0066096C" w:rsidRDefault="0066096C" w:rsidP="0066096C">
      <w:pPr>
        <w:spacing w:after="40"/>
        <w:rPr>
          <w:rFonts w:eastAsia="Calibri" w:cs="Arial"/>
          <w:color w:val="2E74B5"/>
          <w:szCs w:val="22"/>
          <w:lang w:eastAsia="en-US"/>
        </w:rPr>
      </w:pPr>
    </w:p>
    <w:p w14:paraId="5D017C1C" w14:textId="3B82B140"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du marché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1D03335D" w14:textId="20134A00"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responsable de traitement dispose d’un délai minimum de dix (10) jours à compter de la date de réception de cette information pour présenter ses objections. Cette sous-traitance ne peut être effectuée que si le responsable de traitement n'a pas émis d'objection pendant le délai convenu. </w:t>
      </w:r>
    </w:p>
    <w:p w14:paraId="5212AA57" w14:textId="77777777" w:rsidR="0066096C" w:rsidRDefault="0066096C" w:rsidP="0066096C">
      <w:pPr>
        <w:spacing w:after="40"/>
        <w:rPr>
          <w:rFonts w:eastAsia="Calibri" w:cs="Arial"/>
          <w:color w:val="0070C0"/>
          <w:szCs w:val="22"/>
          <w:lang w:eastAsia="en-US"/>
        </w:rPr>
      </w:pPr>
    </w:p>
    <w:p w14:paraId="31739F96" w14:textId="705AAC8C"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sous-traitant ultérieur est tenu de respecter les obligations du présent contrat pour le compte et selon les instructions du responsable de traitement. Il appartient au titulaire du marché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du marché demeure pleinement responsable devant le responsable de traitement de l’exécution par l’autre sous-traitant de ses obligations. </w:t>
      </w:r>
    </w:p>
    <w:p w14:paraId="3BBE0A85" w14:textId="77777777" w:rsidR="0066096C" w:rsidRPr="0066096C" w:rsidRDefault="0066096C" w:rsidP="0066096C">
      <w:pPr>
        <w:spacing w:after="40"/>
        <w:rPr>
          <w:rFonts w:eastAsia="Calibri" w:cs="Arial"/>
          <w:szCs w:val="22"/>
          <w:lang w:eastAsia="en-US"/>
        </w:rPr>
      </w:pPr>
    </w:p>
    <w:p w14:paraId="04A65FAB" w14:textId="6AB774DB" w:rsidR="0066096C" w:rsidRPr="0066096C" w:rsidRDefault="0066096C" w:rsidP="0066096C">
      <w:pPr>
        <w:keepNext/>
        <w:keepLines/>
        <w:spacing w:before="40" w:after="40"/>
        <w:outlineLvl w:val="2"/>
        <w:rPr>
          <w:rFonts w:eastAsia="Times New Roman" w:cs="Arial"/>
          <w:b/>
          <w:lang w:eastAsia="en-US"/>
        </w:rPr>
      </w:pPr>
      <w:bookmarkStart w:id="391" w:name="_Toc202194366"/>
      <w:r>
        <w:rPr>
          <w:rFonts w:eastAsia="Times New Roman" w:cs="Arial"/>
          <w:b/>
          <w:lang w:eastAsia="en-US"/>
        </w:rPr>
        <w:t xml:space="preserve">15.3.3.  </w:t>
      </w:r>
      <w:r w:rsidRPr="0066096C">
        <w:rPr>
          <w:rFonts w:eastAsia="Times New Roman" w:cs="Arial"/>
          <w:b/>
          <w:lang w:eastAsia="en-US"/>
        </w:rPr>
        <w:t>Droit d’information des personnes concernées</w:t>
      </w:r>
      <w:bookmarkEnd w:id="391"/>
      <w:r w:rsidRPr="0066096C">
        <w:rPr>
          <w:rFonts w:eastAsia="Times New Roman" w:cs="Arial"/>
          <w:b/>
          <w:lang w:eastAsia="en-US"/>
        </w:rPr>
        <w:t xml:space="preserve"> </w:t>
      </w:r>
    </w:p>
    <w:p w14:paraId="7DB0E44E" w14:textId="77777777" w:rsidR="0066096C" w:rsidRPr="0066096C" w:rsidRDefault="0066096C" w:rsidP="0066096C">
      <w:pPr>
        <w:spacing w:after="40"/>
        <w:rPr>
          <w:rFonts w:eastAsia="Calibri" w:cs="Arial"/>
          <w:szCs w:val="22"/>
          <w:lang w:eastAsia="en-US"/>
        </w:rPr>
      </w:pPr>
    </w:p>
    <w:p w14:paraId="06338597"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Il appartient au responsable de traitement de fournir l’information aux personnes concernées par les opérations de traitement au moment de la collecte des données. </w:t>
      </w:r>
    </w:p>
    <w:p w14:paraId="0198B213"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lastRenderedPageBreak/>
        <w:t xml:space="preserve"> </w:t>
      </w:r>
    </w:p>
    <w:p w14:paraId="59F42990" w14:textId="55A7B4A6" w:rsidR="0066096C" w:rsidRPr="0066096C" w:rsidRDefault="0066096C" w:rsidP="0066096C">
      <w:pPr>
        <w:keepNext/>
        <w:keepLines/>
        <w:spacing w:before="40" w:after="40"/>
        <w:outlineLvl w:val="2"/>
        <w:rPr>
          <w:rFonts w:eastAsia="Times New Roman" w:cs="Arial"/>
          <w:b/>
          <w:lang w:eastAsia="en-US"/>
        </w:rPr>
      </w:pPr>
      <w:bookmarkStart w:id="392" w:name="_Toc202194367"/>
      <w:r>
        <w:rPr>
          <w:rFonts w:eastAsia="Times New Roman" w:cs="Arial"/>
          <w:b/>
          <w:lang w:eastAsia="en-US"/>
        </w:rPr>
        <w:t xml:space="preserve">15.3.4.  </w:t>
      </w:r>
      <w:r w:rsidRPr="0066096C">
        <w:rPr>
          <w:rFonts w:eastAsia="Times New Roman" w:cs="Arial"/>
          <w:b/>
          <w:lang w:eastAsia="en-US"/>
        </w:rPr>
        <w:t>Exercice des droits des personnes</w:t>
      </w:r>
      <w:bookmarkEnd w:id="392"/>
      <w:r w:rsidRPr="0066096C">
        <w:rPr>
          <w:rFonts w:eastAsia="Times New Roman" w:cs="Arial"/>
          <w:b/>
          <w:lang w:eastAsia="en-US"/>
        </w:rPr>
        <w:t xml:space="preserve"> </w:t>
      </w:r>
    </w:p>
    <w:p w14:paraId="06EB6F08" w14:textId="77777777" w:rsidR="0066096C" w:rsidRPr="0066096C" w:rsidRDefault="0066096C" w:rsidP="0066096C">
      <w:pPr>
        <w:spacing w:after="40"/>
        <w:rPr>
          <w:rFonts w:eastAsia="Calibri" w:cs="Arial"/>
          <w:szCs w:val="22"/>
          <w:lang w:eastAsia="en-US"/>
        </w:rPr>
      </w:pPr>
    </w:p>
    <w:p w14:paraId="110F2C33"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0E1F4D0A"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61DB2810" w14:textId="07A038A7" w:rsidR="0066096C" w:rsidRPr="0066096C" w:rsidRDefault="0066096C" w:rsidP="0066096C">
      <w:pPr>
        <w:keepNext/>
        <w:keepLines/>
        <w:spacing w:before="40" w:after="40"/>
        <w:outlineLvl w:val="2"/>
        <w:rPr>
          <w:rFonts w:eastAsia="Times New Roman" w:cs="Arial"/>
          <w:b/>
          <w:lang w:eastAsia="en-US"/>
        </w:rPr>
      </w:pPr>
      <w:bookmarkStart w:id="393" w:name="_Toc202194368"/>
      <w:r>
        <w:rPr>
          <w:rFonts w:eastAsia="Times New Roman" w:cs="Arial"/>
          <w:b/>
          <w:lang w:eastAsia="en-US"/>
        </w:rPr>
        <w:t xml:space="preserve">15.3.5.  </w:t>
      </w:r>
      <w:r w:rsidRPr="0066096C">
        <w:rPr>
          <w:rFonts w:eastAsia="Times New Roman" w:cs="Arial"/>
          <w:b/>
          <w:lang w:eastAsia="en-US"/>
        </w:rPr>
        <w:t>Violation des données</w:t>
      </w:r>
      <w:bookmarkEnd w:id="393"/>
      <w:r w:rsidRPr="0066096C">
        <w:rPr>
          <w:rFonts w:eastAsia="Times New Roman" w:cs="Arial"/>
          <w:b/>
          <w:lang w:eastAsia="en-US"/>
        </w:rPr>
        <w:t xml:space="preserve"> </w:t>
      </w:r>
    </w:p>
    <w:p w14:paraId="2F9CC6D4" w14:textId="77777777" w:rsidR="0066096C" w:rsidRPr="0066096C" w:rsidRDefault="0066096C" w:rsidP="0066096C">
      <w:pPr>
        <w:spacing w:after="40"/>
        <w:rPr>
          <w:rFonts w:eastAsia="Calibri" w:cs="Arial"/>
          <w:szCs w:val="22"/>
          <w:lang w:eastAsia="en-US"/>
        </w:rPr>
      </w:pPr>
    </w:p>
    <w:p w14:paraId="2C8484C4" w14:textId="5037AF3F" w:rsidR="0066096C" w:rsidRPr="0066096C" w:rsidRDefault="0066096C" w:rsidP="0066096C">
      <w:pPr>
        <w:spacing w:after="40"/>
        <w:rPr>
          <w:rFonts w:eastAsia="Calibri" w:cs="Arial"/>
          <w:szCs w:val="22"/>
          <w:lang w:eastAsia="en-US"/>
        </w:rPr>
      </w:pPr>
      <w:r w:rsidRPr="0066096C">
        <w:rPr>
          <w:rFonts w:eastAsia="Calibri" w:cs="Arial"/>
          <w:szCs w:val="22"/>
          <w:lang w:eastAsia="en-US"/>
        </w:rPr>
        <w:t>Le titulaire notifie au responsable de traitement toute violation de données à caractère personnel dès qu’il en a conn</w:t>
      </w:r>
      <w:r>
        <w:rPr>
          <w:rFonts w:eastAsia="Calibri" w:cs="Arial"/>
          <w:szCs w:val="22"/>
          <w:lang w:eastAsia="en-US"/>
        </w:rPr>
        <w:t>aissance et par le moyen d’un mail auprès de la personne en charge du suivi du service fait.</w:t>
      </w:r>
      <w:r w:rsidRPr="0066096C">
        <w:rPr>
          <w:rFonts w:eastAsia="Calibri" w:cs="Arial"/>
          <w:color w:val="2E74B5"/>
          <w:szCs w:val="22"/>
          <w:lang w:eastAsia="en-US"/>
        </w:rPr>
        <w:t xml:space="preserve"> </w:t>
      </w:r>
    </w:p>
    <w:p w14:paraId="72E60D32"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E9527A1"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La notification des violations est transmise à la CNIL par le délégué à la protection des données du ministère des armées. </w:t>
      </w:r>
    </w:p>
    <w:p w14:paraId="3B1E3E0E"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123F6E97" w14:textId="378B285E" w:rsidR="0066096C" w:rsidRPr="0066096C" w:rsidRDefault="0066096C" w:rsidP="0066096C">
      <w:pPr>
        <w:keepNext/>
        <w:keepLines/>
        <w:spacing w:before="40" w:after="40"/>
        <w:outlineLvl w:val="2"/>
        <w:rPr>
          <w:rFonts w:eastAsia="Times New Roman" w:cs="Arial"/>
          <w:b/>
          <w:lang w:eastAsia="en-US"/>
        </w:rPr>
      </w:pPr>
      <w:bookmarkStart w:id="394" w:name="_Toc202194369"/>
      <w:r>
        <w:rPr>
          <w:rFonts w:eastAsia="Times New Roman" w:cs="Arial"/>
          <w:b/>
          <w:lang w:eastAsia="en-US"/>
        </w:rPr>
        <w:t xml:space="preserve">15.3.6.  </w:t>
      </w:r>
      <w:r w:rsidRPr="0066096C">
        <w:rPr>
          <w:rFonts w:eastAsia="Times New Roman" w:cs="Arial"/>
          <w:b/>
          <w:lang w:eastAsia="en-US"/>
        </w:rPr>
        <w:t>Analyse d’impact</w:t>
      </w:r>
      <w:bookmarkEnd w:id="394"/>
      <w:r w:rsidRPr="0066096C">
        <w:rPr>
          <w:rFonts w:eastAsia="Times New Roman" w:cs="Arial"/>
          <w:b/>
          <w:lang w:eastAsia="en-US"/>
        </w:rPr>
        <w:t xml:space="preserve"> </w:t>
      </w:r>
    </w:p>
    <w:p w14:paraId="26823F9E" w14:textId="77777777" w:rsidR="0066096C" w:rsidRPr="0066096C" w:rsidRDefault="0066096C" w:rsidP="0066096C">
      <w:pPr>
        <w:spacing w:after="40"/>
        <w:rPr>
          <w:rFonts w:eastAsia="Calibri" w:cs="Arial"/>
          <w:szCs w:val="22"/>
          <w:lang w:eastAsia="en-US"/>
        </w:rPr>
      </w:pPr>
    </w:p>
    <w:p w14:paraId="6DCF630B"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aide le responsable de traitement pour la réalisation d’analyses d’impact relative à la protection des données. </w:t>
      </w:r>
    </w:p>
    <w:p w14:paraId="4817843F"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conseille le responsable de traitement en cas de consultation de la CNIL sur l’analyse d’impact réalisée. Cependant, celle-ci est présentée à la CNIL par le délégué à la protection des données du ministère des armées. </w:t>
      </w:r>
    </w:p>
    <w:p w14:paraId="49394A6A"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35E8A311" w14:textId="6E82EE81" w:rsidR="0066096C" w:rsidRPr="0066096C" w:rsidRDefault="0066096C" w:rsidP="0066096C">
      <w:pPr>
        <w:keepNext/>
        <w:keepLines/>
        <w:spacing w:before="40" w:after="40"/>
        <w:outlineLvl w:val="2"/>
        <w:rPr>
          <w:rFonts w:eastAsia="Times New Roman" w:cs="Arial"/>
          <w:b/>
          <w:lang w:eastAsia="en-US"/>
        </w:rPr>
      </w:pPr>
      <w:bookmarkStart w:id="395" w:name="_Toc202194370"/>
      <w:r>
        <w:rPr>
          <w:rFonts w:eastAsia="Times New Roman" w:cs="Arial"/>
          <w:b/>
          <w:lang w:eastAsia="en-US"/>
        </w:rPr>
        <w:t xml:space="preserve">15.3.7.  </w:t>
      </w:r>
      <w:r w:rsidRPr="0066096C">
        <w:rPr>
          <w:rFonts w:eastAsia="Times New Roman" w:cs="Arial"/>
          <w:b/>
          <w:lang w:eastAsia="en-US"/>
        </w:rPr>
        <w:t>Sécurité des données</w:t>
      </w:r>
      <w:bookmarkEnd w:id="395"/>
      <w:r w:rsidRPr="0066096C">
        <w:rPr>
          <w:rFonts w:eastAsia="Times New Roman" w:cs="Arial"/>
          <w:b/>
          <w:lang w:eastAsia="en-US"/>
        </w:rPr>
        <w:t xml:space="preserve"> </w:t>
      </w:r>
    </w:p>
    <w:p w14:paraId="38C4A5DB" w14:textId="77777777" w:rsidR="0066096C" w:rsidRPr="0066096C" w:rsidRDefault="0066096C" w:rsidP="0066096C">
      <w:pPr>
        <w:spacing w:after="40"/>
        <w:rPr>
          <w:rFonts w:eastAsia="Calibri" w:cs="Arial"/>
          <w:szCs w:val="22"/>
          <w:lang w:eastAsia="en-US"/>
        </w:rPr>
      </w:pPr>
    </w:p>
    <w:p w14:paraId="0BED3FD5" w14:textId="4850910C"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met en œuvre les mesures de sécurisation des données nécessaires.  </w:t>
      </w:r>
    </w:p>
    <w:p w14:paraId="27B67AE3" w14:textId="77777777" w:rsidR="0066096C" w:rsidRPr="0066096C" w:rsidRDefault="0066096C" w:rsidP="0066096C">
      <w:pPr>
        <w:spacing w:after="40"/>
        <w:rPr>
          <w:rFonts w:eastAsia="Calibri" w:cs="Arial"/>
          <w:szCs w:val="22"/>
          <w:lang w:eastAsia="en-US"/>
        </w:rPr>
      </w:pPr>
    </w:p>
    <w:p w14:paraId="1E952C43" w14:textId="67D9A353" w:rsidR="0066096C" w:rsidRPr="0066096C" w:rsidRDefault="0066096C" w:rsidP="0066096C">
      <w:pPr>
        <w:keepNext/>
        <w:keepLines/>
        <w:spacing w:before="40" w:after="40"/>
        <w:outlineLvl w:val="2"/>
        <w:rPr>
          <w:rFonts w:eastAsia="Times New Roman" w:cs="Arial"/>
          <w:b/>
          <w:lang w:eastAsia="en-US"/>
        </w:rPr>
      </w:pPr>
      <w:bookmarkStart w:id="396" w:name="_Toc202194371"/>
      <w:r>
        <w:rPr>
          <w:rFonts w:eastAsia="Times New Roman" w:cs="Arial"/>
          <w:b/>
          <w:lang w:eastAsia="en-US"/>
        </w:rPr>
        <w:t xml:space="preserve">15.3.8.  </w:t>
      </w:r>
      <w:r w:rsidRPr="0066096C">
        <w:rPr>
          <w:rFonts w:eastAsia="Times New Roman" w:cs="Arial"/>
          <w:b/>
          <w:lang w:eastAsia="en-US"/>
        </w:rPr>
        <w:t>Devenir des données au terme de la prestation</w:t>
      </w:r>
      <w:bookmarkEnd w:id="396"/>
      <w:r w:rsidRPr="0066096C">
        <w:rPr>
          <w:rFonts w:eastAsia="Times New Roman" w:cs="Arial"/>
          <w:b/>
          <w:lang w:eastAsia="en-US"/>
        </w:rPr>
        <w:t xml:space="preserve"> </w:t>
      </w:r>
    </w:p>
    <w:p w14:paraId="5BCFB8FD" w14:textId="77777777" w:rsidR="0066096C" w:rsidRPr="0066096C" w:rsidRDefault="0066096C" w:rsidP="0066096C">
      <w:pPr>
        <w:spacing w:after="40"/>
        <w:rPr>
          <w:rFonts w:eastAsia="Calibri" w:cs="Arial"/>
          <w:szCs w:val="22"/>
          <w:lang w:eastAsia="en-US"/>
        </w:rPr>
      </w:pPr>
    </w:p>
    <w:p w14:paraId="29C99786" w14:textId="38611079" w:rsidR="0066096C" w:rsidRPr="0066096C" w:rsidRDefault="0066096C" w:rsidP="0066096C">
      <w:pPr>
        <w:spacing w:after="40"/>
        <w:rPr>
          <w:rFonts w:eastAsia="Calibri" w:cs="Arial"/>
          <w:szCs w:val="22"/>
          <w:lang w:eastAsia="en-US"/>
        </w:rPr>
      </w:pPr>
      <w:r w:rsidRPr="0066096C">
        <w:rPr>
          <w:rFonts w:eastAsia="Calibri" w:cs="Arial"/>
          <w:szCs w:val="22"/>
          <w:lang w:eastAsia="en-US"/>
        </w:rPr>
        <w:t>Au terme de la prestation de services relatifs au traitement de ces don</w:t>
      </w:r>
      <w:r>
        <w:rPr>
          <w:rFonts w:eastAsia="Calibri" w:cs="Arial"/>
          <w:szCs w:val="22"/>
          <w:lang w:eastAsia="en-US"/>
        </w:rPr>
        <w:t xml:space="preserve">nées, le titulaire s’engage à </w:t>
      </w:r>
      <w:r w:rsidRPr="0066096C">
        <w:rPr>
          <w:rFonts w:eastAsia="Calibri" w:cs="Arial"/>
          <w:szCs w:val="22"/>
          <w:lang w:eastAsia="en-US"/>
        </w:rPr>
        <w:t>détruire toutes les</w:t>
      </w:r>
      <w:r>
        <w:rPr>
          <w:rFonts w:eastAsia="Calibri" w:cs="Arial"/>
          <w:szCs w:val="22"/>
          <w:lang w:eastAsia="en-US"/>
        </w:rPr>
        <w:t xml:space="preserve"> données à caractère personnel.</w:t>
      </w:r>
      <w:r w:rsidRPr="0066096C">
        <w:rPr>
          <w:rFonts w:eastAsia="Calibri" w:cs="Arial"/>
          <w:szCs w:val="22"/>
          <w:lang w:eastAsia="en-US"/>
        </w:rPr>
        <w:t xml:space="preserve"> </w:t>
      </w:r>
    </w:p>
    <w:p w14:paraId="35C6BBF5" w14:textId="77777777" w:rsidR="0066096C" w:rsidRPr="0066096C" w:rsidRDefault="0066096C" w:rsidP="0066096C">
      <w:pPr>
        <w:spacing w:after="40"/>
        <w:rPr>
          <w:rFonts w:eastAsia="Calibri" w:cs="Arial"/>
          <w:szCs w:val="22"/>
          <w:lang w:eastAsia="en-US"/>
        </w:rPr>
      </w:pPr>
    </w:p>
    <w:p w14:paraId="24257C66"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renvoi doit s’accompagner de la destruction de toutes les copies existantes dans les systèmes d’information du titulaire. Une fois détruites, le titulaire doit justifier par écrit de la destruction. </w:t>
      </w:r>
    </w:p>
    <w:p w14:paraId="4D221917"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30295E80" w14:textId="1BF76256" w:rsidR="0066096C" w:rsidRPr="0066096C" w:rsidRDefault="0066096C" w:rsidP="0066096C">
      <w:pPr>
        <w:keepNext/>
        <w:keepLines/>
        <w:spacing w:before="40" w:after="40"/>
        <w:outlineLvl w:val="2"/>
        <w:rPr>
          <w:rFonts w:eastAsia="Times New Roman" w:cs="Arial"/>
          <w:b/>
          <w:lang w:eastAsia="en-US"/>
        </w:rPr>
      </w:pPr>
      <w:bookmarkStart w:id="397" w:name="_Toc202194372"/>
      <w:r>
        <w:rPr>
          <w:rFonts w:eastAsia="Times New Roman" w:cs="Arial"/>
          <w:b/>
          <w:lang w:eastAsia="en-US"/>
        </w:rPr>
        <w:t xml:space="preserve">15.3.9.  </w:t>
      </w:r>
      <w:r w:rsidRPr="0066096C">
        <w:rPr>
          <w:rFonts w:eastAsia="Times New Roman" w:cs="Arial"/>
          <w:b/>
          <w:lang w:eastAsia="en-US"/>
        </w:rPr>
        <w:t>Délégué à la protection des données</w:t>
      </w:r>
      <w:bookmarkEnd w:id="397"/>
      <w:r w:rsidRPr="0066096C">
        <w:rPr>
          <w:rFonts w:eastAsia="Times New Roman" w:cs="Arial"/>
          <w:b/>
          <w:lang w:eastAsia="en-US"/>
        </w:rPr>
        <w:t xml:space="preserve"> </w:t>
      </w:r>
    </w:p>
    <w:p w14:paraId="3E1B117E" w14:textId="77777777" w:rsidR="0066096C" w:rsidRPr="0066096C" w:rsidRDefault="0066096C" w:rsidP="0066096C">
      <w:pPr>
        <w:spacing w:after="40"/>
        <w:rPr>
          <w:rFonts w:eastAsia="Calibri" w:cs="Arial"/>
          <w:szCs w:val="22"/>
          <w:lang w:eastAsia="en-US"/>
        </w:rPr>
      </w:pPr>
    </w:p>
    <w:p w14:paraId="2F7AE312"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1865EA48"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 </w:t>
      </w:r>
    </w:p>
    <w:p w14:paraId="18D97D3D" w14:textId="48DC7038" w:rsidR="0066096C" w:rsidRPr="0066096C" w:rsidRDefault="0066096C" w:rsidP="0066096C">
      <w:pPr>
        <w:keepNext/>
        <w:keepLines/>
        <w:spacing w:before="40" w:after="40"/>
        <w:outlineLvl w:val="2"/>
        <w:rPr>
          <w:rFonts w:eastAsia="Times New Roman" w:cs="Arial"/>
          <w:b/>
          <w:lang w:eastAsia="en-US"/>
        </w:rPr>
      </w:pPr>
      <w:bookmarkStart w:id="398" w:name="_Toc202194373"/>
      <w:r>
        <w:rPr>
          <w:rFonts w:eastAsia="Times New Roman" w:cs="Arial"/>
          <w:b/>
          <w:lang w:eastAsia="en-US"/>
        </w:rPr>
        <w:t xml:space="preserve">15.3.10.  </w:t>
      </w:r>
      <w:r w:rsidRPr="0066096C">
        <w:rPr>
          <w:rFonts w:eastAsia="Times New Roman" w:cs="Arial"/>
          <w:b/>
          <w:lang w:eastAsia="en-US"/>
        </w:rPr>
        <w:t>Registre des catégories d’activités de traitement</w:t>
      </w:r>
      <w:bookmarkEnd w:id="398"/>
      <w:r w:rsidRPr="0066096C">
        <w:rPr>
          <w:rFonts w:eastAsia="Times New Roman" w:cs="Arial"/>
          <w:b/>
          <w:lang w:eastAsia="en-US"/>
        </w:rPr>
        <w:t xml:space="preserve"> </w:t>
      </w:r>
    </w:p>
    <w:p w14:paraId="6AA63FA9" w14:textId="77777777" w:rsidR="0066096C" w:rsidRPr="0066096C" w:rsidRDefault="0066096C" w:rsidP="0066096C">
      <w:pPr>
        <w:spacing w:after="40"/>
        <w:rPr>
          <w:rFonts w:eastAsia="Calibri" w:cs="Arial"/>
          <w:szCs w:val="22"/>
          <w:lang w:eastAsia="en-US"/>
        </w:rPr>
      </w:pPr>
    </w:p>
    <w:p w14:paraId="06E52092"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déclare tenir par écrit un registre de toutes les catégories d’activités de traitement effectuées pour le compte du responsable de traitement comprenant : </w:t>
      </w:r>
    </w:p>
    <w:p w14:paraId="1F1F4347" w14:textId="77777777" w:rsidR="0066096C" w:rsidRPr="0066096C" w:rsidRDefault="0066096C" w:rsidP="007D5DAB">
      <w:pPr>
        <w:numPr>
          <w:ilvl w:val="0"/>
          <w:numId w:val="46"/>
        </w:numPr>
        <w:spacing w:after="40"/>
        <w:contextualSpacing/>
        <w:rPr>
          <w:rFonts w:eastAsia="Calibri" w:cs="Arial"/>
          <w:szCs w:val="22"/>
          <w:lang w:eastAsia="en-US"/>
        </w:rPr>
      </w:pPr>
      <w:proofErr w:type="gramStart"/>
      <w:r w:rsidRPr="0066096C">
        <w:rPr>
          <w:rFonts w:eastAsia="Calibri" w:cs="Arial"/>
          <w:szCs w:val="22"/>
          <w:lang w:eastAsia="en-US"/>
        </w:rPr>
        <w:t>le</w:t>
      </w:r>
      <w:proofErr w:type="gramEnd"/>
      <w:r w:rsidRPr="0066096C">
        <w:rPr>
          <w:rFonts w:eastAsia="Calibri" w:cs="Arial"/>
          <w:szCs w:val="22"/>
          <w:lang w:eastAsia="en-US"/>
        </w:rPr>
        <w:t xml:space="preserve"> nom et les coordonnées du responsable de traitement pour le compte duquel il agit, des éventuels sous-traitants et, le cas échéant, du délégué à la protection des données ; </w:t>
      </w:r>
    </w:p>
    <w:p w14:paraId="0D64C427" w14:textId="77777777" w:rsidR="0066096C" w:rsidRPr="0066096C" w:rsidRDefault="0066096C" w:rsidP="007D5DAB">
      <w:pPr>
        <w:numPr>
          <w:ilvl w:val="0"/>
          <w:numId w:val="46"/>
        </w:numPr>
        <w:spacing w:after="40"/>
        <w:contextualSpacing/>
        <w:rPr>
          <w:rFonts w:eastAsia="Calibri" w:cs="Arial"/>
          <w:szCs w:val="22"/>
          <w:lang w:eastAsia="en-US"/>
        </w:rPr>
      </w:pPr>
      <w:proofErr w:type="gramStart"/>
      <w:r w:rsidRPr="0066096C">
        <w:rPr>
          <w:rFonts w:eastAsia="Calibri" w:cs="Arial"/>
          <w:szCs w:val="22"/>
          <w:lang w:eastAsia="en-US"/>
        </w:rPr>
        <w:t>les</w:t>
      </w:r>
      <w:proofErr w:type="gramEnd"/>
      <w:r w:rsidRPr="0066096C">
        <w:rPr>
          <w:rFonts w:eastAsia="Calibri" w:cs="Arial"/>
          <w:szCs w:val="22"/>
          <w:lang w:eastAsia="en-US"/>
        </w:rPr>
        <w:t xml:space="preserve"> catégories de traitements effectués pour le compte du responsable du traitement ; </w:t>
      </w:r>
    </w:p>
    <w:p w14:paraId="6DC5B8F9" w14:textId="77777777" w:rsidR="0066096C" w:rsidRPr="0066096C" w:rsidRDefault="0066096C" w:rsidP="007D5DAB">
      <w:pPr>
        <w:numPr>
          <w:ilvl w:val="0"/>
          <w:numId w:val="46"/>
        </w:numPr>
        <w:spacing w:after="40"/>
        <w:contextualSpacing/>
        <w:rPr>
          <w:rFonts w:eastAsia="Calibri" w:cs="Arial"/>
          <w:szCs w:val="22"/>
          <w:lang w:eastAsia="en-US"/>
        </w:rPr>
      </w:pPr>
      <w:proofErr w:type="gramStart"/>
      <w:r w:rsidRPr="0066096C">
        <w:rPr>
          <w:rFonts w:eastAsia="Calibri" w:cs="Arial"/>
          <w:szCs w:val="22"/>
          <w:lang w:eastAsia="en-US"/>
        </w:rPr>
        <w:t>une</w:t>
      </w:r>
      <w:proofErr w:type="gramEnd"/>
      <w:r w:rsidRPr="0066096C">
        <w:rPr>
          <w:rFonts w:eastAsia="Calibri" w:cs="Arial"/>
          <w:szCs w:val="22"/>
          <w:lang w:eastAsia="en-US"/>
        </w:rPr>
        <w:t xml:space="preserve"> description générale des mesures de sécurité techniques et organisationnelles, y compris entre autres, selon les besoins : </w:t>
      </w:r>
    </w:p>
    <w:p w14:paraId="55561A1F" w14:textId="77777777" w:rsidR="0066096C" w:rsidRPr="0066096C" w:rsidRDefault="0066096C" w:rsidP="007D5DAB">
      <w:pPr>
        <w:numPr>
          <w:ilvl w:val="1"/>
          <w:numId w:val="47"/>
        </w:numPr>
        <w:spacing w:after="40"/>
        <w:contextualSpacing/>
        <w:rPr>
          <w:rFonts w:eastAsia="Calibri" w:cs="Arial"/>
          <w:szCs w:val="22"/>
          <w:lang w:eastAsia="en-US"/>
        </w:rPr>
      </w:pPr>
      <w:proofErr w:type="gramStart"/>
      <w:r w:rsidRPr="0066096C">
        <w:rPr>
          <w:rFonts w:eastAsia="Calibri" w:cs="Arial"/>
          <w:szCs w:val="22"/>
          <w:lang w:eastAsia="en-US"/>
        </w:rPr>
        <w:t>la</w:t>
      </w:r>
      <w:proofErr w:type="gramEnd"/>
      <w:r w:rsidRPr="0066096C">
        <w:rPr>
          <w:rFonts w:eastAsia="Calibri" w:cs="Arial"/>
          <w:szCs w:val="22"/>
          <w:lang w:eastAsia="en-US"/>
        </w:rPr>
        <w:t xml:space="preserve"> </w:t>
      </w:r>
      <w:proofErr w:type="spellStart"/>
      <w:r w:rsidRPr="0066096C">
        <w:rPr>
          <w:rFonts w:eastAsia="Calibri" w:cs="Arial"/>
          <w:szCs w:val="22"/>
          <w:lang w:eastAsia="en-US"/>
        </w:rPr>
        <w:t>pseudonymisation</w:t>
      </w:r>
      <w:proofErr w:type="spellEnd"/>
      <w:r w:rsidRPr="0066096C">
        <w:rPr>
          <w:rFonts w:eastAsia="Calibri" w:cs="Arial"/>
          <w:szCs w:val="22"/>
          <w:lang w:eastAsia="en-US"/>
        </w:rPr>
        <w:t xml:space="preserve"> et le chiffrement des données à caractère personnel ; </w:t>
      </w:r>
    </w:p>
    <w:p w14:paraId="6335063B" w14:textId="77777777" w:rsidR="0066096C" w:rsidRPr="0066096C" w:rsidRDefault="0066096C" w:rsidP="007D5DAB">
      <w:pPr>
        <w:numPr>
          <w:ilvl w:val="1"/>
          <w:numId w:val="47"/>
        </w:numPr>
        <w:spacing w:after="40"/>
        <w:contextualSpacing/>
        <w:rPr>
          <w:rFonts w:eastAsia="Calibri" w:cs="Arial"/>
          <w:szCs w:val="22"/>
          <w:lang w:eastAsia="en-US"/>
        </w:rPr>
      </w:pPr>
      <w:proofErr w:type="gramStart"/>
      <w:r w:rsidRPr="0066096C">
        <w:rPr>
          <w:rFonts w:eastAsia="Calibri" w:cs="Arial"/>
          <w:szCs w:val="22"/>
          <w:lang w:eastAsia="en-US"/>
        </w:rPr>
        <w:t>des</w:t>
      </w:r>
      <w:proofErr w:type="gramEnd"/>
      <w:r w:rsidRPr="0066096C">
        <w:rPr>
          <w:rFonts w:eastAsia="Calibri" w:cs="Arial"/>
          <w:szCs w:val="22"/>
          <w:lang w:eastAsia="en-US"/>
        </w:rPr>
        <w:t xml:space="preserve"> moyens permettant de garantir la confidentialité, l'intégrité, la disponibilité et la résilience constantes des systèmes et des services de traitement ; </w:t>
      </w:r>
    </w:p>
    <w:p w14:paraId="043CDFA7" w14:textId="77777777" w:rsidR="0066096C" w:rsidRPr="0066096C" w:rsidRDefault="0066096C" w:rsidP="007D5DAB">
      <w:pPr>
        <w:numPr>
          <w:ilvl w:val="1"/>
          <w:numId w:val="47"/>
        </w:numPr>
        <w:spacing w:after="40"/>
        <w:contextualSpacing/>
        <w:rPr>
          <w:rFonts w:eastAsia="Calibri" w:cs="Arial"/>
          <w:szCs w:val="22"/>
          <w:lang w:eastAsia="en-US"/>
        </w:rPr>
      </w:pPr>
      <w:proofErr w:type="gramStart"/>
      <w:r w:rsidRPr="0066096C">
        <w:rPr>
          <w:rFonts w:eastAsia="Calibri" w:cs="Arial"/>
          <w:szCs w:val="22"/>
          <w:lang w:eastAsia="en-US"/>
        </w:rPr>
        <w:t>des</w:t>
      </w:r>
      <w:proofErr w:type="gramEnd"/>
      <w:r w:rsidRPr="0066096C">
        <w:rPr>
          <w:rFonts w:eastAsia="Calibri" w:cs="Arial"/>
          <w:szCs w:val="22"/>
          <w:lang w:eastAsia="en-US"/>
        </w:rPr>
        <w:t xml:space="preserve"> moyens permettant de rétablir la disponibilité des données à caractère personnel et l'accès à celles-ci dans des délais appropriés en cas d'incident physique ou technique ; </w:t>
      </w:r>
    </w:p>
    <w:p w14:paraId="2E5CB175" w14:textId="77777777" w:rsidR="0066096C" w:rsidRPr="0066096C" w:rsidRDefault="0066096C" w:rsidP="007D5DAB">
      <w:pPr>
        <w:numPr>
          <w:ilvl w:val="1"/>
          <w:numId w:val="48"/>
        </w:numPr>
        <w:spacing w:after="40"/>
        <w:contextualSpacing/>
        <w:rPr>
          <w:rFonts w:eastAsia="Calibri" w:cs="Arial"/>
          <w:szCs w:val="22"/>
          <w:lang w:eastAsia="en-US"/>
        </w:rPr>
      </w:pPr>
      <w:proofErr w:type="gramStart"/>
      <w:r w:rsidRPr="0066096C">
        <w:rPr>
          <w:rFonts w:eastAsia="Calibri" w:cs="Arial"/>
          <w:szCs w:val="22"/>
          <w:lang w:eastAsia="en-US"/>
        </w:rPr>
        <w:t>une</w:t>
      </w:r>
      <w:proofErr w:type="gramEnd"/>
      <w:r w:rsidRPr="0066096C">
        <w:rPr>
          <w:rFonts w:eastAsia="Calibri" w:cs="Arial"/>
          <w:szCs w:val="22"/>
          <w:lang w:eastAsia="en-US"/>
        </w:rPr>
        <w:t xml:space="preserve"> procédure visant à tester, à analyser et à évaluer régulièrement l'efficacité des mesures techniques et organisationnelles pour assurer la sécurité du traitement. </w:t>
      </w:r>
    </w:p>
    <w:p w14:paraId="35109A4A" w14:textId="77777777" w:rsidR="0066096C" w:rsidRPr="0066096C" w:rsidRDefault="0066096C" w:rsidP="007D5DAB">
      <w:pPr>
        <w:numPr>
          <w:ilvl w:val="0"/>
          <w:numId w:val="49"/>
        </w:numPr>
        <w:spacing w:after="40"/>
        <w:contextualSpacing/>
        <w:rPr>
          <w:rFonts w:eastAsia="Calibri" w:cs="Arial"/>
          <w:szCs w:val="22"/>
          <w:lang w:eastAsia="en-US"/>
        </w:rPr>
      </w:pPr>
      <w:proofErr w:type="gramStart"/>
      <w:r w:rsidRPr="0066096C">
        <w:rPr>
          <w:rFonts w:eastAsia="Calibri" w:cs="Arial"/>
          <w:szCs w:val="22"/>
          <w:lang w:eastAsia="en-US"/>
        </w:rPr>
        <w:lastRenderedPageBreak/>
        <w:t>le</w:t>
      </w:r>
      <w:proofErr w:type="gramEnd"/>
      <w:r w:rsidRPr="0066096C">
        <w:rPr>
          <w:rFonts w:eastAsia="Calibri" w:cs="Arial"/>
          <w:szCs w:val="22"/>
          <w:lang w:eastAsia="en-US"/>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58FBD8FB" w14:textId="77777777" w:rsidR="0066096C" w:rsidRPr="0066096C" w:rsidRDefault="0066096C" w:rsidP="0066096C">
      <w:pPr>
        <w:spacing w:after="40"/>
        <w:rPr>
          <w:rFonts w:eastAsia="Calibri" w:cs="Arial"/>
          <w:szCs w:val="22"/>
          <w:lang w:eastAsia="en-US"/>
        </w:rPr>
      </w:pPr>
    </w:p>
    <w:p w14:paraId="50BFF5B1" w14:textId="77777777" w:rsidR="0066096C" w:rsidRPr="0066096C" w:rsidRDefault="0066096C" w:rsidP="0066096C">
      <w:pPr>
        <w:spacing w:after="40"/>
        <w:rPr>
          <w:rFonts w:eastAsia="Calibri" w:cs="Arial"/>
          <w:szCs w:val="22"/>
          <w:lang w:eastAsia="en-US"/>
        </w:rPr>
      </w:pPr>
      <w:r w:rsidRPr="0066096C">
        <w:rPr>
          <w:rFonts w:eastAsia="Calibri" w:cs="Arial"/>
          <w:szCs w:val="22"/>
          <w:lang w:eastAsia="en-US"/>
        </w:rPr>
        <w:t xml:space="preserve">Le titulaire doit transmettre ce registre huit (8) jours calendaires avant chaque évènement au responsable de traitement. </w:t>
      </w:r>
    </w:p>
    <w:p w14:paraId="6F415F57" w14:textId="77777777" w:rsidR="0066096C" w:rsidRPr="0066096C" w:rsidRDefault="0066096C" w:rsidP="0066096C">
      <w:pPr>
        <w:spacing w:after="40"/>
        <w:rPr>
          <w:rFonts w:eastAsia="Calibri" w:cs="Arial"/>
          <w:szCs w:val="22"/>
          <w:lang w:eastAsia="en-US"/>
        </w:rPr>
      </w:pPr>
    </w:p>
    <w:p w14:paraId="39F376DB" w14:textId="336F6E5A" w:rsidR="0066096C" w:rsidRPr="0066096C" w:rsidRDefault="0066096C" w:rsidP="0066096C">
      <w:pPr>
        <w:keepNext/>
        <w:keepLines/>
        <w:spacing w:before="40" w:after="40"/>
        <w:outlineLvl w:val="2"/>
        <w:rPr>
          <w:rFonts w:eastAsia="Times New Roman" w:cs="Arial"/>
          <w:b/>
          <w:lang w:eastAsia="en-US"/>
        </w:rPr>
      </w:pPr>
      <w:bookmarkStart w:id="399" w:name="_Toc202194374"/>
      <w:r>
        <w:rPr>
          <w:rFonts w:eastAsia="Times New Roman" w:cs="Arial"/>
          <w:b/>
          <w:lang w:eastAsia="en-US"/>
        </w:rPr>
        <w:t xml:space="preserve">15.3.11. </w:t>
      </w:r>
      <w:r w:rsidRPr="0066096C">
        <w:rPr>
          <w:rFonts w:eastAsia="Times New Roman" w:cs="Arial"/>
          <w:b/>
          <w:lang w:eastAsia="en-US"/>
        </w:rPr>
        <w:t>Documentation</w:t>
      </w:r>
      <w:bookmarkEnd w:id="399"/>
      <w:r w:rsidRPr="0066096C">
        <w:rPr>
          <w:rFonts w:eastAsia="Times New Roman" w:cs="Arial"/>
          <w:b/>
          <w:lang w:eastAsia="en-US"/>
        </w:rPr>
        <w:t xml:space="preserve"> </w:t>
      </w:r>
    </w:p>
    <w:p w14:paraId="4C2378EA" w14:textId="77777777" w:rsidR="0066096C" w:rsidRPr="0066096C" w:rsidRDefault="0066096C" w:rsidP="0066096C">
      <w:pPr>
        <w:spacing w:after="40"/>
        <w:rPr>
          <w:rFonts w:eastAsia="Calibri" w:cs="Arial"/>
          <w:szCs w:val="22"/>
          <w:lang w:eastAsia="en-US"/>
        </w:rPr>
      </w:pPr>
    </w:p>
    <w:p w14:paraId="7FC0B429" w14:textId="216219E7" w:rsidR="00493459" w:rsidRPr="00E85775" w:rsidRDefault="0066096C" w:rsidP="00C7548A">
      <w:r w:rsidRPr="0066096C">
        <w:rPr>
          <w:rFonts w:eastAsia="Calibri" w:cs="Arial"/>
          <w:szCs w:val="22"/>
          <w:lang w:eastAsia="en-US"/>
        </w:rPr>
        <w:t xml:space="preserve">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 à compter de la demande écrite formulée par la personne mentionnée à l’article 5.1.2. </w:t>
      </w:r>
    </w:p>
    <w:p w14:paraId="1ECC7A90" w14:textId="77777777" w:rsidR="00E85775" w:rsidRPr="00C849CA" w:rsidRDefault="00E85775" w:rsidP="00C849CA">
      <w:pPr>
        <w:pStyle w:val="Titre1"/>
        <w:keepLines/>
        <w:numPr>
          <w:ilvl w:val="0"/>
          <w:numId w:val="0"/>
        </w:numPr>
        <w:spacing w:before="240" w:after="0"/>
        <w:rPr>
          <w:rFonts w:ascii="Arial" w:hAnsi="Arial" w:cs="Arial"/>
          <w:sz w:val="22"/>
          <w:szCs w:val="22"/>
        </w:rPr>
      </w:pPr>
      <w:bookmarkStart w:id="400" w:name="_Toc50109617"/>
      <w:bookmarkStart w:id="401" w:name="_Toc191549656"/>
      <w:bookmarkStart w:id="402" w:name="_Toc193727005"/>
      <w:bookmarkStart w:id="403" w:name="_Toc202194375"/>
      <w:r w:rsidRPr="00C849CA">
        <w:rPr>
          <w:rFonts w:ascii="Arial" w:hAnsi="Arial" w:cs="Arial"/>
          <w:sz w:val="22"/>
          <w:szCs w:val="22"/>
        </w:rPr>
        <w:t>ARTICLE 1</w:t>
      </w:r>
      <w:r w:rsidR="00D269F9" w:rsidRPr="00C849CA">
        <w:rPr>
          <w:rFonts w:ascii="Arial" w:hAnsi="Arial" w:cs="Arial"/>
          <w:sz w:val="22"/>
          <w:szCs w:val="22"/>
        </w:rPr>
        <w:t>6</w:t>
      </w:r>
      <w:r w:rsidRPr="00C849CA">
        <w:rPr>
          <w:rFonts w:ascii="Arial" w:hAnsi="Arial" w:cs="Arial"/>
          <w:sz w:val="22"/>
          <w:szCs w:val="22"/>
        </w:rPr>
        <w:t xml:space="preserve"> – MARCHÉ ULTERIEUR DE PRESTATIONS SIMILAIRES.</w:t>
      </w:r>
      <w:bookmarkEnd w:id="382"/>
      <w:bookmarkEnd w:id="400"/>
      <w:bookmarkEnd w:id="401"/>
      <w:bookmarkEnd w:id="402"/>
      <w:bookmarkEnd w:id="403"/>
    </w:p>
    <w:p w14:paraId="2586AEEC" w14:textId="77777777" w:rsidR="00E85775" w:rsidRPr="00E85775" w:rsidRDefault="00E85775" w:rsidP="00C7548A"/>
    <w:p w14:paraId="3AF14796" w14:textId="61431A86" w:rsidR="00E85775" w:rsidRPr="00BF4D90" w:rsidRDefault="00A87FAB" w:rsidP="00C7548A">
      <w:r>
        <w:t>L’acheteur</w:t>
      </w:r>
      <w:r w:rsidR="00E85775" w:rsidRPr="00E85775">
        <w:t xml:space="preserve"> pourra recourir à la procédure négociée sans publicité ni mise en concurrence pour la réalisation de prestations similaires à celles du présent </w:t>
      </w:r>
      <w:r w:rsidR="00B75DB2">
        <w:t>accord-cadre</w:t>
      </w:r>
      <w:r w:rsidR="00E85775" w:rsidRPr="00E85775">
        <w:t>, tel que prévu par l'article R. 2122-7 du code de la commande publique.</w:t>
      </w:r>
    </w:p>
    <w:p w14:paraId="158265BA" w14:textId="77777777" w:rsidR="00EC01B0" w:rsidRPr="00E85775" w:rsidRDefault="00EC01B0" w:rsidP="00C7548A"/>
    <w:p w14:paraId="468560AB" w14:textId="77777777" w:rsidR="00E85775" w:rsidRPr="00C849CA" w:rsidRDefault="00D269F9" w:rsidP="00C849CA">
      <w:pPr>
        <w:pStyle w:val="Titre1"/>
        <w:keepLines/>
        <w:numPr>
          <w:ilvl w:val="0"/>
          <w:numId w:val="0"/>
        </w:numPr>
        <w:spacing w:before="240" w:after="0"/>
        <w:rPr>
          <w:rFonts w:ascii="Arial" w:hAnsi="Arial" w:cs="Arial"/>
          <w:sz w:val="22"/>
          <w:szCs w:val="22"/>
        </w:rPr>
      </w:pPr>
      <w:bookmarkStart w:id="404" w:name="_Toc507666680"/>
      <w:bookmarkStart w:id="405" w:name="_Toc50109618"/>
      <w:bookmarkStart w:id="406" w:name="_Toc191549657"/>
      <w:bookmarkStart w:id="407" w:name="_Toc193727006"/>
      <w:bookmarkStart w:id="408" w:name="_Toc202194376"/>
      <w:r w:rsidRPr="00C849CA">
        <w:rPr>
          <w:rFonts w:ascii="Arial" w:hAnsi="Arial" w:cs="Arial"/>
          <w:sz w:val="22"/>
          <w:szCs w:val="22"/>
        </w:rPr>
        <w:t>ARTICLE 17</w:t>
      </w:r>
      <w:r w:rsidR="00E85775" w:rsidRPr="00C849CA">
        <w:rPr>
          <w:rFonts w:ascii="Arial" w:hAnsi="Arial" w:cs="Arial"/>
          <w:sz w:val="22"/>
          <w:szCs w:val="22"/>
        </w:rPr>
        <w:t xml:space="preserve"> – RÉSILIATION </w:t>
      </w:r>
      <w:r w:rsidR="0037147F" w:rsidRPr="00C849CA">
        <w:rPr>
          <w:rFonts w:ascii="Arial" w:hAnsi="Arial" w:cs="Arial"/>
          <w:sz w:val="22"/>
          <w:szCs w:val="22"/>
        </w:rPr>
        <w:t>DE L’ACCORD-CADRE</w:t>
      </w:r>
      <w:r w:rsidR="00E85775" w:rsidRPr="00C849CA">
        <w:rPr>
          <w:rFonts w:ascii="Arial" w:hAnsi="Arial" w:cs="Arial"/>
          <w:sz w:val="22"/>
          <w:szCs w:val="22"/>
        </w:rPr>
        <w:t>.</w:t>
      </w:r>
      <w:bookmarkEnd w:id="404"/>
      <w:bookmarkEnd w:id="405"/>
      <w:bookmarkEnd w:id="406"/>
      <w:bookmarkEnd w:id="407"/>
      <w:bookmarkEnd w:id="408"/>
    </w:p>
    <w:p w14:paraId="05DA60A2" w14:textId="77777777" w:rsidR="00E85775" w:rsidRPr="00E85775" w:rsidRDefault="00E85775" w:rsidP="00C7548A"/>
    <w:p w14:paraId="25B9D888" w14:textId="10817A2B" w:rsidR="00B75DB2" w:rsidRPr="00E85775" w:rsidRDefault="00B75DB2" w:rsidP="00B75DB2">
      <w:pPr>
        <w:pStyle w:val="Titre2"/>
      </w:pPr>
      <w:bookmarkStart w:id="409" w:name="_Toc507666681"/>
      <w:bookmarkStart w:id="410" w:name="_Toc50109619"/>
      <w:bookmarkStart w:id="411" w:name="_Toc94694249"/>
      <w:bookmarkStart w:id="412" w:name="_Toc191549658"/>
      <w:bookmarkStart w:id="413" w:name="_Toc193727007"/>
      <w:bookmarkStart w:id="414" w:name="_Toc202194377"/>
      <w:r w:rsidRPr="00E85775">
        <w:t>1</w:t>
      </w:r>
      <w:r w:rsidR="00B90A1C">
        <w:rPr>
          <w:lang w:val="fr-FR"/>
        </w:rPr>
        <w:t>7</w:t>
      </w:r>
      <w:r w:rsidRPr="00E85775">
        <w:t xml:space="preserve">.1. Résiliation </w:t>
      </w:r>
      <w:r w:rsidR="004735BC">
        <w:t>de l’accord-cadre</w:t>
      </w:r>
      <w:r w:rsidRPr="00E85775">
        <w:t>.</w:t>
      </w:r>
      <w:bookmarkEnd w:id="409"/>
      <w:bookmarkEnd w:id="410"/>
      <w:bookmarkEnd w:id="411"/>
      <w:bookmarkEnd w:id="412"/>
      <w:bookmarkEnd w:id="413"/>
      <w:bookmarkEnd w:id="414"/>
    </w:p>
    <w:p w14:paraId="65B49D4A" w14:textId="77777777" w:rsidR="00B75DB2" w:rsidRPr="00574FD2" w:rsidRDefault="00B75DB2" w:rsidP="00B75DB2"/>
    <w:p w14:paraId="5D030F73" w14:textId="77777777" w:rsidR="00B75DB2" w:rsidRPr="00C7548A" w:rsidRDefault="00B75DB2" w:rsidP="00B75DB2">
      <w:r>
        <w:t xml:space="preserve">L’acheteur </w:t>
      </w:r>
      <w:r w:rsidRPr="00C7548A">
        <w:t xml:space="preserve">peut mettre fin à l'exécution des prestations faisant l'objet du présent </w:t>
      </w:r>
      <w:r>
        <w:t>accord-cadre</w:t>
      </w:r>
      <w:r w:rsidRPr="00C7548A">
        <w:t xml:space="preserve"> avant l'achèvement de celles-ci par une décision de résiliation </w:t>
      </w:r>
      <w:r>
        <w:t>de l’</w:t>
      </w:r>
      <w:r w:rsidR="00A45231">
        <w:t>accord-cadre</w:t>
      </w:r>
      <w:r w:rsidRPr="00C7548A">
        <w:t xml:space="preserve"> conformément aux </w:t>
      </w:r>
      <w:r w:rsidRPr="00FE359A">
        <w:rPr>
          <w:color w:val="000000" w:themeColor="text1"/>
        </w:rPr>
        <w:t>dispositions du chapitre 7 du CCAG/PI.</w:t>
      </w:r>
    </w:p>
    <w:p w14:paraId="59749A60" w14:textId="77777777" w:rsidR="00B75DB2" w:rsidRPr="00C7548A" w:rsidRDefault="00B75DB2" w:rsidP="00B75DB2"/>
    <w:p w14:paraId="6953286B" w14:textId="77777777" w:rsidR="00B75DB2" w:rsidRPr="00C7548A" w:rsidRDefault="00B75DB2" w:rsidP="00B75DB2">
      <w:r>
        <w:t xml:space="preserve">En complément </w:t>
      </w:r>
      <w:r w:rsidRPr="00FE359A">
        <w:rPr>
          <w:color w:val="000000" w:themeColor="text1"/>
        </w:rPr>
        <w:t xml:space="preserve">de l’article 39 du CCAG/PI, lorsque le </w:t>
      </w:r>
      <w:r w:rsidRPr="00C7548A">
        <w:t>titulaire est placé dans l’une des situations mentionnées aux articles L. 2141-1 à L. 2141-5 du code de la commande publique ayant pour effet de l</w:t>
      </w:r>
      <w:r>
        <w:t xml:space="preserve">’exclure d’un marché public, l’acheteur </w:t>
      </w:r>
      <w:r w:rsidRPr="00C7548A">
        <w:t xml:space="preserve">peut résilier </w:t>
      </w:r>
      <w:r>
        <w:t>l’accord-cadre</w:t>
      </w:r>
      <w:r w:rsidRPr="00C7548A">
        <w:t xml:space="preserve">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36427F04" w14:textId="77777777" w:rsidR="00B75DB2" w:rsidRPr="00C7548A" w:rsidRDefault="00B75DB2" w:rsidP="00B75DB2"/>
    <w:p w14:paraId="300F96BE" w14:textId="77777777" w:rsidR="00B75DB2" w:rsidRPr="00E85775" w:rsidRDefault="00B75DB2" w:rsidP="00B75DB2">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t>l’accord-cadre</w:t>
      </w:r>
      <w:r w:rsidRPr="00E85775">
        <w:t xml:space="preserve">, aux frais et risques du titulaire, soit en cas d’inexécution par ce dernier d’une prestation qui, par sa nature, ne peut souffrir aucun retard, soit en cas de résiliation </w:t>
      </w:r>
      <w:r>
        <w:t>de l’accord-cadre</w:t>
      </w:r>
      <w:r w:rsidRPr="00E85775">
        <w:t xml:space="preserve"> prononcée aux torts du titulaire.</w:t>
      </w:r>
    </w:p>
    <w:p w14:paraId="6116CC24" w14:textId="77777777" w:rsidR="00B75DB2" w:rsidRPr="00E85775" w:rsidRDefault="00B75DB2" w:rsidP="00B75DB2"/>
    <w:p w14:paraId="42A2681B" w14:textId="22F5D30A" w:rsidR="00B75DB2" w:rsidRPr="00E85775" w:rsidRDefault="00B75DB2" w:rsidP="00B75DB2">
      <w:pPr>
        <w:pStyle w:val="Titre2"/>
      </w:pPr>
      <w:bookmarkStart w:id="415" w:name="_Toc507666682"/>
      <w:bookmarkStart w:id="416" w:name="_Toc50109620"/>
      <w:bookmarkStart w:id="417" w:name="_Toc94694250"/>
      <w:bookmarkStart w:id="418" w:name="_Toc191549659"/>
      <w:bookmarkStart w:id="419" w:name="_Toc193727008"/>
      <w:bookmarkStart w:id="420" w:name="_Toc202194378"/>
      <w:r w:rsidRPr="00E85775">
        <w:t>1</w:t>
      </w:r>
      <w:r w:rsidR="00B90A1C">
        <w:rPr>
          <w:lang w:val="fr-FR"/>
        </w:rPr>
        <w:t>7</w:t>
      </w:r>
      <w:r w:rsidRPr="00E85775">
        <w:t>.2. Résiliation partielle.</w:t>
      </w:r>
      <w:bookmarkEnd w:id="415"/>
      <w:bookmarkEnd w:id="416"/>
      <w:bookmarkEnd w:id="417"/>
      <w:bookmarkEnd w:id="418"/>
      <w:bookmarkEnd w:id="419"/>
      <w:bookmarkEnd w:id="420"/>
    </w:p>
    <w:p w14:paraId="6B80A447" w14:textId="77777777" w:rsidR="00B75DB2" w:rsidRPr="00E85775" w:rsidRDefault="00B75DB2" w:rsidP="00B75DB2"/>
    <w:p w14:paraId="412B3B24" w14:textId="77777777" w:rsidR="00B75DB2" w:rsidRPr="00E85775" w:rsidRDefault="00B75DB2" w:rsidP="00B75DB2">
      <w:r>
        <w:t xml:space="preserve">L’acheteur </w:t>
      </w:r>
      <w:r w:rsidRPr="00E85775">
        <w:t xml:space="preserve">peut résilier une partie des prestations objet </w:t>
      </w:r>
      <w:r w:rsidR="00A64A77">
        <w:t>de l’accord-cadre</w:t>
      </w:r>
      <w:r w:rsidRPr="00E85775">
        <w:t>, correspondant à un ou plusieurs lots de liquidation pour un des motifs visé ci-dessus.</w:t>
      </w:r>
    </w:p>
    <w:p w14:paraId="3288BDF4" w14:textId="77777777" w:rsidR="00B75DB2" w:rsidRPr="00E85775" w:rsidRDefault="00B75DB2" w:rsidP="00B75DB2"/>
    <w:p w14:paraId="42EC065E" w14:textId="77777777" w:rsidR="00B75DB2" w:rsidRPr="00E85775" w:rsidRDefault="00B75DB2" w:rsidP="00B75DB2">
      <w:r w:rsidRPr="00E85775">
        <w:t>La résiliation partielle donne lieu à un décompte de résiliation intégrant les indemnités y afférent le cas échéant.</w:t>
      </w:r>
    </w:p>
    <w:p w14:paraId="73BD1DFC" w14:textId="77777777" w:rsidR="00B75DB2" w:rsidRPr="00E85775" w:rsidRDefault="00B75DB2" w:rsidP="00B75DB2"/>
    <w:p w14:paraId="39344495" w14:textId="33BBDF3F" w:rsidR="00D269F9" w:rsidRDefault="00B75DB2" w:rsidP="00B75DB2">
      <w:r w:rsidRPr="00E85775">
        <w:t xml:space="preserve">Le titulaire dispose d'un délai de </w:t>
      </w:r>
      <w:r w:rsidR="0047681E">
        <w:t>quinze (</w:t>
      </w:r>
      <w:r w:rsidRPr="00E85775">
        <w:t>15</w:t>
      </w:r>
      <w:r w:rsidR="0047681E">
        <w:t>)</w:t>
      </w:r>
      <w:r w:rsidRPr="00E85775">
        <w:t xml:space="preserve"> jours suivant la notification de la décision pour émettre des observations</w:t>
      </w:r>
      <w:r>
        <w:t>.</w:t>
      </w:r>
    </w:p>
    <w:p w14:paraId="6BD93948" w14:textId="77777777" w:rsidR="00B75DB2" w:rsidRPr="00E85775" w:rsidRDefault="00B75DB2" w:rsidP="00B75DB2"/>
    <w:p w14:paraId="07776909" w14:textId="77777777" w:rsidR="00E85775" w:rsidRPr="00C849CA" w:rsidRDefault="00E85775" w:rsidP="00C849CA">
      <w:pPr>
        <w:pStyle w:val="Titre1"/>
        <w:keepLines/>
        <w:numPr>
          <w:ilvl w:val="0"/>
          <w:numId w:val="0"/>
        </w:numPr>
        <w:spacing w:before="240" w:after="0"/>
        <w:rPr>
          <w:rFonts w:ascii="Arial" w:hAnsi="Arial" w:cs="Arial"/>
          <w:sz w:val="22"/>
          <w:szCs w:val="22"/>
        </w:rPr>
      </w:pPr>
      <w:bookmarkStart w:id="421" w:name="_Toc507666683"/>
      <w:bookmarkStart w:id="422" w:name="_Toc50109621"/>
      <w:bookmarkStart w:id="423" w:name="_Toc191549660"/>
      <w:bookmarkStart w:id="424" w:name="_Toc193727009"/>
      <w:bookmarkStart w:id="425" w:name="_Toc202194379"/>
      <w:r w:rsidRPr="00C849CA">
        <w:rPr>
          <w:rFonts w:ascii="Arial" w:hAnsi="Arial" w:cs="Arial"/>
          <w:sz w:val="22"/>
          <w:szCs w:val="22"/>
        </w:rPr>
        <w:t xml:space="preserve">ARTICLE </w:t>
      </w:r>
      <w:r w:rsidR="00D269F9" w:rsidRPr="00C849CA">
        <w:rPr>
          <w:rFonts w:ascii="Arial" w:hAnsi="Arial" w:cs="Arial"/>
          <w:sz w:val="22"/>
          <w:szCs w:val="22"/>
        </w:rPr>
        <w:t>18</w:t>
      </w:r>
      <w:r w:rsidRPr="00C849CA">
        <w:rPr>
          <w:rFonts w:ascii="Arial" w:hAnsi="Arial" w:cs="Arial"/>
          <w:sz w:val="22"/>
          <w:szCs w:val="22"/>
        </w:rPr>
        <w:t xml:space="preserve"> - RÈGLEMENT AMIABLE DES LITIGES – RECOURS.</w:t>
      </w:r>
      <w:bookmarkEnd w:id="421"/>
      <w:bookmarkEnd w:id="422"/>
      <w:bookmarkEnd w:id="423"/>
      <w:bookmarkEnd w:id="424"/>
      <w:bookmarkEnd w:id="425"/>
    </w:p>
    <w:p w14:paraId="0B0524B6" w14:textId="77777777" w:rsidR="00E85775" w:rsidRPr="00E85775" w:rsidRDefault="00E85775" w:rsidP="00C7548A"/>
    <w:p w14:paraId="5F5E148F" w14:textId="77777777" w:rsidR="00E85775" w:rsidRPr="00E85775" w:rsidRDefault="00E85775" w:rsidP="000F7994">
      <w:pPr>
        <w:pStyle w:val="Titre2"/>
      </w:pPr>
      <w:bookmarkStart w:id="426" w:name="_Toc507666684"/>
      <w:bookmarkStart w:id="427" w:name="_Toc50109622"/>
      <w:bookmarkStart w:id="428" w:name="_Toc191549661"/>
      <w:bookmarkStart w:id="429" w:name="_Toc193727010"/>
      <w:bookmarkStart w:id="430" w:name="_Toc202194380"/>
      <w:r w:rsidRPr="00E85775">
        <w:t>1</w:t>
      </w:r>
      <w:r w:rsidR="00D269F9">
        <w:rPr>
          <w:lang w:val="fr-FR"/>
        </w:rPr>
        <w:t>8</w:t>
      </w:r>
      <w:r w:rsidRPr="00E85775">
        <w:t>.1. Recours gracieux.</w:t>
      </w:r>
      <w:bookmarkEnd w:id="426"/>
      <w:bookmarkEnd w:id="427"/>
      <w:bookmarkEnd w:id="428"/>
      <w:bookmarkEnd w:id="429"/>
      <w:bookmarkEnd w:id="430"/>
    </w:p>
    <w:p w14:paraId="3747A5DD" w14:textId="77777777" w:rsidR="00E85775" w:rsidRPr="00E85775" w:rsidRDefault="00E85775" w:rsidP="00C7548A"/>
    <w:p w14:paraId="52B2E90C" w14:textId="04896BE7" w:rsidR="00E85775" w:rsidRDefault="00EB2370" w:rsidP="00C7548A">
      <w:r>
        <w:t xml:space="preserve">Conformément au chapitre 8 </w:t>
      </w:r>
      <w:r w:rsidRPr="0083686A">
        <w:rPr>
          <w:color w:val="000000" w:themeColor="text1"/>
        </w:rPr>
        <w:t xml:space="preserve">du CCAG/PI, l’acheteur </w:t>
      </w:r>
      <w:r w:rsidRPr="00E85775">
        <w:t xml:space="preserve">et le titulaire s’efforcent de régler à l’amiable tout différend éventuel relatif à l’interprétation des stipulations </w:t>
      </w:r>
      <w:r>
        <w:t>de l’accord-cadre</w:t>
      </w:r>
      <w:r w:rsidRPr="00E85775">
        <w:t xml:space="preserve"> ou à l’exécution </w:t>
      </w:r>
      <w:r>
        <w:t>des prestations objet de l’accord-cadre</w:t>
      </w:r>
      <w:r w:rsidR="00D269F9">
        <w:t>.</w:t>
      </w:r>
    </w:p>
    <w:p w14:paraId="26FD3B8F" w14:textId="77777777" w:rsidR="00E337EE" w:rsidRDefault="00E337EE" w:rsidP="00C7548A"/>
    <w:p w14:paraId="69B1B81E" w14:textId="44DCFABD" w:rsidR="00E337EE" w:rsidRPr="001746C0" w:rsidRDefault="00E337EE" w:rsidP="00E337EE">
      <w:pPr>
        <w:rPr>
          <w:rFonts w:cs="Arial"/>
        </w:rPr>
      </w:pPr>
      <w:r w:rsidRPr="001746C0">
        <w:rPr>
          <w:rFonts w:cs="Arial"/>
        </w:rPr>
        <w:lastRenderedPageBreak/>
        <w:t xml:space="preserve">Par dérogation à l’article </w:t>
      </w:r>
      <w:r w:rsidRPr="00E337EE">
        <w:rPr>
          <w:rFonts w:cs="Arial"/>
        </w:rPr>
        <w:t>43.3</w:t>
      </w:r>
      <w:r w:rsidR="0047681E">
        <w:rPr>
          <w:rFonts w:cs="Arial"/>
        </w:rPr>
        <w:t>.</w:t>
      </w:r>
      <w:r w:rsidRPr="00E337EE">
        <w:rPr>
          <w:rFonts w:cs="Arial"/>
        </w:rPr>
        <w:t xml:space="preserve"> </w:t>
      </w:r>
      <w:proofErr w:type="gramStart"/>
      <w:r w:rsidRPr="00E337EE">
        <w:rPr>
          <w:rFonts w:cs="Arial"/>
        </w:rPr>
        <w:t>du</w:t>
      </w:r>
      <w:proofErr w:type="gramEnd"/>
      <w:r w:rsidRPr="00E337EE">
        <w:rPr>
          <w:rFonts w:cs="Arial"/>
        </w:rPr>
        <w:t xml:space="preserve">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34A3626D" w14:textId="7C3CDC6C" w:rsidR="00E85775" w:rsidRPr="00E85775" w:rsidRDefault="00E85775" w:rsidP="00C7548A"/>
    <w:p w14:paraId="7B03CD1B" w14:textId="77777777" w:rsidR="00E85775" w:rsidRPr="00E85775" w:rsidRDefault="00E85775" w:rsidP="000F7994">
      <w:pPr>
        <w:pStyle w:val="Titre2"/>
      </w:pPr>
      <w:bookmarkStart w:id="431" w:name="_Toc507666685"/>
      <w:bookmarkStart w:id="432" w:name="_Toc50109623"/>
      <w:bookmarkStart w:id="433" w:name="_Toc191549662"/>
      <w:bookmarkStart w:id="434" w:name="_Toc193727011"/>
      <w:bookmarkStart w:id="435" w:name="_Toc202194381"/>
      <w:r w:rsidRPr="00E85775">
        <w:t>1</w:t>
      </w:r>
      <w:r w:rsidR="00D269F9">
        <w:rPr>
          <w:lang w:val="fr-FR"/>
        </w:rPr>
        <w:t>8</w:t>
      </w:r>
      <w:r w:rsidRPr="00E85775">
        <w:t>.2. Règlement amiable des litiges</w:t>
      </w:r>
      <w:bookmarkEnd w:id="431"/>
      <w:r w:rsidRPr="00E85775">
        <w:t xml:space="preserve"> et des différends</w:t>
      </w:r>
      <w:bookmarkEnd w:id="432"/>
      <w:bookmarkEnd w:id="433"/>
      <w:bookmarkEnd w:id="434"/>
      <w:bookmarkEnd w:id="435"/>
    </w:p>
    <w:p w14:paraId="5BE07905" w14:textId="77777777" w:rsidR="00E85775" w:rsidRPr="00E85775" w:rsidRDefault="00E85775" w:rsidP="00C7548A"/>
    <w:p w14:paraId="4D8FAA87" w14:textId="098B7630" w:rsidR="00E85775" w:rsidRPr="00E85775" w:rsidRDefault="00E85775" w:rsidP="00C7548A">
      <w:r w:rsidRPr="00E85775">
        <w:t xml:space="preserve">Tout litige ou différend survenant à l’occasion d’un accord-cadre </w:t>
      </w:r>
      <w:proofErr w:type="gramStart"/>
      <w:r w:rsidR="00BF4D90" w:rsidRPr="00E85775">
        <w:t>peut être</w:t>
      </w:r>
      <w:proofErr w:type="gramEnd"/>
      <w:r w:rsidRPr="00E85775">
        <w:t xml:space="preserve"> soumis par l’opérateur économique titulaire au service acheteur. La réglementation de l’achat public institue comme principe la recherche du règlement amiable des conflits et préconise le recours à la médiation.</w:t>
      </w:r>
      <w:r w:rsidR="003A1AE6">
        <w:t xml:space="preserve"> Le titulaire peut contacter le médiateur des entreprises du ministère des armées à l’adresse suivante : </w:t>
      </w:r>
      <w:hyperlink r:id="rId16" w:history="1">
        <w:r w:rsidR="0047681E" w:rsidRPr="005E3870">
          <w:rPr>
            <w:rStyle w:val="Lienhypertexte"/>
          </w:rPr>
          <w:t>minarm.mediateur-entreprises.fct@intradef.gouv.fr</w:t>
        </w:r>
      </w:hyperlink>
      <w:r w:rsidR="0047681E">
        <w:t xml:space="preserve"> .</w:t>
      </w:r>
    </w:p>
    <w:p w14:paraId="368553A0" w14:textId="77777777" w:rsidR="0054256C" w:rsidRPr="00E85775" w:rsidRDefault="0054256C" w:rsidP="00C7548A"/>
    <w:p w14:paraId="4F4B9FBB" w14:textId="4DF05341" w:rsidR="00E337EE" w:rsidRPr="001746C0" w:rsidRDefault="00E337EE" w:rsidP="00E337EE">
      <w:pPr>
        <w:rPr>
          <w:rFonts w:cs="Arial"/>
        </w:rPr>
      </w:pPr>
      <w:r w:rsidRPr="001746C0">
        <w:rPr>
          <w:rFonts w:cs="Arial"/>
        </w:rPr>
        <w:t>Le titulaire est incité à soumettre tout diffé</w:t>
      </w:r>
      <w:r>
        <w:rPr>
          <w:rFonts w:cs="Arial"/>
        </w:rPr>
        <w:t xml:space="preserve">rend qui l’oppose à l’acheteur </w:t>
      </w:r>
      <w:r w:rsidRPr="001746C0">
        <w:rPr>
          <w:rFonts w:cs="Arial"/>
        </w:rPr>
        <w:t>à un comité consultatif de règlement amiable des différends, dans les conditions prévues à l’article R. 2197-1 du code de la comm</w:t>
      </w:r>
      <w:r>
        <w:rPr>
          <w:rFonts w:cs="Arial"/>
        </w:rPr>
        <w:t xml:space="preserve">ande publique et à l’article </w:t>
      </w:r>
      <w:r w:rsidRPr="00E337EE">
        <w:rPr>
          <w:rFonts w:cs="Arial"/>
        </w:rPr>
        <w:t xml:space="preserve">43 du CCAG/PI. </w:t>
      </w:r>
    </w:p>
    <w:p w14:paraId="40CAD050" w14:textId="77777777" w:rsidR="00E85775" w:rsidRPr="00E85775" w:rsidRDefault="00E85775" w:rsidP="00C7548A"/>
    <w:p w14:paraId="3FA6531F" w14:textId="77777777" w:rsidR="00E85775" w:rsidRPr="00E85775" w:rsidRDefault="00D269F9" w:rsidP="000F7994">
      <w:pPr>
        <w:pStyle w:val="Titre2"/>
      </w:pPr>
      <w:bookmarkStart w:id="436" w:name="_Toc507666686"/>
      <w:bookmarkStart w:id="437" w:name="_Toc50109624"/>
      <w:bookmarkStart w:id="438" w:name="_Toc191549663"/>
      <w:bookmarkStart w:id="439" w:name="_Toc193727012"/>
      <w:bookmarkStart w:id="440" w:name="_Toc202194382"/>
      <w:r>
        <w:t>18</w:t>
      </w:r>
      <w:r w:rsidR="00E85775" w:rsidRPr="00E85775">
        <w:t>.3. Recours contentieux.</w:t>
      </w:r>
      <w:bookmarkEnd w:id="436"/>
      <w:bookmarkEnd w:id="437"/>
      <w:bookmarkEnd w:id="438"/>
      <w:bookmarkEnd w:id="439"/>
      <w:bookmarkEnd w:id="440"/>
    </w:p>
    <w:p w14:paraId="6ACF9FBB" w14:textId="77777777" w:rsidR="00E85775" w:rsidRPr="00E85775" w:rsidRDefault="00E85775" w:rsidP="00C7548A"/>
    <w:p w14:paraId="3A2FB01C" w14:textId="77777777" w:rsidR="00E85775" w:rsidRPr="00E85775" w:rsidRDefault="00E85775" w:rsidP="00C7548A">
      <w:r w:rsidRPr="00E85775">
        <w:t xml:space="preserve">Le présent </w:t>
      </w:r>
      <w:r w:rsidR="00EB2370">
        <w:t>accord-cadre</w:t>
      </w:r>
      <w:r w:rsidRPr="00E85775">
        <w:t xml:space="preserve"> est soumis au droit administratif français et les juridictions administratives françaises sont seules compétentes pour connaître de ses litiges.</w:t>
      </w:r>
    </w:p>
    <w:p w14:paraId="528400A8" w14:textId="77777777" w:rsidR="00E85775" w:rsidRPr="00E85775" w:rsidRDefault="00E85775" w:rsidP="00C7548A"/>
    <w:p w14:paraId="31EC1EA3" w14:textId="7CDDB221" w:rsidR="0058541D" w:rsidRDefault="00E85775" w:rsidP="00C7548A">
      <w:pPr>
        <w:rPr>
          <w:rFonts w:cs="Arial"/>
        </w:rPr>
      </w:pPr>
      <w:r w:rsidRPr="00E85775">
        <w:t xml:space="preserve">Conformément aux dispositions l’article R. 312-11 du code de justice administrative, tout litige résultant de l'interprétation ou de l'exécution du présent </w:t>
      </w:r>
      <w:r w:rsidR="00EB2370">
        <w:t>accord-cadre</w:t>
      </w:r>
      <w:r w:rsidRPr="00E85775">
        <w:t xml:space="preserve"> est de la compétence exclusive du tribunal administratif du lieu d’exécution prévu </w:t>
      </w:r>
      <w:r w:rsidR="0037147F">
        <w:t>de l’accord-cadre</w:t>
      </w:r>
      <w:r w:rsidR="0058541D">
        <w:rPr>
          <w:rFonts w:cs="Arial"/>
        </w:rPr>
        <w:t>.</w:t>
      </w:r>
      <w:r w:rsidR="00E337EE" w:rsidRPr="00E337EE">
        <w:rPr>
          <w:rFonts w:cs="Arial"/>
        </w:rPr>
        <w:t xml:space="preserve"> </w:t>
      </w:r>
      <w:r w:rsidR="0058541D">
        <w:rPr>
          <w:rFonts w:cs="Arial"/>
        </w:rPr>
        <w:t>L</w:t>
      </w:r>
      <w:r w:rsidR="00E337EE" w:rsidRPr="00E337EE">
        <w:rPr>
          <w:rFonts w:cs="Arial"/>
        </w:rPr>
        <w:t xml:space="preserve">e tribunal compétent </w:t>
      </w:r>
      <w:r w:rsidR="001041FB" w:rsidRPr="00E337EE">
        <w:rPr>
          <w:rFonts w:cs="Arial"/>
        </w:rPr>
        <w:t xml:space="preserve">est </w:t>
      </w:r>
      <w:r w:rsidR="001041FB">
        <w:rPr>
          <w:rFonts w:cs="Arial"/>
        </w:rPr>
        <w:t>:</w:t>
      </w:r>
    </w:p>
    <w:p w14:paraId="5143EAD5" w14:textId="77777777" w:rsidR="009D3A82" w:rsidRDefault="009D3A82" w:rsidP="001041FB">
      <w:pPr>
        <w:jc w:val="center"/>
        <w:rPr>
          <w:rFonts w:cs="Arial"/>
        </w:rPr>
      </w:pPr>
    </w:p>
    <w:p w14:paraId="46685870" w14:textId="7485EF8D" w:rsidR="0058541D" w:rsidRDefault="0058541D" w:rsidP="001041FB">
      <w:pPr>
        <w:jc w:val="center"/>
        <w:rPr>
          <w:rFonts w:cs="Arial"/>
        </w:rPr>
      </w:pPr>
      <w:r>
        <w:rPr>
          <w:rFonts w:cs="Arial"/>
        </w:rPr>
        <w:t>T</w:t>
      </w:r>
      <w:r w:rsidR="00E337EE" w:rsidRPr="00E337EE">
        <w:rPr>
          <w:rFonts w:cs="Arial"/>
        </w:rPr>
        <w:t>ribunal administratif de Paris</w:t>
      </w:r>
    </w:p>
    <w:p w14:paraId="3697EC3B" w14:textId="5E11223D" w:rsidR="00E85775" w:rsidRDefault="00E337EE" w:rsidP="008B0309">
      <w:pPr>
        <w:jc w:val="center"/>
      </w:pPr>
      <w:r w:rsidRPr="00E337EE">
        <w:rPr>
          <w:rFonts w:cs="Arial"/>
        </w:rPr>
        <w:t>7 rue de Jouy, 75181 PARIS Cedex 4</w:t>
      </w:r>
      <w:r w:rsidR="0054256C" w:rsidRPr="00E337EE">
        <w:t>.</w:t>
      </w:r>
    </w:p>
    <w:p w14:paraId="525B6AE1" w14:textId="77777777" w:rsidR="007208BF" w:rsidRPr="00E337EE" w:rsidRDefault="007208BF" w:rsidP="008B0309">
      <w:pPr>
        <w:jc w:val="center"/>
      </w:pPr>
    </w:p>
    <w:p w14:paraId="0B5D8439" w14:textId="4BEE3B5D" w:rsidR="00E337EE" w:rsidRPr="00E337EE" w:rsidRDefault="00D269F9" w:rsidP="00E337EE">
      <w:pPr>
        <w:pStyle w:val="Titre1"/>
        <w:keepLines/>
        <w:numPr>
          <w:ilvl w:val="0"/>
          <w:numId w:val="0"/>
        </w:numPr>
        <w:spacing w:before="240" w:after="0"/>
        <w:rPr>
          <w:rFonts w:ascii="Arial" w:hAnsi="Arial" w:cs="Arial"/>
          <w:sz w:val="22"/>
          <w:szCs w:val="22"/>
        </w:rPr>
      </w:pPr>
      <w:bookmarkStart w:id="441" w:name="_Toc507666687"/>
      <w:bookmarkStart w:id="442" w:name="_Toc50109625"/>
      <w:bookmarkStart w:id="443" w:name="_Toc191549664"/>
      <w:bookmarkStart w:id="444" w:name="_Toc193727013"/>
      <w:bookmarkStart w:id="445" w:name="_Toc202194383"/>
      <w:r w:rsidRPr="00E337EE">
        <w:rPr>
          <w:rFonts w:ascii="Arial" w:hAnsi="Arial" w:cs="Arial"/>
          <w:sz w:val="22"/>
          <w:szCs w:val="22"/>
        </w:rPr>
        <w:t>ARTICLE 19</w:t>
      </w:r>
      <w:bookmarkStart w:id="446" w:name="_Toc180140209"/>
      <w:bookmarkEnd w:id="441"/>
      <w:bookmarkEnd w:id="442"/>
      <w:r w:rsidR="00E337EE" w:rsidRPr="00E337EE">
        <w:rPr>
          <w:rFonts w:ascii="Arial" w:hAnsi="Arial" w:cs="Arial"/>
          <w:sz w:val="22"/>
          <w:szCs w:val="22"/>
          <w:lang w:val="fr-FR"/>
        </w:rPr>
        <w:t xml:space="preserve">. </w:t>
      </w:r>
      <w:r w:rsidR="00E337EE" w:rsidRPr="00E337EE">
        <w:rPr>
          <w:rFonts w:ascii="Arial" w:hAnsi="Arial" w:cs="Arial"/>
          <w:sz w:val="22"/>
          <w:szCs w:val="22"/>
        </w:rPr>
        <w:t>DROIT ET LANGUE APPLICABLES AU PRÉSENT ACCORD-CADRE.</w:t>
      </w:r>
      <w:bookmarkEnd w:id="443"/>
      <w:bookmarkEnd w:id="444"/>
      <w:bookmarkEnd w:id="446"/>
      <w:bookmarkEnd w:id="445"/>
    </w:p>
    <w:p w14:paraId="7D4E6B05" w14:textId="64B4E90D" w:rsidR="00E85775" w:rsidRPr="00E85775" w:rsidRDefault="00E85775" w:rsidP="005E3AF0">
      <w:pPr>
        <w:pStyle w:val="Titre"/>
      </w:pPr>
    </w:p>
    <w:p w14:paraId="46D97C95" w14:textId="77777777" w:rsidR="00F24A3B" w:rsidRPr="001746C0" w:rsidRDefault="00F24A3B" w:rsidP="00F24A3B">
      <w:pPr>
        <w:pStyle w:val="Titre2"/>
      </w:pPr>
      <w:bookmarkStart w:id="447" w:name="_Toc191549665"/>
      <w:bookmarkStart w:id="448" w:name="_Toc193727014"/>
      <w:bookmarkStart w:id="449" w:name="_Toc202194384"/>
      <w:r>
        <w:t xml:space="preserve">19.1. </w:t>
      </w:r>
      <w:bookmarkStart w:id="450" w:name="_Toc180140210"/>
      <w:r>
        <w:t>Droit applicable</w:t>
      </w:r>
      <w:bookmarkEnd w:id="447"/>
      <w:bookmarkEnd w:id="448"/>
      <w:bookmarkEnd w:id="450"/>
      <w:bookmarkEnd w:id="449"/>
    </w:p>
    <w:p w14:paraId="446CABFB" w14:textId="1454166B" w:rsidR="00E85775" w:rsidRPr="00E85775" w:rsidRDefault="00E85775" w:rsidP="00C7548A"/>
    <w:p w14:paraId="180E9E1E" w14:textId="77777777" w:rsidR="00E85775" w:rsidRPr="00E85775" w:rsidRDefault="00E85775" w:rsidP="00C7548A">
      <w:r w:rsidRPr="00E85775">
        <w:t xml:space="preserve">La loi française en vigueur est la seule applicable au présent </w:t>
      </w:r>
      <w:r w:rsidR="00613497">
        <w:t>accord-cadre</w:t>
      </w:r>
      <w:r w:rsidRPr="00E85775">
        <w:t xml:space="preserve">. </w:t>
      </w:r>
    </w:p>
    <w:p w14:paraId="03D4A7E3" w14:textId="77777777" w:rsidR="00E85775" w:rsidRPr="00E85775" w:rsidRDefault="00E85775" w:rsidP="00C7548A">
      <w:r w:rsidRPr="00E85775">
        <w:t>En cas de litige, les tribunaux français sont seuls compétents.</w:t>
      </w:r>
    </w:p>
    <w:p w14:paraId="103971C8" w14:textId="77777777" w:rsidR="00E85775" w:rsidRPr="00E85775" w:rsidRDefault="00E85775" w:rsidP="00C7548A"/>
    <w:p w14:paraId="06CEAF9F" w14:textId="328445AF" w:rsidR="00E85775" w:rsidRPr="00E85775" w:rsidRDefault="00D269F9" w:rsidP="000F7994">
      <w:pPr>
        <w:pStyle w:val="Titre2"/>
      </w:pPr>
      <w:bookmarkStart w:id="451" w:name="_Toc507666688"/>
      <w:bookmarkStart w:id="452" w:name="_Toc50109626"/>
      <w:bookmarkStart w:id="453" w:name="_Toc191549666"/>
      <w:bookmarkStart w:id="454" w:name="_Toc193727015"/>
      <w:bookmarkStart w:id="455" w:name="_Toc202194385"/>
      <w:r>
        <w:rPr>
          <w:lang w:val="fr-FR"/>
        </w:rPr>
        <w:t>19</w:t>
      </w:r>
      <w:r w:rsidR="00F24A3B">
        <w:t>.2</w:t>
      </w:r>
      <w:r w:rsidR="00E85775" w:rsidRPr="00E85775">
        <w:t>. Usage de la langue française.</w:t>
      </w:r>
      <w:bookmarkEnd w:id="451"/>
      <w:bookmarkEnd w:id="452"/>
      <w:bookmarkEnd w:id="453"/>
      <w:bookmarkEnd w:id="454"/>
      <w:bookmarkEnd w:id="455"/>
    </w:p>
    <w:p w14:paraId="42340F73" w14:textId="77777777" w:rsidR="00E85775" w:rsidRPr="00E85775" w:rsidRDefault="00E85775" w:rsidP="00C7548A"/>
    <w:p w14:paraId="62417A74" w14:textId="77777777" w:rsidR="00E85775" w:rsidRPr="00E85775" w:rsidRDefault="00E85775" w:rsidP="00C7548A">
      <w:r w:rsidRPr="00E85775">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613497">
        <w:t>accord-cadre</w:t>
      </w:r>
      <w:r w:rsidRPr="00E85775">
        <w:t>.</w:t>
      </w:r>
    </w:p>
    <w:p w14:paraId="05039F84" w14:textId="77777777" w:rsidR="00E85775" w:rsidRPr="00E85775" w:rsidRDefault="00E85775" w:rsidP="00C7548A"/>
    <w:p w14:paraId="770B4997" w14:textId="77777777" w:rsidR="00E85775" w:rsidRPr="00E85775" w:rsidRDefault="00E85775" w:rsidP="00C7548A">
      <w:r w:rsidRPr="00E85775">
        <w:t xml:space="preserve">De ce fait, tout rapport, toute documentation et toute correspondance relative au présent </w:t>
      </w:r>
      <w:r w:rsidR="00613497">
        <w:t>accord-cadre</w:t>
      </w:r>
      <w:r w:rsidRPr="00E85775">
        <w:t xml:space="preserve"> doivent être rédigés en français.</w:t>
      </w:r>
    </w:p>
    <w:p w14:paraId="0713205E" w14:textId="77777777" w:rsidR="00E85775" w:rsidRPr="005E3AF0" w:rsidRDefault="00E85775" w:rsidP="00C7548A">
      <w:pPr>
        <w:rPr>
          <w:color w:val="0070C0"/>
        </w:rPr>
      </w:pPr>
    </w:p>
    <w:p w14:paraId="03CD6907" w14:textId="20549364" w:rsidR="00E85775" w:rsidRPr="00405B86" w:rsidRDefault="00D269F9" w:rsidP="000F7994">
      <w:pPr>
        <w:pStyle w:val="Titre2"/>
        <w:rPr>
          <w:lang w:val="fr-FR"/>
        </w:rPr>
      </w:pPr>
      <w:bookmarkStart w:id="456" w:name="_Toc507666689"/>
      <w:bookmarkStart w:id="457" w:name="_Toc50109627"/>
      <w:bookmarkStart w:id="458" w:name="_Toc191549667"/>
      <w:bookmarkStart w:id="459" w:name="_Toc193727016"/>
      <w:bookmarkStart w:id="460" w:name="_Toc202194386"/>
      <w:r w:rsidRPr="00405B86">
        <w:rPr>
          <w:lang w:val="fr-FR"/>
        </w:rPr>
        <w:t>19</w:t>
      </w:r>
      <w:r w:rsidR="00F24A3B" w:rsidRPr="00405B86">
        <w:t>.3</w:t>
      </w:r>
      <w:r w:rsidR="00E85775" w:rsidRPr="00405B86">
        <w:t>. Monnaie.</w:t>
      </w:r>
      <w:bookmarkEnd w:id="456"/>
      <w:bookmarkEnd w:id="457"/>
      <w:bookmarkEnd w:id="458"/>
      <w:bookmarkEnd w:id="459"/>
      <w:bookmarkEnd w:id="460"/>
    </w:p>
    <w:p w14:paraId="7A42F1D4" w14:textId="06171541" w:rsidR="00E85775" w:rsidRPr="00405B86" w:rsidRDefault="00E85775" w:rsidP="00C7548A"/>
    <w:p w14:paraId="75444C5F" w14:textId="26DD96D1" w:rsidR="00E85775" w:rsidRDefault="00E85775" w:rsidP="00C7548A">
      <w:r w:rsidRPr="00405B86">
        <w:t xml:space="preserve">La monnaie de compte du présent </w:t>
      </w:r>
      <w:r w:rsidR="00613497" w:rsidRPr="00405B86">
        <w:t xml:space="preserve">accord-cadre </w:t>
      </w:r>
      <w:r w:rsidRPr="00405B86">
        <w:t>est l'euro</w:t>
      </w:r>
      <w:r w:rsidR="0047681E">
        <w:t xml:space="preserve"> (€)</w:t>
      </w:r>
      <w:r w:rsidRPr="00405B86">
        <w:t>.</w:t>
      </w:r>
    </w:p>
    <w:p w14:paraId="2F830F51" w14:textId="4B12434E" w:rsidR="00E85775" w:rsidRPr="00E85775" w:rsidRDefault="00E85775" w:rsidP="00C7548A"/>
    <w:p w14:paraId="69C111BA" w14:textId="4BBAA5E4" w:rsidR="00E85775" w:rsidRPr="008B0309" w:rsidRDefault="00D269F9" w:rsidP="008B0309">
      <w:pPr>
        <w:pStyle w:val="Titre1"/>
        <w:keepLines/>
        <w:numPr>
          <w:ilvl w:val="0"/>
          <w:numId w:val="0"/>
        </w:numPr>
        <w:spacing w:before="240" w:after="0"/>
        <w:rPr>
          <w:rFonts w:ascii="Arial" w:hAnsi="Arial" w:cs="Arial"/>
          <w:sz w:val="22"/>
          <w:szCs w:val="22"/>
        </w:rPr>
      </w:pPr>
      <w:bookmarkStart w:id="461" w:name="_Toc507666690"/>
      <w:bookmarkStart w:id="462" w:name="_Toc50109628"/>
      <w:bookmarkStart w:id="463" w:name="_Toc191549668"/>
      <w:bookmarkStart w:id="464" w:name="_Toc193727017"/>
      <w:bookmarkStart w:id="465" w:name="_Toc202194387"/>
      <w:r w:rsidRPr="00C849CA">
        <w:rPr>
          <w:rFonts w:ascii="Arial" w:hAnsi="Arial" w:cs="Arial"/>
          <w:sz w:val="22"/>
          <w:szCs w:val="22"/>
        </w:rPr>
        <w:t>ARTICLE 20</w:t>
      </w:r>
      <w:r w:rsidR="00E85775" w:rsidRPr="00C849CA">
        <w:rPr>
          <w:rFonts w:ascii="Arial" w:hAnsi="Arial" w:cs="Arial"/>
          <w:sz w:val="22"/>
          <w:szCs w:val="22"/>
        </w:rPr>
        <w:t xml:space="preserve"> – DÉROGATIONS.</w:t>
      </w:r>
      <w:bookmarkEnd w:id="461"/>
      <w:bookmarkEnd w:id="462"/>
      <w:bookmarkEnd w:id="463"/>
      <w:bookmarkEnd w:id="464"/>
      <w:bookmarkEnd w:id="465"/>
    </w:p>
    <w:p w14:paraId="3B4E078C" w14:textId="77777777" w:rsidR="00901BAD" w:rsidRDefault="00901BAD" w:rsidP="00613497">
      <w:pPr>
        <w:spacing w:after="60"/>
        <w:rPr>
          <w:rFonts w:cs="Arial"/>
        </w:rPr>
      </w:pPr>
    </w:p>
    <w:p w14:paraId="7F63938C" w14:textId="149F0486" w:rsidR="00CD502D" w:rsidRDefault="00613497" w:rsidP="00613497">
      <w:pPr>
        <w:spacing w:after="60"/>
        <w:rPr>
          <w:rFonts w:cs="Arial"/>
        </w:rPr>
      </w:pPr>
      <w:r w:rsidRPr="00502FA8">
        <w:rPr>
          <w:rFonts w:cs="Arial"/>
        </w:rPr>
        <w:t>L</w:t>
      </w:r>
      <w:r w:rsidR="00CD502D">
        <w:rPr>
          <w:rFonts w:cs="Arial"/>
        </w:rPr>
        <w:t>’</w:t>
      </w:r>
      <w:r w:rsidRPr="00502FA8">
        <w:rPr>
          <w:rFonts w:cs="Arial"/>
        </w:rPr>
        <w:t>article 6.2.2</w:t>
      </w:r>
      <w:r w:rsidR="0047681E">
        <w:rPr>
          <w:rFonts w:cs="Arial"/>
        </w:rPr>
        <w:t>.</w:t>
      </w:r>
      <w:r w:rsidRPr="00502FA8">
        <w:rPr>
          <w:rFonts w:cs="Arial"/>
        </w:rPr>
        <w:t xml:space="preserve"> « Remplacement » </w:t>
      </w:r>
      <w:r w:rsidR="00CD502D">
        <w:rPr>
          <w:rFonts w:cs="Arial"/>
        </w:rPr>
        <w:t>déroge aux dispositions de l’article 3.4.3 du CCAG/PI.</w:t>
      </w:r>
    </w:p>
    <w:p w14:paraId="2ED1F7B8" w14:textId="43106008" w:rsidR="00613497" w:rsidRPr="00502FA8" w:rsidRDefault="00CD502D" w:rsidP="00613497">
      <w:pPr>
        <w:spacing w:after="60"/>
        <w:rPr>
          <w:rFonts w:cs="Arial"/>
        </w:rPr>
      </w:pPr>
      <w:r>
        <w:rPr>
          <w:rFonts w:cs="Arial"/>
        </w:rPr>
        <w:t>L’article</w:t>
      </w:r>
      <w:r w:rsidR="00613497" w:rsidRPr="00502FA8">
        <w:rPr>
          <w:rFonts w:cs="Arial"/>
        </w:rPr>
        <w:t xml:space="preserve"> 6.2.3</w:t>
      </w:r>
      <w:r w:rsidR="0047681E">
        <w:rPr>
          <w:rFonts w:cs="Arial"/>
        </w:rPr>
        <w:t>.</w:t>
      </w:r>
      <w:r w:rsidR="00613497" w:rsidRPr="00502FA8">
        <w:rPr>
          <w:rFonts w:cs="Arial"/>
        </w:rPr>
        <w:t xml:space="preserve"> « Récusation du personnel du titulaire par la personne publique » déroge aux dispositions de l’article 3.4</w:t>
      </w:r>
      <w:r w:rsidR="0047681E">
        <w:rPr>
          <w:rFonts w:cs="Arial"/>
        </w:rPr>
        <w:t>.</w:t>
      </w:r>
      <w:r w:rsidR="00613497" w:rsidRPr="00502FA8">
        <w:rPr>
          <w:rFonts w:cs="Arial"/>
        </w:rPr>
        <w:t xml:space="preserve"> </w:t>
      </w:r>
      <w:proofErr w:type="gramStart"/>
      <w:r w:rsidR="00613497" w:rsidRPr="00502FA8">
        <w:rPr>
          <w:rFonts w:cs="Arial"/>
        </w:rPr>
        <w:t>du</w:t>
      </w:r>
      <w:proofErr w:type="gramEnd"/>
      <w:r w:rsidR="00613497" w:rsidRPr="00502FA8">
        <w:rPr>
          <w:rFonts w:cs="Arial"/>
        </w:rPr>
        <w:t xml:space="preserve"> CCAG/PI.</w:t>
      </w:r>
    </w:p>
    <w:p w14:paraId="48191DF1" w14:textId="09F7DC81" w:rsidR="00613497" w:rsidRPr="00502FA8" w:rsidRDefault="00613497" w:rsidP="00613497">
      <w:pPr>
        <w:spacing w:after="60"/>
        <w:rPr>
          <w:rFonts w:cs="Arial"/>
        </w:rPr>
      </w:pPr>
      <w:r w:rsidRPr="00502FA8">
        <w:rPr>
          <w:rFonts w:cs="Arial"/>
        </w:rPr>
        <w:t>L’article 6.</w:t>
      </w:r>
      <w:r w:rsidR="001D2720">
        <w:rPr>
          <w:rFonts w:cs="Arial"/>
        </w:rPr>
        <w:t>7</w:t>
      </w:r>
      <w:r w:rsidRPr="00502FA8">
        <w:rPr>
          <w:rFonts w:cs="Arial"/>
        </w:rPr>
        <w:t>.2</w:t>
      </w:r>
      <w:r w:rsidR="0047681E">
        <w:rPr>
          <w:rFonts w:cs="Arial"/>
        </w:rPr>
        <w:t>.</w:t>
      </w:r>
      <w:r w:rsidRPr="00502FA8">
        <w:rPr>
          <w:rFonts w:cs="Arial"/>
        </w:rPr>
        <w:t xml:space="preserve"> « Objet de la cession » déroge aux dispositions de l’article 35 du CCAG/PI.</w:t>
      </w:r>
    </w:p>
    <w:p w14:paraId="069E8710" w14:textId="7673AB89" w:rsidR="00613497" w:rsidRPr="00E23FAC" w:rsidRDefault="00613497" w:rsidP="00613497">
      <w:pPr>
        <w:spacing w:after="60"/>
        <w:rPr>
          <w:rFonts w:cs="Arial"/>
        </w:rPr>
      </w:pPr>
      <w:r w:rsidRPr="00502FA8">
        <w:rPr>
          <w:rFonts w:cs="Arial"/>
        </w:rPr>
        <w:t>L’article 9.1</w:t>
      </w:r>
      <w:r w:rsidR="0047681E">
        <w:rPr>
          <w:rFonts w:cs="Arial"/>
        </w:rPr>
        <w:t>.</w:t>
      </w:r>
      <w:r w:rsidRPr="00502FA8">
        <w:rPr>
          <w:rFonts w:cs="Arial"/>
        </w:rPr>
        <w:t xml:space="preserve"> « Opérations de vérification</w:t>
      </w:r>
      <w:r w:rsidRPr="00E23FAC">
        <w:rPr>
          <w:rFonts w:cs="Arial"/>
        </w:rPr>
        <w:t xml:space="preserve"> » déroge aux dispositions de</w:t>
      </w:r>
      <w:r w:rsidR="00C849CA">
        <w:rPr>
          <w:rFonts w:cs="Arial"/>
        </w:rPr>
        <w:t>s</w:t>
      </w:r>
      <w:r w:rsidRPr="00E23FAC">
        <w:rPr>
          <w:rFonts w:cs="Arial"/>
        </w:rPr>
        <w:t xml:space="preserve"> article</w:t>
      </w:r>
      <w:r w:rsidR="00C849CA">
        <w:rPr>
          <w:rFonts w:cs="Arial"/>
        </w:rPr>
        <w:t>s</w:t>
      </w:r>
      <w:r w:rsidRPr="00E23FAC">
        <w:rPr>
          <w:rFonts w:cs="Arial"/>
        </w:rPr>
        <w:t xml:space="preserve"> 28</w:t>
      </w:r>
      <w:r w:rsidR="00C849CA">
        <w:rPr>
          <w:rFonts w:cs="Arial"/>
        </w:rPr>
        <w:t>.1, 28.2 et 28.5</w:t>
      </w:r>
      <w:r w:rsidRPr="00E23FAC">
        <w:rPr>
          <w:rFonts w:cs="Arial"/>
        </w:rPr>
        <w:t xml:space="preserve"> du CCAG/PI.</w:t>
      </w:r>
    </w:p>
    <w:p w14:paraId="0AB0227E" w14:textId="06F6DD3B" w:rsidR="00613497" w:rsidRPr="00E23FAC" w:rsidRDefault="00613497" w:rsidP="00613497">
      <w:pPr>
        <w:spacing w:after="60"/>
        <w:rPr>
          <w:rFonts w:cs="Arial"/>
        </w:rPr>
      </w:pPr>
      <w:r w:rsidRPr="00E23FAC">
        <w:rPr>
          <w:rFonts w:cs="Arial"/>
        </w:rPr>
        <w:t>L’article 9.2</w:t>
      </w:r>
      <w:r w:rsidR="0047681E">
        <w:rPr>
          <w:rFonts w:cs="Arial"/>
        </w:rPr>
        <w:t>.</w:t>
      </w:r>
      <w:r w:rsidRPr="00E23FAC">
        <w:rPr>
          <w:rFonts w:cs="Arial"/>
        </w:rPr>
        <w:t xml:space="preserve"> « Admission » déroge aux dispositions de l’article 29.1 du CCAG/PI.</w:t>
      </w:r>
    </w:p>
    <w:p w14:paraId="2227FFA9" w14:textId="78C1145B" w:rsidR="00613497" w:rsidRPr="00E23FAC" w:rsidRDefault="00613497" w:rsidP="00613497">
      <w:pPr>
        <w:spacing w:after="60"/>
        <w:rPr>
          <w:rFonts w:cs="Arial"/>
        </w:rPr>
      </w:pPr>
      <w:r w:rsidRPr="00E23FAC">
        <w:rPr>
          <w:rFonts w:cs="Arial"/>
        </w:rPr>
        <w:t>L’article 9.3</w:t>
      </w:r>
      <w:r w:rsidR="0047681E">
        <w:rPr>
          <w:rFonts w:cs="Arial"/>
        </w:rPr>
        <w:t>.</w:t>
      </w:r>
      <w:r w:rsidRPr="00E23FAC">
        <w:rPr>
          <w:rFonts w:cs="Arial"/>
        </w:rPr>
        <w:t xml:space="preserve"> « Ajournement » déroge aux dispositions de l’article 29.2 du CCAG/PI.</w:t>
      </w:r>
    </w:p>
    <w:p w14:paraId="7387BF99" w14:textId="2ACB3D34" w:rsidR="00613497" w:rsidRPr="00E23FAC" w:rsidRDefault="00613497" w:rsidP="00613497">
      <w:pPr>
        <w:spacing w:after="60"/>
        <w:rPr>
          <w:rFonts w:cs="Arial"/>
        </w:rPr>
      </w:pPr>
      <w:r w:rsidRPr="00E23FAC">
        <w:rPr>
          <w:rFonts w:cs="Arial"/>
        </w:rPr>
        <w:t>L’article 9.</w:t>
      </w:r>
      <w:r>
        <w:rPr>
          <w:rFonts w:cs="Arial"/>
        </w:rPr>
        <w:t>4</w:t>
      </w:r>
      <w:r w:rsidR="0047681E">
        <w:rPr>
          <w:rFonts w:cs="Arial"/>
        </w:rPr>
        <w:t>.</w:t>
      </w:r>
      <w:r w:rsidRPr="00E23FAC">
        <w:rPr>
          <w:rFonts w:cs="Arial"/>
        </w:rPr>
        <w:t xml:space="preserve"> « Réfaction » déroge aux dispositions de l’article 29.3 du CCAG/PI.</w:t>
      </w:r>
    </w:p>
    <w:p w14:paraId="39CE3C2E" w14:textId="7219AF2A" w:rsidR="00613497" w:rsidRDefault="00613497" w:rsidP="00613497">
      <w:pPr>
        <w:spacing w:after="60"/>
        <w:rPr>
          <w:rFonts w:cs="Arial"/>
        </w:rPr>
      </w:pPr>
      <w:r w:rsidRPr="00E23FAC">
        <w:rPr>
          <w:rFonts w:cs="Arial"/>
        </w:rPr>
        <w:t>L’article 10.4.</w:t>
      </w:r>
      <w:r w:rsidR="00C849CA">
        <w:rPr>
          <w:rFonts w:cs="Arial"/>
        </w:rPr>
        <w:t>1</w:t>
      </w:r>
      <w:r w:rsidR="0047681E">
        <w:rPr>
          <w:rFonts w:cs="Arial"/>
        </w:rPr>
        <w:t>.</w:t>
      </w:r>
      <w:r w:rsidRPr="00E23FAC">
        <w:rPr>
          <w:rFonts w:cs="Arial"/>
        </w:rPr>
        <w:t xml:space="preserve"> « </w:t>
      </w:r>
      <w:r w:rsidR="00C849CA">
        <w:rPr>
          <w:rFonts w:cs="Arial"/>
        </w:rPr>
        <w:t xml:space="preserve">Mois d’établissement </w:t>
      </w:r>
      <w:r w:rsidRPr="00E23FAC">
        <w:rPr>
          <w:rFonts w:cs="Arial"/>
        </w:rPr>
        <w:t>des prix » déroge aux dispositions de l’article 10.2.</w:t>
      </w:r>
      <w:r w:rsidR="00C849CA">
        <w:rPr>
          <w:rFonts w:cs="Arial"/>
        </w:rPr>
        <w:t>4</w:t>
      </w:r>
      <w:r w:rsidRPr="00E23FAC">
        <w:rPr>
          <w:rFonts w:cs="Arial"/>
        </w:rPr>
        <w:t xml:space="preserve"> du CCAG/PI</w:t>
      </w:r>
      <w:r w:rsidR="0058541D">
        <w:rPr>
          <w:rFonts w:cs="Arial"/>
        </w:rPr>
        <w:t>.</w:t>
      </w:r>
    </w:p>
    <w:p w14:paraId="37E78442" w14:textId="1C86769D" w:rsidR="00613497" w:rsidRPr="00E637EE" w:rsidRDefault="00613497" w:rsidP="00613497">
      <w:pPr>
        <w:spacing w:after="60"/>
        <w:rPr>
          <w:rFonts w:cs="Arial"/>
        </w:rPr>
      </w:pPr>
      <w:r w:rsidRPr="00E637EE">
        <w:rPr>
          <w:rFonts w:cs="Arial"/>
        </w:rPr>
        <w:lastRenderedPageBreak/>
        <w:t>L’article 12 « Pénalités » déroge aux dispositions de l’article 14</w:t>
      </w:r>
      <w:r w:rsidR="00C849CA">
        <w:rPr>
          <w:rFonts w:cs="Arial"/>
        </w:rPr>
        <w:t>.1</w:t>
      </w:r>
      <w:r w:rsidRPr="00E637EE">
        <w:rPr>
          <w:rFonts w:cs="Arial"/>
        </w:rPr>
        <w:t xml:space="preserve"> du CCAG/PI.</w:t>
      </w:r>
    </w:p>
    <w:p w14:paraId="354B7FBF" w14:textId="77777777" w:rsidR="00D86C2E" w:rsidRDefault="00613497" w:rsidP="00746EE5">
      <w:pPr>
        <w:spacing w:after="60"/>
        <w:rPr>
          <w:rFonts w:cs="Arial"/>
        </w:rPr>
      </w:pPr>
      <w:r w:rsidRPr="00AF22FB">
        <w:rPr>
          <w:rFonts w:cs="Arial"/>
        </w:rPr>
        <w:t>L’article 1</w:t>
      </w:r>
      <w:r w:rsidR="0029461F">
        <w:rPr>
          <w:rFonts w:cs="Arial"/>
        </w:rPr>
        <w:t>8</w:t>
      </w:r>
      <w:r w:rsidRPr="00AF22FB">
        <w:rPr>
          <w:rFonts w:cs="Arial"/>
        </w:rPr>
        <w:t>.</w:t>
      </w:r>
      <w:r w:rsidR="00C849CA">
        <w:rPr>
          <w:rFonts w:cs="Arial"/>
        </w:rPr>
        <w:t>1</w:t>
      </w:r>
      <w:r w:rsidRPr="00AF22FB">
        <w:rPr>
          <w:rFonts w:cs="Arial"/>
        </w:rPr>
        <w:t xml:space="preserve"> « R</w:t>
      </w:r>
      <w:r w:rsidR="00C849CA">
        <w:rPr>
          <w:rFonts w:cs="Arial"/>
        </w:rPr>
        <w:t>ecours gracieux</w:t>
      </w:r>
      <w:r w:rsidRPr="00AF22FB">
        <w:rPr>
          <w:rFonts w:cs="Arial"/>
        </w:rPr>
        <w:t xml:space="preserve"> » déroge aux dispositions de l’article 43</w:t>
      </w:r>
      <w:r w:rsidR="00C849CA">
        <w:rPr>
          <w:rFonts w:cs="Arial"/>
        </w:rPr>
        <w:t>.3</w:t>
      </w:r>
      <w:r w:rsidR="008B0309">
        <w:rPr>
          <w:rFonts w:cs="Arial"/>
        </w:rPr>
        <w:t xml:space="preserve"> du CCAG/PI.</w:t>
      </w:r>
      <w:bookmarkEnd w:id="210"/>
      <w:bookmarkEnd w:id="211"/>
      <w:bookmarkEnd w:id="212"/>
      <w:bookmarkEnd w:id="213"/>
    </w:p>
    <w:p w14:paraId="0B1DC753" w14:textId="03F3A69D" w:rsidR="009B1874" w:rsidRDefault="009B1874" w:rsidP="00746EE5">
      <w:pPr>
        <w:spacing w:after="60"/>
      </w:pPr>
      <w:r>
        <w:br w:type="page"/>
      </w:r>
    </w:p>
    <w:p w14:paraId="10747BD2" w14:textId="19DB7C4F" w:rsidR="00321666" w:rsidRPr="00A0140D" w:rsidRDefault="00552018" w:rsidP="00A0140D">
      <w:pPr>
        <w:pStyle w:val="Titre1"/>
        <w:keepLines/>
        <w:numPr>
          <w:ilvl w:val="0"/>
          <w:numId w:val="0"/>
        </w:numPr>
        <w:spacing w:before="240" w:after="0"/>
        <w:jc w:val="center"/>
        <w:rPr>
          <w:rFonts w:ascii="Arial" w:hAnsi="Arial" w:cs="Arial"/>
          <w:sz w:val="22"/>
          <w:szCs w:val="22"/>
        </w:rPr>
      </w:pPr>
      <w:bookmarkStart w:id="466" w:name="_Toc191549669"/>
      <w:bookmarkStart w:id="467" w:name="_Toc193727018"/>
      <w:bookmarkStart w:id="468" w:name="_Toc202194388"/>
      <w:r w:rsidRPr="00A0140D">
        <w:rPr>
          <w:rFonts w:ascii="Arial" w:hAnsi="Arial" w:cs="Arial"/>
          <w:sz w:val="22"/>
          <w:szCs w:val="22"/>
        </w:rPr>
        <w:lastRenderedPageBreak/>
        <w:t>ANNEXE</w:t>
      </w:r>
      <w:r w:rsidR="00C6538D">
        <w:rPr>
          <w:rFonts w:ascii="Arial" w:hAnsi="Arial" w:cs="Arial"/>
          <w:sz w:val="22"/>
          <w:szCs w:val="22"/>
          <w:lang w:val="fr-FR"/>
        </w:rPr>
        <w:t xml:space="preserve"> 1</w:t>
      </w:r>
      <w:r w:rsidRPr="00A0140D">
        <w:rPr>
          <w:rFonts w:ascii="Arial" w:hAnsi="Arial" w:cs="Arial"/>
          <w:sz w:val="22"/>
          <w:szCs w:val="22"/>
        </w:rPr>
        <w:t xml:space="preserve"> </w:t>
      </w:r>
      <w:r w:rsidR="00321666" w:rsidRPr="00A0140D">
        <w:rPr>
          <w:rFonts w:ascii="Arial" w:hAnsi="Arial" w:cs="Arial"/>
          <w:sz w:val="22"/>
          <w:szCs w:val="22"/>
        </w:rPr>
        <w:t>: ANNEXE TECHNIQUE</w:t>
      </w:r>
      <w:bookmarkEnd w:id="466"/>
      <w:bookmarkEnd w:id="467"/>
      <w:bookmarkEnd w:id="468"/>
    </w:p>
    <w:p w14:paraId="5FBED166" w14:textId="77777777" w:rsidR="00321666" w:rsidRDefault="00321666" w:rsidP="00C7548A"/>
    <w:p w14:paraId="7B5034AE" w14:textId="77777777" w:rsidR="002647CF" w:rsidRDefault="002647CF" w:rsidP="004543CC">
      <w:pPr>
        <w:rPr>
          <w:b/>
          <w:bCs/>
          <w:u w:val="single"/>
        </w:rPr>
      </w:pPr>
    </w:p>
    <w:p w14:paraId="2651D3F8" w14:textId="320E9A72" w:rsidR="004543CC" w:rsidRDefault="004543CC" w:rsidP="004543CC">
      <w:pPr>
        <w:rPr>
          <w:b/>
          <w:bCs/>
        </w:rPr>
      </w:pPr>
      <w:r w:rsidRPr="004543CC">
        <w:rPr>
          <w:b/>
          <w:bCs/>
          <w:u w:val="single"/>
        </w:rPr>
        <w:t>Présentation du contexte du marché</w:t>
      </w:r>
      <w:r w:rsidRPr="004543CC">
        <w:rPr>
          <w:b/>
          <w:bCs/>
        </w:rPr>
        <w:t> :</w:t>
      </w:r>
    </w:p>
    <w:p w14:paraId="7547DC15" w14:textId="77777777" w:rsidR="00613573" w:rsidRPr="004543CC" w:rsidRDefault="00613573" w:rsidP="004543CC">
      <w:pPr>
        <w:rPr>
          <w:b/>
          <w:bCs/>
          <w:u w:val="single"/>
        </w:rPr>
      </w:pPr>
    </w:p>
    <w:p w14:paraId="2C3D9B80" w14:textId="77777777" w:rsidR="004543CC" w:rsidRPr="004543CC" w:rsidRDefault="004543CC" w:rsidP="004543CC">
      <w:pPr>
        <w:rPr>
          <w:bCs/>
        </w:rPr>
      </w:pPr>
      <w:r w:rsidRPr="004543CC">
        <w:rPr>
          <w:bCs/>
        </w:rPr>
        <w:t xml:space="preserve">Depuis trois ans, la guerre d’agression russe en Ukraine a fortement et durablement déstabilisé les équilibres politiques et stratégiques en Europe. Le révisionnisme désormais assumé de la Russie met en effet en jeu l’ensemble des mécanismes de sécurité du continent. </w:t>
      </w:r>
    </w:p>
    <w:p w14:paraId="52833F23" w14:textId="77777777" w:rsidR="004543CC" w:rsidRPr="004543CC" w:rsidRDefault="004543CC" w:rsidP="004543CC">
      <w:pPr>
        <w:rPr>
          <w:bCs/>
        </w:rPr>
      </w:pPr>
      <w:r w:rsidRPr="004543CC">
        <w:rPr>
          <w:bCs/>
        </w:rPr>
        <w:t>Les pays limitrophes de la région, en particulier, sont mis en demeure de redéfinir leur posture géopolitique, leurs relations avec la Russie, avec le reste du monde et mutuelles.</w:t>
      </w:r>
    </w:p>
    <w:p w14:paraId="101A000E" w14:textId="77777777" w:rsidR="004543CC" w:rsidRPr="004543CC" w:rsidRDefault="004543CC" w:rsidP="004543CC">
      <w:pPr>
        <w:rPr>
          <w:bCs/>
        </w:rPr>
      </w:pPr>
      <w:r w:rsidRPr="004543CC">
        <w:rPr>
          <w:bCs/>
        </w:rPr>
        <w:t>Ces évolutions confortent le ministre des Armées dans son choix de désigner les douze États de la région (anciennement qualifiés de pays post-soviétiques) comme une priorité en matière de prospective et de soutien à la recherche stratégique.</w:t>
      </w:r>
    </w:p>
    <w:p w14:paraId="5080C07F" w14:textId="77777777" w:rsidR="004543CC" w:rsidRPr="004543CC" w:rsidRDefault="004543CC" w:rsidP="004543CC">
      <w:pPr>
        <w:rPr>
          <w:bCs/>
        </w:rPr>
      </w:pPr>
    </w:p>
    <w:p w14:paraId="7665B6CE" w14:textId="57CB0557" w:rsidR="004543CC" w:rsidRDefault="004543CC" w:rsidP="004543CC">
      <w:pPr>
        <w:rPr>
          <w:b/>
          <w:bCs/>
        </w:rPr>
      </w:pPr>
      <w:r w:rsidRPr="004543CC">
        <w:rPr>
          <w:b/>
          <w:bCs/>
          <w:u w:val="single"/>
        </w:rPr>
        <w:t>Présentation de la problématique</w:t>
      </w:r>
      <w:r w:rsidRPr="004543CC">
        <w:rPr>
          <w:b/>
          <w:bCs/>
        </w:rPr>
        <w:t xml:space="preserve"> :</w:t>
      </w:r>
    </w:p>
    <w:p w14:paraId="2298D1AB" w14:textId="77777777" w:rsidR="004543CC" w:rsidRPr="004543CC" w:rsidRDefault="004543CC" w:rsidP="004543CC">
      <w:pPr>
        <w:rPr>
          <w:b/>
          <w:bCs/>
          <w:u w:val="single"/>
        </w:rPr>
      </w:pPr>
    </w:p>
    <w:p w14:paraId="3722E18A" w14:textId="03D8E61D" w:rsidR="004543CC" w:rsidRDefault="004543CC" w:rsidP="004543CC">
      <w:pPr>
        <w:rPr>
          <w:bCs/>
        </w:rPr>
      </w:pPr>
      <w:r w:rsidRPr="004543CC">
        <w:rPr>
          <w:bCs/>
        </w:rPr>
        <w:t>L’objectif de cet Observatoire est d’analyser les évolutions politico-stratégiques de la Russie et des pays de l’espace post-soviétique, selon cinq axes :</w:t>
      </w:r>
    </w:p>
    <w:p w14:paraId="3300A507" w14:textId="77777777" w:rsidR="004543CC" w:rsidRPr="004543CC" w:rsidRDefault="004543CC" w:rsidP="004543CC">
      <w:pPr>
        <w:rPr>
          <w:bCs/>
        </w:rPr>
      </w:pPr>
    </w:p>
    <w:p w14:paraId="503349C4" w14:textId="6654AC60" w:rsidR="004543CC" w:rsidRDefault="004543CC" w:rsidP="007D5DAB">
      <w:pPr>
        <w:pStyle w:val="Titre2"/>
        <w:numPr>
          <w:ilvl w:val="0"/>
          <w:numId w:val="31"/>
        </w:numPr>
      </w:pPr>
      <w:bookmarkStart w:id="469" w:name="_Toc202194389"/>
      <w:r w:rsidRPr="004543CC">
        <w:t>Redéfinition des grands équilibres :</w:t>
      </w:r>
      <w:bookmarkEnd w:id="469"/>
    </w:p>
    <w:p w14:paraId="29F4D7AE" w14:textId="77777777" w:rsidR="004543CC" w:rsidRPr="004543CC" w:rsidRDefault="004543CC" w:rsidP="004543CC">
      <w:pPr>
        <w:tabs>
          <w:tab w:val="num" w:pos="720"/>
        </w:tabs>
        <w:ind w:left="720"/>
        <w:rPr>
          <w:bCs/>
        </w:rPr>
      </w:pPr>
    </w:p>
    <w:p w14:paraId="5AA1CDDA" w14:textId="77777777" w:rsidR="004543CC" w:rsidRPr="00B05A38" w:rsidRDefault="004543CC" w:rsidP="007D5DAB">
      <w:pPr>
        <w:pStyle w:val="Paragraphedeliste"/>
        <w:numPr>
          <w:ilvl w:val="0"/>
          <w:numId w:val="39"/>
        </w:numPr>
        <w:rPr>
          <w:bCs/>
        </w:rPr>
      </w:pPr>
      <w:r w:rsidRPr="00B05A38">
        <w:rPr>
          <w:bCs/>
        </w:rPr>
        <w:t>Rôle de la Russie dans l’émergence des crises de sécurité internationale, posture russe au sein du système international ;</w:t>
      </w:r>
    </w:p>
    <w:p w14:paraId="0C630262" w14:textId="77777777" w:rsidR="004543CC" w:rsidRPr="00B05A38" w:rsidRDefault="004543CC" w:rsidP="007D5DAB">
      <w:pPr>
        <w:pStyle w:val="Paragraphedeliste"/>
        <w:numPr>
          <w:ilvl w:val="0"/>
          <w:numId w:val="39"/>
        </w:numPr>
        <w:rPr>
          <w:bCs/>
        </w:rPr>
      </w:pPr>
      <w:r w:rsidRPr="00B05A38">
        <w:rPr>
          <w:bCs/>
        </w:rPr>
        <w:t>Relations de la Russie avec l’espace euro-atlantique (OTAN, UE, Etats-Unis, OSCE, architecture de sécurité en Europe) ;</w:t>
      </w:r>
    </w:p>
    <w:p w14:paraId="4D5F2971" w14:textId="77777777" w:rsidR="004543CC" w:rsidRPr="00B05A38" w:rsidRDefault="004543CC" w:rsidP="007D5DAB">
      <w:pPr>
        <w:pStyle w:val="Paragraphedeliste"/>
        <w:numPr>
          <w:ilvl w:val="0"/>
          <w:numId w:val="39"/>
        </w:numPr>
        <w:rPr>
          <w:bCs/>
        </w:rPr>
      </w:pPr>
      <w:r w:rsidRPr="00B05A38">
        <w:rPr>
          <w:bCs/>
        </w:rPr>
        <w:t xml:space="preserve">Guerre en Ukraine : </w:t>
      </w:r>
    </w:p>
    <w:p w14:paraId="56C5A499" w14:textId="77777777" w:rsidR="004543CC" w:rsidRPr="00B05A38" w:rsidRDefault="004543CC" w:rsidP="007D5DAB">
      <w:pPr>
        <w:pStyle w:val="Paragraphedeliste"/>
        <w:numPr>
          <w:ilvl w:val="0"/>
          <w:numId w:val="40"/>
        </w:numPr>
        <w:rPr>
          <w:bCs/>
        </w:rPr>
      </w:pPr>
      <w:r w:rsidRPr="00B05A38">
        <w:rPr>
          <w:bCs/>
        </w:rPr>
        <w:t>Soutien occidental,</w:t>
      </w:r>
    </w:p>
    <w:p w14:paraId="77486589" w14:textId="207F4D08" w:rsidR="004543CC" w:rsidRPr="00B05A38" w:rsidRDefault="004543CC" w:rsidP="007D5DAB">
      <w:pPr>
        <w:pStyle w:val="Paragraphedeliste"/>
        <w:numPr>
          <w:ilvl w:val="0"/>
          <w:numId w:val="40"/>
        </w:numPr>
        <w:rPr>
          <w:bCs/>
        </w:rPr>
      </w:pPr>
      <w:r w:rsidRPr="00B05A38">
        <w:rPr>
          <w:bCs/>
        </w:rPr>
        <w:t xml:space="preserve">Enjeux pour Moscou et </w:t>
      </w:r>
      <w:proofErr w:type="spellStart"/>
      <w:r w:rsidRPr="00B05A38">
        <w:rPr>
          <w:bCs/>
        </w:rPr>
        <w:t>Kyi</w:t>
      </w:r>
      <w:r w:rsidR="00340F63" w:rsidRPr="00B05A38">
        <w:rPr>
          <w:bCs/>
        </w:rPr>
        <w:t>e</w:t>
      </w:r>
      <w:r w:rsidRPr="00B05A38">
        <w:rPr>
          <w:bCs/>
        </w:rPr>
        <w:t>v</w:t>
      </w:r>
      <w:proofErr w:type="spellEnd"/>
      <w:r w:rsidRPr="00B05A38">
        <w:rPr>
          <w:bCs/>
        </w:rPr>
        <w:t xml:space="preserve">, </w:t>
      </w:r>
    </w:p>
    <w:p w14:paraId="2F6C1E73" w14:textId="77777777" w:rsidR="004543CC" w:rsidRPr="00B05A38" w:rsidRDefault="004543CC" w:rsidP="007D5DAB">
      <w:pPr>
        <w:pStyle w:val="Paragraphedeliste"/>
        <w:numPr>
          <w:ilvl w:val="0"/>
          <w:numId w:val="40"/>
        </w:numPr>
        <w:rPr>
          <w:bCs/>
        </w:rPr>
      </w:pPr>
      <w:r w:rsidRPr="00B05A38">
        <w:rPr>
          <w:bCs/>
        </w:rPr>
        <w:t>Conditions de sortie de guerre,</w:t>
      </w:r>
    </w:p>
    <w:p w14:paraId="61D8E7FC" w14:textId="77777777" w:rsidR="004543CC" w:rsidRPr="00B05A38" w:rsidRDefault="004543CC" w:rsidP="007D5DAB">
      <w:pPr>
        <w:pStyle w:val="Paragraphedeliste"/>
        <w:numPr>
          <w:ilvl w:val="0"/>
          <w:numId w:val="40"/>
        </w:numPr>
        <w:rPr>
          <w:bCs/>
        </w:rPr>
      </w:pPr>
      <w:r w:rsidRPr="00B05A38">
        <w:rPr>
          <w:bCs/>
        </w:rPr>
        <w:t>Menaces russes sur d’autres pays de la région (Moldavie, Arménie, Géorgie).</w:t>
      </w:r>
    </w:p>
    <w:p w14:paraId="59488FF4" w14:textId="77777777" w:rsidR="004543CC" w:rsidRPr="004543CC" w:rsidRDefault="004543CC" w:rsidP="007D5DAB">
      <w:pPr>
        <w:numPr>
          <w:ilvl w:val="0"/>
          <w:numId w:val="38"/>
        </w:numPr>
        <w:ind w:hanging="295"/>
        <w:rPr>
          <w:bCs/>
        </w:rPr>
      </w:pPr>
      <w:r w:rsidRPr="004543CC">
        <w:rPr>
          <w:bCs/>
        </w:rPr>
        <w:t>Reconfigurations de l’espace post-soviétique (dynamiques d’intégration régionale, rôle accru de puissances régionales, évolutions des alliances/partenariats) :</w:t>
      </w:r>
    </w:p>
    <w:p w14:paraId="4FC76293" w14:textId="77777777" w:rsidR="004543CC" w:rsidRPr="00B05A38" w:rsidRDefault="004543CC" w:rsidP="007D5DAB">
      <w:pPr>
        <w:pStyle w:val="Paragraphedeliste"/>
        <w:numPr>
          <w:ilvl w:val="0"/>
          <w:numId w:val="41"/>
        </w:numPr>
        <w:ind w:left="2127" w:hanging="284"/>
        <w:rPr>
          <w:bCs/>
        </w:rPr>
      </w:pPr>
      <w:r w:rsidRPr="00B05A38">
        <w:rPr>
          <w:bCs/>
        </w:rPr>
        <w:t>Enjeux sécuritaires et stratégiques en Asie centrale et dans le Caucase du Sud,</w:t>
      </w:r>
    </w:p>
    <w:p w14:paraId="2F1D8090" w14:textId="77777777" w:rsidR="004543CC" w:rsidRPr="00B05A38" w:rsidRDefault="004543CC" w:rsidP="007D5DAB">
      <w:pPr>
        <w:pStyle w:val="Paragraphedeliste"/>
        <w:numPr>
          <w:ilvl w:val="0"/>
          <w:numId w:val="41"/>
        </w:numPr>
        <w:ind w:left="2127" w:hanging="284"/>
        <w:rPr>
          <w:bCs/>
        </w:rPr>
      </w:pPr>
      <w:r w:rsidRPr="00B05A38">
        <w:rPr>
          <w:bCs/>
        </w:rPr>
        <w:t>Stratégies et alliances des pays riverains de la mer Noire,</w:t>
      </w:r>
    </w:p>
    <w:p w14:paraId="19D9E204" w14:textId="77777777" w:rsidR="004543CC" w:rsidRPr="00B05A38" w:rsidRDefault="004543CC" w:rsidP="007D5DAB">
      <w:pPr>
        <w:pStyle w:val="Paragraphedeliste"/>
        <w:numPr>
          <w:ilvl w:val="0"/>
          <w:numId w:val="41"/>
        </w:numPr>
        <w:ind w:left="2127" w:hanging="284"/>
        <w:rPr>
          <w:bCs/>
        </w:rPr>
      </w:pPr>
      <w:r w:rsidRPr="00B05A38">
        <w:rPr>
          <w:bCs/>
        </w:rPr>
        <w:t>Vassalisation de la Biélorussie.</w:t>
      </w:r>
    </w:p>
    <w:p w14:paraId="56C074CA" w14:textId="77777777" w:rsidR="004543CC" w:rsidRPr="004543CC" w:rsidRDefault="004543CC" w:rsidP="007D5DAB">
      <w:pPr>
        <w:numPr>
          <w:ilvl w:val="0"/>
          <w:numId w:val="38"/>
        </w:numPr>
        <w:ind w:hanging="295"/>
        <w:rPr>
          <w:bCs/>
        </w:rPr>
      </w:pPr>
      <w:r w:rsidRPr="004543CC">
        <w:rPr>
          <w:bCs/>
        </w:rPr>
        <w:t>Regard porté par les pays de la zone sur la Chine ;</w:t>
      </w:r>
    </w:p>
    <w:p w14:paraId="304D5235" w14:textId="0BE015F5" w:rsidR="004543CC" w:rsidRPr="004543CC" w:rsidRDefault="004543CC" w:rsidP="007D5DAB">
      <w:pPr>
        <w:numPr>
          <w:ilvl w:val="0"/>
          <w:numId w:val="38"/>
        </w:numPr>
        <w:ind w:hanging="295"/>
        <w:rPr>
          <w:bCs/>
        </w:rPr>
      </w:pPr>
      <w:r w:rsidRPr="004543CC">
        <w:rPr>
          <w:bCs/>
        </w:rPr>
        <w:t>BRICS</w:t>
      </w:r>
      <w:r w:rsidR="00804D31">
        <w:rPr>
          <w:bCs/>
        </w:rPr>
        <w:t xml:space="preserve"> (</w:t>
      </w:r>
      <w:r w:rsidR="002522B8">
        <w:rPr>
          <w:bCs/>
        </w:rPr>
        <w:t xml:space="preserve">Brasil, </w:t>
      </w:r>
      <w:proofErr w:type="spellStart"/>
      <w:r w:rsidR="002522B8">
        <w:rPr>
          <w:bCs/>
        </w:rPr>
        <w:t>Russia</w:t>
      </w:r>
      <w:proofErr w:type="spellEnd"/>
      <w:r w:rsidR="002522B8">
        <w:rPr>
          <w:bCs/>
        </w:rPr>
        <w:t>,</w:t>
      </w:r>
      <w:r w:rsidR="00804D31">
        <w:rPr>
          <w:bCs/>
        </w:rPr>
        <w:t xml:space="preserve"> </w:t>
      </w:r>
      <w:proofErr w:type="spellStart"/>
      <w:r w:rsidR="00804D31">
        <w:rPr>
          <w:bCs/>
        </w:rPr>
        <w:t>India</w:t>
      </w:r>
      <w:proofErr w:type="spellEnd"/>
      <w:r w:rsidR="00804D31">
        <w:rPr>
          <w:bCs/>
        </w:rPr>
        <w:t xml:space="preserve">, China, South </w:t>
      </w:r>
      <w:proofErr w:type="spellStart"/>
      <w:r w:rsidR="00804D31">
        <w:rPr>
          <w:bCs/>
        </w:rPr>
        <w:t>Africa</w:t>
      </w:r>
      <w:proofErr w:type="spellEnd"/>
      <w:r w:rsidR="00804D31">
        <w:rPr>
          <w:bCs/>
        </w:rPr>
        <w:t>)</w:t>
      </w:r>
      <w:r w:rsidRPr="004543CC">
        <w:rPr>
          <w:bCs/>
        </w:rPr>
        <w:t>.</w:t>
      </w:r>
    </w:p>
    <w:p w14:paraId="21579984" w14:textId="77777777" w:rsidR="004543CC" w:rsidRPr="004543CC" w:rsidRDefault="004543CC" w:rsidP="004543CC">
      <w:pPr>
        <w:ind w:left="720"/>
        <w:rPr>
          <w:b/>
          <w:bCs/>
        </w:rPr>
      </w:pPr>
    </w:p>
    <w:p w14:paraId="38A923C3" w14:textId="6B5B7C34" w:rsidR="004543CC" w:rsidRDefault="004543CC" w:rsidP="004543CC">
      <w:pPr>
        <w:pStyle w:val="Titre2"/>
      </w:pPr>
      <w:bookmarkStart w:id="470" w:name="_Toc202194390"/>
      <w:r>
        <w:rPr>
          <w:lang w:val="fr-FR"/>
        </w:rPr>
        <w:t xml:space="preserve">2. </w:t>
      </w:r>
      <w:r>
        <w:rPr>
          <w:lang w:val="fr-FR"/>
        </w:rPr>
        <w:tab/>
      </w:r>
      <w:r w:rsidRPr="004543CC">
        <w:t>Organisation du pouvoir :</w:t>
      </w:r>
      <w:bookmarkEnd w:id="470"/>
    </w:p>
    <w:p w14:paraId="2FB8BDEB" w14:textId="77777777" w:rsidR="004543CC" w:rsidRPr="004543CC" w:rsidRDefault="004543CC" w:rsidP="004543CC">
      <w:pPr>
        <w:rPr>
          <w:lang w:val="x-none" w:eastAsia="x-none"/>
        </w:rPr>
      </w:pPr>
    </w:p>
    <w:p w14:paraId="4BCDBC44" w14:textId="77777777" w:rsidR="004543CC" w:rsidRPr="004543CC" w:rsidRDefault="004543CC" w:rsidP="007D5DAB">
      <w:pPr>
        <w:pStyle w:val="Paragraphedeliste"/>
        <w:numPr>
          <w:ilvl w:val="0"/>
          <w:numId w:val="39"/>
        </w:numPr>
        <w:rPr>
          <w:bCs/>
        </w:rPr>
      </w:pPr>
      <w:r w:rsidRPr="004543CC">
        <w:rPr>
          <w:bCs/>
        </w:rPr>
        <w:t xml:space="preserve">Cercles du pouvoir (structures de force, Kremlinologie, centre/régions, oligarchie, </w:t>
      </w:r>
      <w:r w:rsidRPr="002522B8">
        <w:rPr>
          <w:bCs/>
        </w:rPr>
        <w:t>etc</w:t>
      </w:r>
      <w:r w:rsidRPr="004543CC">
        <w:rPr>
          <w:bCs/>
        </w:rPr>
        <w:t>.) ;</w:t>
      </w:r>
    </w:p>
    <w:p w14:paraId="2EBC6109" w14:textId="77777777" w:rsidR="004543CC" w:rsidRPr="004543CC" w:rsidRDefault="004543CC" w:rsidP="007D5DAB">
      <w:pPr>
        <w:pStyle w:val="Paragraphedeliste"/>
        <w:numPr>
          <w:ilvl w:val="0"/>
          <w:numId w:val="39"/>
        </w:numPr>
        <w:rPr>
          <w:bCs/>
        </w:rPr>
      </w:pPr>
      <w:r w:rsidRPr="004543CC">
        <w:rPr>
          <w:bCs/>
        </w:rPr>
        <w:t>L’ère Poutine (centralisation, renouvellement des élites, contre-pouvoirs) ;</w:t>
      </w:r>
    </w:p>
    <w:p w14:paraId="0BE35211" w14:textId="77777777" w:rsidR="004543CC" w:rsidRPr="004543CC" w:rsidRDefault="004543CC" w:rsidP="007D5DAB">
      <w:pPr>
        <w:pStyle w:val="Paragraphedeliste"/>
        <w:numPr>
          <w:ilvl w:val="0"/>
          <w:numId w:val="39"/>
        </w:numPr>
        <w:rPr>
          <w:bCs/>
        </w:rPr>
      </w:pPr>
      <w:r w:rsidRPr="004543CC">
        <w:rPr>
          <w:bCs/>
        </w:rPr>
        <w:t>Relations centre/périphéries.</w:t>
      </w:r>
    </w:p>
    <w:p w14:paraId="2AD007B4" w14:textId="77777777" w:rsidR="004543CC" w:rsidRPr="004543CC" w:rsidRDefault="004543CC" w:rsidP="004543CC">
      <w:pPr>
        <w:rPr>
          <w:bCs/>
        </w:rPr>
      </w:pPr>
    </w:p>
    <w:p w14:paraId="09C460B5" w14:textId="00E50D60" w:rsidR="004543CC" w:rsidRDefault="004543CC" w:rsidP="007D5DAB">
      <w:pPr>
        <w:pStyle w:val="Titre2"/>
        <w:numPr>
          <w:ilvl w:val="0"/>
          <w:numId w:val="36"/>
        </w:numPr>
        <w:ind w:left="709" w:hanging="709"/>
      </w:pPr>
      <w:bookmarkStart w:id="471" w:name="_Toc202194391"/>
      <w:r w:rsidRPr="004543CC">
        <w:t>Stratégies de puissance :</w:t>
      </w:r>
      <w:bookmarkEnd w:id="471"/>
    </w:p>
    <w:p w14:paraId="6E3ECCBA" w14:textId="77777777" w:rsidR="004543CC" w:rsidRPr="004543CC" w:rsidRDefault="004543CC" w:rsidP="004543CC">
      <w:pPr>
        <w:rPr>
          <w:lang w:val="x-none" w:eastAsia="x-none"/>
        </w:rPr>
      </w:pPr>
    </w:p>
    <w:p w14:paraId="4DBEAAD6" w14:textId="77777777" w:rsidR="004543CC" w:rsidRPr="004543CC" w:rsidRDefault="004543CC" w:rsidP="007D5DAB">
      <w:pPr>
        <w:pStyle w:val="Paragraphedeliste"/>
        <w:numPr>
          <w:ilvl w:val="0"/>
          <w:numId w:val="39"/>
        </w:numPr>
        <w:rPr>
          <w:bCs/>
        </w:rPr>
      </w:pPr>
      <w:r w:rsidRPr="004543CC">
        <w:rPr>
          <w:bCs/>
        </w:rPr>
        <w:t xml:space="preserve">Débats stratégiques ; </w:t>
      </w:r>
    </w:p>
    <w:p w14:paraId="26ACBE98" w14:textId="77777777" w:rsidR="004543CC" w:rsidRPr="004543CC" w:rsidRDefault="004543CC" w:rsidP="007D5DAB">
      <w:pPr>
        <w:pStyle w:val="Paragraphedeliste"/>
        <w:numPr>
          <w:ilvl w:val="0"/>
          <w:numId w:val="39"/>
        </w:numPr>
        <w:rPr>
          <w:bCs/>
        </w:rPr>
      </w:pPr>
      <w:r w:rsidRPr="004543CC">
        <w:rPr>
          <w:bCs/>
        </w:rPr>
        <w:t>Doctrine et posture nucléaire russe ;</w:t>
      </w:r>
    </w:p>
    <w:p w14:paraId="4C188172" w14:textId="77777777" w:rsidR="004543CC" w:rsidRPr="004543CC" w:rsidRDefault="004543CC" w:rsidP="007D5DAB">
      <w:pPr>
        <w:pStyle w:val="Paragraphedeliste"/>
        <w:numPr>
          <w:ilvl w:val="0"/>
          <w:numId w:val="39"/>
        </w:numPr>
        <w:rPr>
          <w:bCs/>
        </w:rPr>
      </w:pPr>
      <w:r w:rsidRPr="004543CC">
        <w:rPr>
          <w:bCs/>
        </w:rPr>
        <w:t>Stratégie de puissance dans l’espace post-soviétique (instruments d’intégration régionale, outil militaire, minorités, conflits gelés, énergie) ;</w:t>
      </w:r>
    </w:p>
    <w:p w14:paraId="632ABD0A" w14:textId="77777777" w:rsidR="004543CC" w:rsidRPr="004543CC" w:rsidRDefault="004543CC" w:rsidP="007D5DAB">
      <w:pPr>
        <w:pStyle w:val="Paragraphedeliste"/>
        <w:numPr>
          <w:ilvl w:val="0"/>
          <w:numId w:val="39"/>
        </w:numPr>
        <w:rPr>
          <w:bCs/>
        </w:rPr>
      </w:pPr>
      <w:r w:rsidRPr="004543CC">
        <w:rPr>
          <w:bCs/>
        </w:rPr>
        <w:t>Stratégies régionales des pays de la zone (Europe de l’Ouest et orientale, Chine/Asie, Proche et Moyen-Orient, Arctique, Afrique, Amérique latine).</w:t>
      </w:r>
    </w:p>
    <w:p w14:paraId="79A32589" w14:textId="77777777" w:rsidR="004543CC" w:rsidRPr="004543CC" w:rsidRDefault="004543CC" w:rsidP="004543CC">
      <w:pPr>
        <w:rPr>
          <w:bCs/>
        </w:rPr>
      </w:pPr>
    </w:p>
    <w:p w14:paraId="02E3F11C" w14:textId="5695B1ED" w:rsidR="004543CC" w:rsidRDefault="004543CC" w:rsidP="00C6538D">
      <w:pPr>
        <w:pStyle w:val="Titre2"/>
        <w:numPr>
          <w:ilvl w:val="0"/>
          <w:numId w:val="37"/>
        </w:numPr>
      </w:pPr>
      <w:bookmarkStart w:id="472" w:name="_Toc202194392"/>
      <w:r>
        <w:rPr>
          <w:lang w:val="fr-FR"/>
        </w:rPr>
        <w:t>S</w:t>
      </w:r>
      <w:r w:rsidRPr="004543CC">
        <w:t>tructures de force :</w:t>
      </w:r>
      <w:bookmarkEnd w:id="472"/>
    </w:p>
    <w:p w14:paraId="47D7C649" w14:textId="77777777" w:rsidR="004543CC" w:rsidRPr="004543CC" w:rsidRDefault="004543CC" w:rsidP="004543CC">
      <w:pPr>
        <w:rPr>
          <w:lang w:val="x-none" w:eastAsia="x-none"/>
        </w:rPr>
      </w:pPr>
    </w:p>
    <w:p w14:paraId="7DA567DB" w14:textId="77777777" w:rsidR="004543CC" w:rsidRPr="004543CC" w:rsidRDefault="004543CC" w:rsidP="007D5DAB">
      <w:pPr>
        <w:pStyle w:val="Paragraphedeliste"/>
        <w:numPr>
          <w:ilvl w:val="0"/>
          <w:numId w:val="39"/>
        </w:numPr>
        <w:rPr>
          <w:bCs/>
        </w:rPr>
      </w:pPr>
      <w:r w:rsidRPr="004543CC">
        <w:rPr>
          <w:bCs/>
        </w:rPr>
        <w:t>Modernisation des outils de défense ;</w:t>
      </w:r>
    </w:p>
    <w:p w14:paraId="4D8E2E9A" w14:textId="77777777" w:rsidR="004543CC" w:rsidRPr="004543CC" w:rsidRDefault="004543CC" w:rsidP="007D5DAB">
      <w:pPr>
        <w:pStyle w:val="Paragraphedeliste"/>
        <w:numPr>
          <w:ilvl w:val="0"/>
          <w:numId w:val="39"/>
        </w:numPr>
        <w:rPr>
          <w:bCs/>
        </w:rPr>
      </w:pPr>
      <w:r w:rsidRPr="004543CC">
        <w:rPr>
          <w:bCs/>
        </w:rPr>
        <w:lastRenderedPageBreak/>
        <w:t>Evolution des stratégies, doctrines et tactiques et de l’organisation des armées ;</w:t>
      </w:r>
    </w:p>
    <w:p w14:paraId="629EA608" w14:textId="77777777" w:rsidR="004543CC" w:rsidRPr="004543CC" w:rsidRDefault="004543CC" w:rsidP="007D5DAB">
      <w:pPr>
        <w:pStyle w:val="Paragraphedeliste"/>
        <w:numPr>
          <w:ilvl w:val="0"/>
          <w:numId w:val="39"/>
        </w:numPr>
        <w:rPr>
          <w:bCs/>
        </w:rPr>
      </w:pPr>
      <w:r w:rsidRPr="004543CC">
        <w:rPr>
          <w:bCs/>
        </w:rPr>
        <w:t>RETEX russe et ukrainien ;</w:t>
      </w:r>
    </w:p>
    <w:p w14:paraId="7B5463CF" w14:textId="77777777" w:rsidR="004543CC" w:rsidRPr="004543CC" w:rsidRDefault="004543CC" w:rsidP="007D5DAB">
      <w:pPr>
        <w:pStyle w:val="Paragraphedeliste"/>
        <w:numPr>
          <w:ilvl w:val="0"/>
          <w:numId w:val="39"/>
        </w:numPr>
        <w:rPr>
          <w:bCs/>
        </w:rPr>
      </w:pPr>
      <w:r w:rsidRPr="004543CC">
        <w:rPr>
          <w:bCs/>
        </w:rPr>
        <w:t>Evolution des BITD russe et ukrainienne.</w:t>
      </w:r>
    </w:p>
    <w:p w14:paraId="6F85F368" w14:textId="52DCF9A1" w:rsidR="002647CF" w:rsidRDefault="004543CC" w:rsidP="004543CC">
      <w:pPr>
        <w:rPr>
          <w:bCs/>
        </w:rPr>
      </w:pPr>
      <w:r w:rsidRPr="004543CC">
        <w:rPr>
          <w:bCs/>
        </w:rPr>
        <w:t xml:space="preserve"> </w:t>
      </w:r>
    </w:p>
    <w:p w14:paraId="00D7DCB0" w14:textId="1B9DEE0B" w:rsidR="004543CC" w:rsidRDefault="004543CC" w:rsidP="00C6538D">
      <w:pPr>
        <w:pStyle w:val="Titre2"/>
        <w:numPr>
          <w:ilvl w:val="0"/>
          <w:numId w:val="51"/>
        </w:numPr>
      </w:pPr>
      <w:bookmarkStart w:id="473" w:name="_Toc202194393"/>
      <w:r w:rsidRPr="004543CC">
        <w:t>Guerre hybride :</w:t>
      </w:r>
      <w:bookmarkEnd w:id="473"/>
    </w:p>
    <w:p w14:paraId="14C1DC10" w14:textId="77777777" w:rsidR="004543CC" w:rsidRPr="004543CC" w:rsidRDefault="004543CC" w:rsidP="004543CC">
      <w:pPr>
        <w:rPr>
          <w:lang w:val="x-none" w:eastAsia="x-none"/>
        </w:rPr>
      </w:pPr>
    </w:p>
    <w:p w14:paraId="743A01CF" w14:textId="7822F55D" w:rsidR="004543CC" w:rsidRPr="004543CC" w:rsidRDefault="004543CC" w:rsidP="007D5DAB">
      <w:pPr>
        <w:pStyle w:val="Paragraphedeliste"/>
        <w:numPr>
          <w:ilvl w:val="0"/>
          <w:numId w:val="39"/>
        </w:numPr>
        <w:rPr>
          <w:bCs/>
        </w:rPr>
      </w:pPr>
      <w:r w:rsidRPr="004543CC">
        <w:rPr>
          <w:bCs/>
        </w:rPr>
        <w:t>Outils d’influence (leviers politiques, économiques, réseaux d’influence, SMP</w:t>
      </w:r>
      <w:r w:rsidR="00240B44">
        <w:rPr>
          <w:bCs/>
        </w:rPr>
        <w:t xml:space="preserve"> (Sociétés Militaires Privées</w:t>
      </w:r>
      <w:r w:rsidRPr="004543CC">
        <w:rPr>
          <w:bCs/>
        </w:rPr>
        <w:t>) ;</w:t>
      </w:r>
    </w:p>
    <w:p w14:paraId="7064530A" w14:textId="77777777" w:rsidR="004543CC" w:rsidRPr="004543CC" w:rsidRDefault="004543CC" w:rsidP="007D5DAB">
      <w:pPr>
        <w:pStyle w:val="Paragraphedeliste"/>
        <w:numPr>
          <w:ilvl w:val="0"/>
          <w:numId w:val="39"/>
        </w:numPr>
        <w:rPr>
          <w:bCs/>
        </w:rPr>
      </w:pPr>
      <w:r w:rsidRPr="004543CC">
        <w:rPr>
          <w:bCs/>
        </w:rPr>
        <w:t>Outils dans le champ informationnel (cyber, propagande, médias) ;</w:t>
      </w:r>
    </w:p>
    <w:p w14:paraId="53D2A124" w14:textId="77777777" w:rsidR="004543CC" w:rsidRPr="004543CC" w:rsidRDefault="004543CC" w:rsidP="007D5DAB">
      <w:pPr>
        <w:pStyle w:val="Paragraphedeliste"/>
        <w:numPr>
          <w:ilvl w:val="0"/>
          <w:numId w:val="39"/>
        </w:numPr>
        <w:rPr>
          <w:bCs/>
        </w:rPr>
      </w:pPr>
      <w:r w:rsidRPr="004543CC">
        <w:rPr>
          <w:bCs/>
        </w:rPr>
        <w:t>La Russie et le « Sud global » ;</w:t>
      </w:r>
    </w:p>
    <w:p w14:paraId="527CBB51" w14:textId="77777777" w:rsidR="004543CC" w:rsidRPr="004543CC" w:rsidRDefault="004543CC" w:rsidP="007D5DAB">
      <w:pPr>
        <w:pStyle w:val="Paragraphedeliste"/>
        <w:numPr>
          <w:ilvl w:val="0"/>
          <w:numId w:val="39"/>
        </w:numPr>
        <w:rPr>
          <w:bCs/>
        </w:rPr>
      </w:pPr>
      <w:r w:rsidRPr="004543CC">
        <w:rPr>
          <w:bCs/>
        </w:rPr>
        <w:t>L’outil énergétique.</w:t>
      </w:r>
    </w:p>
    <w:p w14:paraId="162AF915" w14:textId="77777777" w:rsidR="004543CC" w:rsidRPr="004543CC" w:rsidRDefault="004543CC" w:rsidP="004543CC">
      <w:pPr>
        <w:rPr>
          <w:bCs/>
        </w:rPr>
      </w:pPr>
    </w:p>
    <w:p w14:paraId="09A24844" w14:textId="2B824B3B" w:rsidR="004543CC" w:rsidRDefault="004543CC" w:rsidP="004543CC">
      <w:pPr>
        <w:rPr>
          <w:b/>
          <w:bCs/>
        </w:rPr>
      </w:pPr>
      <w:r w:rsidRPr="004543CC">
        <w:rPr>
          <w:b/>
          <w:bCs/>
          <w:u w:val="single"/>
        </w:rPr>
        <w:t>Objectifs de l’observatoire</w:t>
      </w:r>
      <w:r w:rsidRPr="004543CC">
        <w:rPr>
          <w:b/>
          <w:bCs/>
        </w:rPr>
        <w:t> :</w:t>
      </w:r>
    </w:p>
    <w:p w14:paraId="408CE3C3" w14:textId="77777777" w:rsidR="004543CC" w:rsidRPr="004543CC" w:rsidRDefault="004543CC" w:rsidP="004543CC">
      <w:pPr>
        <w:rPr>
          <w:b/>
          <w:bCs/>
          <w:u w:val="single"/>
        </w:rPr>
      </w:pPr>
    </w:p>
    <w:p w14:paraId="31BAFD92" w14:textId="77777777" w:rsidR="004543CC" w:rsidRPr="004543CC" w:rsidRDefault="004543CC" w:rsidP="004543CC">
      <w:pPr>
        <w:rPr>
          <w:bCs/>
        </w:rPr>
      </w:pPr>
      <w:r w:rsidRPr="004543CC">
        <w:rPr>
          <w:bCs/>
        </w:rPr>
        <w:t>Permettre à l’administration de disposer d’un suivi approfondi et régulier des évolutions politico-stratégiques de la Russie et des pays de l’espace post-soviétique, nourri par un réseau d’experts nationaux, européens et internationaux, et d’organiser des dialogues entre acteurs institutionnels et experts. Ces travaux permettront de contribuer à la réflexion et à l’action du ministère des Armées sur la zone concernée.</w:t>
      </w:r>
    </w:p>
    <w:p w14:paraId="6D9E8B99" w14:textId="77777777" w:rsidR="004543CC" w:rsidRPr="004543CC" w:rsidRDefault="004543CC" w:rsidP="004543CC">
      <w:pPr>
        <w:rPr>
          <w:bCs/>
        </w:rPr>
      </w:pPr>
    </w:p>
    <w:p w14:paraId="765E6A4F" w14:textId="273CB4BB" w:rsidR="004543CC" w:rsidRDefault="004543CC" w:rsidP="004543CC">
      <w:pPr>
        <w:rPr>
          <w:b/>
          <w:bCs/>
        </w:rPr>
      </w:pPr>
      <w:r w:rsidRPr="004543CC">
        <w:rPr>
          <w:b/>
          <w:bCs/>
          <w:u w:val="single"/>
        </w:rPr>
        <w:t>Caractéristiques des</w:t>
      </w:r>
      <w:r w:rsidR="00333A78">
        <w:rPr>
          <w:b/>
          <w:bCs/>
          <w:u w:val="single"/>
        </w:rPr>
        <w:t xml:space="preserve"> </w:t>
      </w:r>
      <w:r w:rsidR="0001557E">
        <w:rPr>
          <w:b/>
          <w:bCs/>
          <w:u w:val="single"/>
        </w:rPr>
        <w:t xml:space="preserve">postes </w:t>
      </w:r>
      <w:r w:rsidRPr="004543CC">
        <w:rPr>
          <w:b/>
          <w:bCs/>
        </w:rPr>
        <w:t>:</w:t>
      </w:r>
    </w:p>
    <w:p w14:paraId="1A950237" w14:textId="77777777" w:rsidR="004543CC" w:rsidRPr="004543CC" w:rsidRDefault="004543CC" w:rsidP="004543CC">
      <w:pPr>
        <w:rPr>
          <w:b/>
          <w:bCs/>
          <w:u w:val="single"/>
        </w:rPr>
      </w:pPr>
    </w:p>
    <w:p w14:paraId="1F21511C" w14:textId="23C407E2" w:rsidR="004543CC" w:rsidRDefault="004543CC" w:rsidP="004543CC">
      <w:pPr>
        <w:rPr>
          <w:b/>
          <w:bCs/>
        </w:rPr>
      </w:pPr>
      <w:r w:rsidRPr="004543CC">
        <w:rPr>
          <w:b/>
          <w:bCs/>
        </w:rPr>
        <w:t>P</w:t>
      </w:r>
      <w:r w:rsidR="004323BF">
        <w:rPr>
          <w:b/>
          <w:bCs/>
        </w:rPr>
        <w:t xml:space="preserve">ostes </w:t>
      </w:r>
      <w:r w:rsidRPr="004543CC">
        <w:rPr>
          <w:b/>
          <w:bCs/>
        </w:rPr>
        <w:t>forfaitaire</w:t>
      </w:r>
      <w:r w:rsidR="004323BF">
        <w:rPr>
          <w:b/>
          <w:bCs/>
        </w:rPr>
        <w:t>s</w:t>
      </w:r>
      <w:r w:rsidRPr="004543CC">
        <w:rPr>
          <w:b/>
          <w:bCs/>
        </w:rPr>
        <w:t> :</w:t>
      </w:r>
    </w:p>
    <w:p w14:paraId="3E6AB1CE" w14:textId="77777777" w:rsidR="004543CC" w:rsidRPr="004543CC" w:rsidRDefault="004543CC" w:rsidP="004543CC">
      <w:pPr>
        <w:rPr>
          <w:b/>
          <w:bCs/>
        </w:rPr>
      </w:pPr>
    </w:p>
    <w:p w14:paraId="2D1BFC08" w14:textId="4A06A41E" w:rsidR="0001557E" w:rsidRDefault="004543CC" w:rsidP="0001557E">
      <w:pPr>
        <w:numPr>
          <w:ilvl w:val="0"/>
          <w:numId w:val="33"/>
        </w:numPr>
        <w:tabs>
          <w:tab w:val="num" w:pos="360"/>
        </w:tabs>
        <w:rPr>
          <w:bCs/>
        </w:rPr>
      </w:pPr>
      <w:r w:rsidRPr="004543CC">
        <w:rPr>
          <w:b/>
          <w:bCs/>
        </w:rPr>
        <w:t>1 sémin</w:t>
      </w:r>
      <w:r w:rsidR="00C6538D">
        <w:rPr>
          <w:b/>
          <w:bCs/>
        </w:rPr>
        <w:t xml:space="preserve">aire international fermé par an (PF1) </w:t>
      </w:r>
      <w:r w:rsidRPr="004543CC">
        <w:rPr>
          <w:bCs/>
        </w:rPr>
        <w:t xml:space="preserve">réunissant </w:t>
      </w:r>
      <w:r w:rsidR="00C6538D">
        <w:rPr>
          <w:bCs/>
        </w:rPr>
        <w:t>une centaine de</w:t>
      </w:r>
      <w:r w:rsidRPr="004543CC">
        <w:rPr>
          <w:bCs/>
        </w:rPr>
        <w:t xml:space="preserve"> </w:t>
      </w:r>
      <w:r w:rsidR="00C6538D">
        <w:rPr>
          <w:bCs/>
        </w:rPr>
        <w:t>personnes</w:t>
      </w:r>
      <w:r w:rsidRPr="004543CC">
        <w:rPr>
          <w:bCs/>
        </w:rPr>
        <w:t xml:space="preserve">, dans une salle à la charge du prestataire, dans Paris intra-muros, sur une thématique et un programme défini avec le pilote de la DGRIS. Chaque séminaire réunira les pilotes et des invités sélectionnés avec la DGRIS. Toutes les autres prestations liées </w:t>
      </w:r>
      <w:r w:rsidR="00635221">
        <w:rPr>
          <w:bCs/>
        </w:rPr>
        <w:t xml:space="preserve">à l’organisation </w:t>
      </w:r>
      <w:r w:rsidRPr="004543CC">
        <w:rPr>
          <w:bCs/>
        </w:rPr>
        <w:t xml:space="preserve">de chaque séminaire devront faire l’objet d’une validation préalable par le prescripteur. Le lieu de provenance des intervenants sera défini au cas par cas. Chaque société </w:t>
      </w:r>
      <w:r w:rsidR="00635221">
        <w:rPr>
          <w:bCs/>
        </w:rPr>
        <w:t xml:space="preserve">candidate </w:t>
      </w:r>
      <w:r w:rsidRPr="004543CC">
        <w:rPr>
          <w:bCs/>
        </w:rPr>
        <w:t>devra identifier un coût moyen de transport par zone géographique, en classe économique (Europe, Europe centrale et orientale, Asie, Amérique du Nord, Australie). Le prestataire prendra en charge la totalité des coûts afférant à chaque séminaire : aspects communication / événementiel, invitations, interprétation/traduction</w:t>
      </w:r>
      <w:r w:rsidR="006C0E5D">
        <w:rPr>
          <w:bCs/>
        </w:rPr>
        <w:t xml:space="preserve"> : </w:t>
      </w:r>
      <w:r w:rsidRPr="004543CC">
        <w:rPr>
          <w:bCs/>
        </w:rPr>
        <w:t>français-russe-anglais, transport, hébergement</w:t>
      </w:r>
      <w:r w:rsidR="00D7287D">
        <w:rPr>
          <w:bCs/>
        </w:rPr>
        <w:t xml:space="preserve"> p</w:t>
      </w:r>
      <w:r w:rsidR="00C9317E">
        <w:rPr>
          <w:bCs/>
        </w:rPr>
        <w:t>our deux nuitées dans un hôtel</w:t>
      </w:r>
      <w:r w:rsidR="00C9317E" w:rsidRPr="00C9317E">
        <w:rPr>
          <w:rFonts w:cs="Arial"/>
          <w:color w:val="000000"/>
        </w:rPr>
        <w:t xml:space="preserve"> </w:t>
      </w:r>
      <w:r w:rsidR="00C9317E" w:rsidRPr="00C9317E">
        <w:rPr>
          <w:bCs/>
          <w:i/>
          <w:iCs/>
        </w:rPr>
        <w:t xml:space="preserve">a minima </w:t>
      </w:r>
      <w:r w:rsidR="00C9317E" w:rsidRPr="00C9317E">
        <w:rPr>
          <w:bCs/>
        </w:rPr>
        <w:t>3 étoiles pour les intervenants (environ vingt (20) personnes) ne résidant pas en région parisienne</w:t>
      </w:r>
      <w:r w:rsidR="00D7287D">
        <w:rPr>
          <w:bCs/>
        </w:rPr>
        <w:t xml:space="preserve"> la veille du séminaire</w:t>
      </w:r>
      <w:r w:rsidRPr="004543CC">
        <w:rPr>
          <w:bCs/>
        </w:rPr>
        <w:t xml:space="preserve">, restauration (1 dîner d’accueil dans un restaurant gastronomique pour 20 personnes minimum, 3 pauses café, 1 déjeuner-buffet pour tous les participants, 1 cocktail de clôture). Elles seront financièrement prises en charge par le titulaire (invitations, signalétique, communication, repas, hébergement et transport d’intervenants en classe éco…). Le lancement de </w:t>
      </w:r>
      <w:r w:rsidRPr="00183AA3">
        <w:rPr>
          <w:bCs/>
        </w:rPr>
        <w:t xml:space="preserve">l’organisation du séminaire </w:t>
      </w:r>
      <w:r w:rsidR="00183AA3">
        <w:rPr>
          <w:bCs/>
        </w:rPr>
        <w:t xml:space="preserve">pourrait avoir </w:t>
      </w:r>
      <w:r w:rsidRPr="00183AA3">
        <w:rPr>
          <w:bCs/>
        </w:rPr>
        <w:t xml:space="preserve">lieu vers le début du mois de janvier et le séminaire </w:t>
      </w:r>
      <w:r w:rsidR="00183AA3">
        <w:rPr>
          <w:bCs/>
        </w:rPr>
        <w:t xml:space="preserve">pourrait se tenir </w:t>
      </w:r>
      <w:r w:rsidRPr="00183AA3">
        <w:rPr>
          <w:bCs/>
        </w:rPr>
        <w:t>au mois de juin. Il se déroulera sur une journée.</w:t>
      </w:r>
      <w:r w:rsidRPr="004543CC">
        <w:rPr>
          <w:bCs/>
        </w:rPr>
        <w:t xml:space="preserve"> </w:t>
      </w:r>
      <w:r w:rsidR="0001557E" w:rsidRPr="0001557E">
        <w:rPr>
          <w:bCs/>
        </w:rPr>
        <w:t xml:space="preserve">Le séminaire annuel devra faire l’objet d’un compte-rendu en français d’environ 10 pages. Livré dans le mois calendaire suivant, il recensera les débats et positions exprimés par les différents intervenants lors du séminaire. Il ne fera pas l’objet de diffusion. </w:t>
      </w:r>
    </w:p>
    <w:p w14:paraId="7BD2DF8C" w14:textId="77777777" w:rsidR="00333A78" w:rsidRPr="0001557E" w:rsidRDefault="00333A78" w:rsidP="00333A78">
      <w:pPr>
        <w:ind w:left="720"/>
        <w:rPr>
          <w:ins w:id="474" w:author="PACZKOWSKI Corentin ATTACHE ADMI" w:date="2025-06-24T10:08:00Z"/>
          <w:bCs/>
        </w:rPr>
      </w:pPr>
    </w:p>
    <w:p w14:paraId="5114B77F" w14:textId="3C22B70B" w:rsidR="0001557E" w:rsidRPr="00333A78" w:rsidRDefault="004543CC" w:rsidP="0001557E">
      <w:pPr>
        <w:numPr>
          <w:ilvl w:val="0"/>
          <w:numId w:val="33"/>
        </w:numPr>
        <w:tabs>
          <w:tab w:val="num" w:pos="360"/>
        </w:tabs>
        <w:rPr>
          <w:b/>
          <w:bCs/>
        </w:rPr>
      </w:pPr>
      <w:r w:rsidRPr="00333A78">
        <w:rPr>
          <w:b/>
          <w:bCs/>
        </w:rPr>
        <w:t>2 études de fond par an</w:t>
      </w:r>
      <w:r w:rsidR="00C6538D" w:rsidRPr="00333A78">
        <w:rPr>
          <w:b/>
          <w:bCs/>
        </w:rPr>
        <w:t xml:space="preserve"> (PF2)</w:t>
      </w:r>
      <w:r w:rsidRPr="00333A78">
        <w:rPr>
          <w:bCs/>
        </w:rPr>
        <w:t xml:space="preserve"> d’une longueur de 20 pages maximum, dont les sujets et les auteurs sont définis en fonction des problématiques choisies par le pilote DGRIS. Elles comprendront un résumé en français et en anglais. Elles seront transmises par voie électronique. </w:t>
      </w:r>
      <w:r w:rsidR="0001557E" w:rsidRPr="00333A78">
        <w:rPr>
          <w:bCs/>
        </w:rPr>
        <w:t xml:space="preserve">Les études seront livrées à intervalles réguliers en français et/ou en anglais. Elles feront l’objet d’une diffusion sur l’intranet et sur l’internet du ministère, passée une période de 3 mois. L’ensemble des livrables seront remis au pilote conformément au modèle documentaire transmis par ce dernier en amont. </w:t>
      </w:r>
    </w:p>
    <w:p w14:paraId="39EC18AF" w14:textId="77777777" w:rsidR="00333A78" w:rsidRDefault="00333A78" w:rsidP="00333A78">
      <w:pPr>
        <w:pStyle w:val="Paragraphedeliste"/>
        <w:rPr>
          <w:b/>
          <w:bCs/>
        </w:rPr>
      </w:pPr>
    </w:p>
    <w:p w14:paraId="1AD4F2D2" w14:textId="77777777" w:rsidR="00333A78" w:rsidRPr="00333A78" w:rsidRDefault="00333A78" w:rsidP="00333A78">
      <w:pPr>
        <w:ind w:left="720"/>
        <w:rPr>
          <w:b/>
          <w:bCs/>
        </w:rPr>
      </w:pPr>
    </w:p>
    <w:p w14:paraId="35104F2C" w14:textId="632E910B" w:rsidR="0001557E" w:rsidRPr="00333A78" w:rsidRDefault="004543CC" w:rsidP="00333A78">
      <w:pPr>
        <w:numPr>
          <w:ilvl w:val="0"/>
          <w:numId w:val="33"/>
        </w:numPr>
        <w:tabs>
          <w:tab w:val="num" w:pos="360"/>
        </w:tabs>
        <w:rPr>
          <w:b/>
          <w:bCs/>
        </w:rPr>
      </w:pPr>
      <w:r w:rsidRPr="00333A78">
        <w:rPr>
          <w:b/>
          <w:bCs/>
        </w:rPr>
        <w:t>2 tables-rondes par an</w:t>
      </w:r>
      <w:r w:rsidR="00C6538D" w:rsidRPr="00333A78">
        <w:rPr>
          <w:b/>
          <w:bCs/>
        </w:rPr>
        <w:t xml:space="preserve"> (PF3)</w:t>
      </w:r>
      <w:r w:rsidRPr="00333A78">
        <w:rPr>
          <w:b/>
          <w:bCs/>
        </w:rPr>
        <w:t xml:space="preserve"> </w:t>
      </w:r>
      <w:r w:rsidRPr="00333A78">
        <w:rPr>
          <w:bCs/>
        </w:rPr>
        <w:t xml:space="preserve">en format restreint réservé à l’administration (30 personnes maximum). Chaque table-ronde réunira les pilotes et des invités sélectionnés par la DGRIS autour de la présentation d’un expert (national et/ou international). Elle se déroulera dans une salle mise à disposition par le prestataire située dans Paris intra-muros. Elle sera suivie d’un déjeuner restreint en présence de l’intervenant (12 personnes maximum) dans un restaurant. </w:t>
      </w:r>
      <w:r w:rsidR="0001557E" w:rsidRPr="00333A78">
        <w:rPr>
          <w:bCs/>
        </w:rPr>
        <w:t xml:space="preserve">Chaque table-ronde fera l’objet d’un compte rendu en français de 2 à 4 pages, livré par voie électronique dans un délai d’une semaine après la tenue de l’événement. Il ne fera pas l’objet de diffusion. </w:t>
      </w:r>
    </w:p>
    <w:p w14:paraId="30F344EB" w14:textId="3DD9DE4E" w:rsidR="004543CC" w:rsidRPr="004543CC" w:rsidRDefault="004543CC" w:rsidP="00333A78">
      <w:pPr>
        <w:ind w:left="720"/>
        <w:rPr>
          <w:b/>
          <w:bCs/>
        </w:rPr>
      </w:pPr>
    </w:p>
    <w:p w14:paraId="53687F46" w14:textId="77777777" w:rsidR="004543CC" w:rsidRDefault="004543CC" w:rsidP="004543CC">
      <w:pPr>
        <w:pStyle w:val="Paragraphedeliste"/>
        <w:rPr>
          <w:b/>
          <w:bCs/>
        </w:rPr>
      </w:pPr>
    </w:p>
    <w:p w14:paraId="08DD0E2B" w14:textId="77777777" w:rsidR="004543CC" w:rsidRPr="004543CC" w:rsidRDefault="004543CC" w:rsidP="004543CC">
      <w:pPr>
        <w:tabs>
          <w:tab w:val="num" w:pos="720"/>
        </w:tabs>
        <w:ind w:left="720"/>
        <w:rPr>
          <w:b/>
          <w:bCs/>
        </w:rPr>
      </w:pPr>
    </w:p>
    <w:p w14:paraId="7FA7A630" w14:textId="266914E2" w:rsidR="004543CC" w:rsidRDefault="004543CC" w:rsidP="004543CC">
      <w:pPr>
        <w:rPr>
          <w:b/>
          <w:bCs/>
        </w:rPr>
      </w:pPr>
      <w:r w:rsidRPr="004543CC">
        <w:rPr>
          <w:b/>
          <w:bCs/>
        </w:rPr>
        <w:lastRenderedPageBreak/>
        <w:t>P</w:t>
      </w:r>
      <w:r w:rsidR="002522B8">
        <w:rPr>
          <w:b/>
          <w:bCs/>
        </w:rPr>
        <w:t>oste</w:t>
      </w:r>
      <w:r w:rsidRPr="004543CC">
        <w:rPr>
          <w:b/>
          <w:bCs/>
        </w:rPr>
        <w:t xml:space="preserve"> à bon</w:t>
      </w:r>
      <w:r w:rsidR="004323BF">
        <w:rPr>
          <w:b/>
          <w:bCs/>
        </w:rPr>
        <w:t>s</w:t>
      </w:r>
      <w:r w:rsidRPr="004543CC">
        <w:rPr>
          <w:b/>
          <w:bCs/>
        </w:rPr>
        <w:t xml:space="preserve"> de commande : </w:t>
      </w:r>
    </w:p>
    <w:p w14:paraId="333F2815" w14:textId="77777777" w:rsidR="004543CC" w:rsidRPr="004543CC" w:rsidRDefault="004543CC" w:rsidP="004543CC">
      <w:pPr>
        <w:rPr>
          <w:b/>
          <w:bCs/>
        </w:rPr>
      </w:pPr>
    </w:p>
    <w:p w14:paraId="50401157" w14:textId="77777777" w:rsidR="004543CC" w:rsidRPr="004543CC" w:rsidRDefault="004543CC" w:rsidP="004543CC">
      <w:pPr>
        <w:tabs>
          <w:tab w:val="num" w:pos="720"/>
        </w:tabs>
        <w:ind w:left="720"/>
        <w:rPr>
          <w:bCs/>
        </w:rPr>
      </w:pPr>
    </w:p>
    <w:p w14:paraId="4892038A" w14:textId="599658FB" w:rsidR="004543CC" w:rsidRDefault="002522B8" w:rsidP="007D5DAB">
      <w:pPr>
        <w:numPr>
          <w:ilvl w:val="0"/>
          <w:numId w:val="34"/>
        </w:numPr>
        <w:tabs>
          <w:tab w:val="num" w:pos="360"/>
        </w:tabs>
        <w:rPr>
          <w:bCs/>
        </w:rPr>
      </w:pPr>
      <w:r>
        <w:rPr>
          <w:b/>
          <w:bCs/>
        </w:rPr>
        <w:t>1 étude de fond /</w:t>
      </w:r>
      <w:r w:rsidR="004543CC" w:rsidRPr="004543CC">
        <w:rPr>
          <w:b/>
          <w:bCs/>
        </w:rPr>
        <w:t>an</w:t>
      </w:r>
      <w:r w:rsidR="00C6538D">
        <w:rPr>
          <w:b/>
          <w:bCs/>
        </w:rPr>
        <w:t xml:space="preserve"> (UO1)</w:t>
      </w:r>
      <w:r>
        <w:rPr>
          <w:b/>
          <w:bCs/>
        </w:rPr>
        <w:t xml:space="preserve"> </w:t>
      </w:r>
      <w:r w:rsidR="004543CC" w:rsidRPr="004543CC">
        <w:rPr>
          <w:bCs/>
        </w:rPr>
        <w:t>: sur le même format que celles prévues dans l</w:t>
      </w:r>
      <w:r w:rsidR="00225087">
        <w:rPr>
          <w:bCs/>
        </w:rPr>
        <w:t xml:space="preserve">e </w:t>
      </w:r>
      <w:r>
        <w:rPr>
          <w:bCs/>
        </w:rPr>
        <w:t>P</w:t>
      </w:r>
      <w:r w:rsidR="00225087">
        <w:rPr>
          <w:bCs/>
        </w:rPr>
        <w:t xml:space="preserve">oste </w:t>
      </w:r>
      <w:r w:rsidR="004543CC" w:rsidRPr="004543CC">
        <w:rPr>
          <w:bCs/>
        </w:rPr>
        <w:t>F</w:t>
      </w:r>
      <w:r w:rsidR="00225087">
        <w:rPr>
          <w:bCs/>
        </w:rPr>
        <w:t>orfaitaire n°2</w:t>
      </w:r>
      <w:r w:rsidR="004543CC" w:rsidRPr="004543CC">
        <w:rPr>
          <w:bCs/>
        </w:rPr>
        <w:t>, sauf en ce qui concerne les délais</w:t>
      </w:r>
      <w:r w:rsidR="00225087">
        <w:rPr>
          <w:bCs/>
        </w:rPr>
        <w:t xml:space="preserve"> qui seront</w:t>
      </w:r>
      <w:r w:rsidR="004543CC" w:rsidRPr="004543CC">
        <w:rPr>
          <w:bCs/>
        </w:rPr>
        <w:t xml:space="preserve"> précisés dans le bon de commande.  </w:t>
      </w:r>
    </w:p>
    <w:p w14:paraId="1B656C5F" w14:textId="01BB4CC8" w:rsidR="00A278FE" w:rsidRPr="00A278FE" w:rsidRDefault="002522B8" w:rsidP="007D5DAB">
      <w:pPr>
        <w:numPr>
          <w:ilvl w:val="0"/>
          <w:numId w:val="34"/>
        </w:numPr>
        <w:tabs>
          <w:tab w:val="num" w:pos="360"/>
        </w:tabs>
        <w:rPr>
          <w:bCs/>
        </w:rPr>
      </w:pPr>
      <w:r>
        <w:rPr>
          <w:b/>
          <w:bCs/>
        </w:rPr>
        <w:t>1 table-ronde /</w:t>
      </w:r>
      <w:r w:rsidR="00A278FE" w:rsidRPr="004543CC">
        <w:rPr>
          <w:b/>
          <w:bCs/>
        </w:rPr>
        <w:t>an</w:t>
      </w:r>
      <w:r>
        <w:rPr>
          <w:b/>
          <w:bCs/>
        </w:rPr>
        <w:t xml:space="preserve"> </w:t>
      </w:r>
      <w:r w:rsidR="00C6538D">
        <w:rPr>
          <w:b/>
          <w:bCs/>
        </w:rPr>
        <w:t xml:space="preserve">(UO2) </w:t>
      </w:r>
      <w:r w:rsidR="00A278FE" w:rsidRPr="004543CC">
        <w:rPr>
          <w:bCs/>
        </w:rPr>
        <w:t>: sur le même format que celles prévues dans l</w:t>
      </w:r>
      <w:r w:rsidR="00A278FE">
        <w:rPr>
          <w:bCs/>
        </w:rPr>
        <w:t xml:space="preserve">e </w:t>
      </w:r>
      <w:r>
        <w:rPr>
          <w:bCs/>
        </w:rPr>
        <w:t>P</w:t>
      </w:r>
      <w:r w:rsidR="00A278FE">
        <w:rPr>
          <w:bCs/>
        </w:rPr>
        <w:t xml:space="preserve">oste </w:t>
      </w:r>
      <w:r w:rsidR="00A278FE" w:rsidRPr="004543CC">
        <w:rPr>
          <w:bCs/>
        </w:rPr>
        <w:t>F</w:t>
      </w:r>
      <w:r w:rsidR="00A278FE">
        <w:rPr>
          <w:bCs/>
        </w:rPr>
        <w:t>orfaitaire n°3</w:t>
      </w:r>
      <w:r w:rsidR="00A278FE" w:rsidRPr="004543CC">
        <w:rPr>
          <w:bCs/>
        </w:rPr>
        <w:t>, sauf en ce qui concerne les délais</w:t>
      </w:r>
      <w:r w:rsidR="00A278FE">
        <w:rPr>
          <w:bCs/>
        </w:rPr>
        <w:t xml:space="preserve"> qui seront</w:t>
      </w:r>
      <w:r w:rsidR="00A278FE" w:rsidRPr="004543CC">
        <w:rPr>
          <w:bCs/>
        </w:rPr>
        <w:t xml:space="preserve"> précisés dans le bon de commande.  </w:t>
      </w:r>
    </w:p>
    <w:p w14:paraId="249E91B6" w14:textId="77777777" w:rsidR="004543CC" w:rsidRPr="004543CC" w:rsidRDefault="004543CC" w:rsidP="004543CC">
      <w:pPr>
        <w:tabs>
          <w:tab w:val="num" w:pos="720"/>
        </w:tabs>
        <w:ind w:left="720"/>
        <w:rPr>
          <w:bCs/>
        </w:rPr>
      </w:pPr>
    </w:p>
    <w:p w14:paraId="64F06A92" w14:textId="77777777" w:rsidR="004543CC" w:rsidRPr="004543CC" w:rsidRDefault="004543CC" w:rsidP="004543CC">
      <w:pPr>
        <w:rPr>
          <w:b/>
          <w:bCs/>
          <w:u w:val="single"/>
        </w:rPr>
      </w:pPr>
    </w:p>
    <w:p w14:paraId="78809AF4" w14:textId="77777777" w:rsidR="004543CC" w:rsidRPr="004543CC" w:rsidRDefault="004543CC" w:rsidP="004543CC">
      <w:pPr>
        <w:rPr>
          <w:bCs/>
        </w:rPr>
      </w:pPr>
    </w:p>
    <w:p w14:paraId="48FD8F76" w14:textId="77777777" w:rsidR="004543CC" w:rsidRPr="00FA4195" w:rsidRDefault="004543CC" w:rsidP="004543CC">
      <w:pPr>
        <w:rPr>
          <w:bCs/>
        </w:rPr>
      </w:pPr>
    </w:p>
    <w:p w14:paraId="30B8992F" w14:textId="77777777" w:rsidR="004543CC" w:rsidRPr="004543CC" w:rsidRDefault="004543CC" w:rsidP="004543CC">
      <w:pPr>
        <w:rPr>
          <w:bCs/>
        </w:rPr>
      </w:pPr>
    </w:p>
    <w:p w14:paraId="34D978DE" w14:textId="17DC7D87" w:rsidR="004543CC" w:rsidRPr="004543CC" w:rsidRDefault="004543CC" w:rsidP="004543CC">
      <w:pPr>
        <w:rPr>
          <w:bCs/>
        </w:rPr>
      </w:pPr>
      <w:r w:rsidRPr="004543CC">
        <w:rPr>
          <w:bCs/>
        </w:rPr>
        <w:t>Les études, les tables-rondes et le séminaire comporteront la mention du soutien de la DGRIS et intégreront le logo de la Direction. La DGRIS se réserve par ailleurs le droit de communiquer sur les événements et productions, dans le respect des limites imposées par les règles de Chatham house</w:t>
      </w:r>
      <w:r w:rsidR="00C6538D">
        <w:rPr>
          <w:bCs/>
        </w:rPr>
        <w:t xml:space="preserve"> (</w:t>
      </w:r>
      <w:r w:rsidR="0001557E">
        <w:rPr>
          <w:bCs/>
        </w:rPr>
        <w:t>l</w:t>
      </w:r>
      <w:r w:rsidR="00C6538D" w:rsidRPr="00C6538D">
        <w:rPr>
          <w:bCs/>
        </w:rPr>
        <w:t xml:space="preserve">a </w:t>
      </w:r>
      <w:r w:rsidR="00C6538D">
        <w:t>règle de Chatham House</w:t>
      </w:r>
      <w:r w:rsidR="00C6538D" w:rsidRPr="00C6538D">
        <w:rPr>
          <w:bCs/>
        </w:rPr>
        <w:t xml:space="preserve"> permet aux participants de réunions ou d’échanges d'utiliser les informations échangées, tout en </w:t>
      </w:r>
      <w:r w:rsidR="00C6538D" w:rsidRPr="00C6538D">
        <w:t>interdisant la révélation de l'identité ou de l'affiliation</w:t>
      </w:r>
      <w:r w:rsidR="00C6538D" w:rsidRPr="00C6538D">
        <w:rPr>
          <w:bCs/>
        </w:rPr>
        <w:t xml:space="preserve"> des orateurs et des autres participants, afin de garantir la </w:t>
      </w:r>
      <w:r w:rsidR="00C6538D" w:rsidRPr="00C6538D">
        <w:t>confidentialité</w:t>
      </w:r>
      <w:r w:rsidR="00C6538D" w:rsidRPr="00C6538D">
        <w:rPr>
          <w:bCs/>
        </w:rPr>
        <w:t xml:space="preserve"> et de faciliter les échanges)</w:t>
      </w:r>
      <w:r w:rsidRPr="004543CC">
        <w:rPr>
          <w:bCs/>
        </w:rPr>
        <w:t>.</w:t>
      </w:r>
    </w:p>
    <w:p w14:paraId="15FE997E" w14:textId="77777777" w:rsidR="004543CC" w:rsidRPr="004543CC" w:rsidRDefault="004543CC" w:rsidP="004543CC">
      <w:pPr>
        <w:rPr>
          <w:bCs/>
        </w:rPr>
      </w:pPr>
    </w:p>
    <w:p w14:paraId="63533D21" w14:textId="65C3BE5A" w:rsidR="004543CC" w:rsidRDefault="004543CC" w:rsidP="004543CC">
      <w:pPr>
        <w:rPr>
          <w:b/>
          <w:bCs/>
        </w:rPr>
      </w:pPr>
      <w:r w:rsidRPr="004543CC">
        <w:rPr>
          <w:b/>
          <w:bCs/>
          <w:u w:val="single"/>
        </w:rPr>
        <w:t>Réunions pilote/titulaire</w:t>
      </w:r>
      <w:r w:rsidRPr="004543CC">
        <w:rPr>
          <w:b/>
          <w:bCs/>
        </w:rPr>
        <w:t> :</w:t>
      </w:r>
    </w:p>
    <w:p w14:paraId="216A65E7" w14:textId="77777777" w:rsidR="004543CC" w:rsidRPr="004543CC" w:rsidRDefault="004543CC" w:rsidP="004543CC">
      <w:pPr>
        <w:rPr>
          <w:b/>
          <w:bCs/>
          <w:u w:val="single"/>
        </w:rPr>
      </w:pPr>
    </w:p>
    <w:p w14:paraId="0B5D0A56" w14:textId="1B666757" w:rsidR="004543CC" w:rsidRPr="004543CC" w:rsidRDefault="004543CC" w:rsidP="004543CC">
      <w:pPr>
        <w:rPr>
          <w:bCs/>
        </w:rPr>
      </w:pPr>
      <w:r w:rsidRPr="004543CC">
        <w:rPr>
          <w:bCs/>
        </w:rPr>
        <w:t xml:space="preserve">Le démarrage des prestations se fera à compter de la date de la réunion de lancement, qui interviendra dans un délai d’un mois maximum après la date de notification.  </w:t>
      </w:r>
      <w:r w:rsidR="007F34C1">
        <w:rPr>
          <w:bCs/>
        </w:rPr>
        <w:t xml:space="preserve">Trois </w:t>
      </w:r>
      <w:r w:rsidRPr="004543CC">
        <w:rPr>
          <w:bCs/>
        </w:rPr>
        <w:t>réunions seront organisées par an</w:t>
      </w:r>
      <w:r w:rsidR="007F34C1">
        <w:rPr>
          <w:bCs/>
        </w:rPr>
        <w:t> :</w:t>
      </w:r>
      <w:r w:rsidRPr="004543CC">
        <w:rPr>
          <w:bCs/>
        </w:rPr>
        <w:t xml:space="preserve"> une de lancement, un</w:t>
      </w:r>
      <w:r w:rsidR="0049024D">
        <w:rPr>
          <w:bCs/>
        </w:rPr>
        <w:t>e</w:t>
      </w:r>
      <w:r w:rsidRPr="004543CC">
        <w:rPr>
          <w:bCs/>
        </w:rPr>
        <w:t xml:space="preserve"> </w:t>
      </w:r>
      <w:r w:rsidR="002522B8">
        <w:rPr>
          <w:bCs/>
        </w:rPr>
        <w:t xml:space="preserve">réunion </w:t>
      </w:r>
      <w:r w:rsidRPr="004543CC">
        <w:rPr>
          <w:bCs/>
        </w:rPr>
        <w:t xml:space="preserve">d’étape et une réunion de </w:t>
      </w:r>
      <w:r w:rsidR="002522B8">
        <w:rPr>
          <w:bCs/>
        </w:rPr>
        <w:t>bilan</w:t>
      </w:r>
      <w:r w:rsidRPr="004543CC">
        <w:rPr>
          <w:bCs/>
        </w:rPr>
        <w:t xml:space="preserve">, pour préparer les grandes échéances (séminaire international annuel). </w:t>
      </w:r>
      <w:r w:rsidR="007F34C1">
        <w:rPr>
          <w:bCs/>
        </w:rPr>
        <w:t xml:space="preserve">La dernière </w:t>
      </w:r>
      <w:r w:rsidRPr="004543CC">
        <w:rPr>
          <w:bCs/>
        </w:rPr>
        <w:t xml:space="preserve">réunion de </w:t>
      </w:r>
      <w:r w:rsidR="0049024D">
        <w:rPr>
          <w:bCs/>
        </w:rPr>
        <w:t xml:space="preserve">bilan sera une réunion de </w:t>
      </w:r>
      <w:r w:rsidRPr="004543CC">
        <w:rPr>
          <w:bCs/>
        </w:rPr>
        <w:t xml:space="preserve">clôture </w:t>
      </w:r>
      <w:r w:rsidR="0049024D">
        <w:rPr>
          <w:bCs/>
        </w:rPr>
        <w:t xml:space="preserve">qui </w:t>
      </w:r>
      <w:r w:rsidRPr="004543CC">
        <w:rPr>
          <w:bCs/>
        </w:rPr>
        <w:t xml:space="preserve">sera organisée dans le dernier mois du contrat. Toutes ces réunions font l’objet d’un compte-rendu rédigé par le prestataire pour le bon suivi du dossier. </w:t>
      </w:r>
    </w:p>
    <w:p w14:paraId="68B2FB8C" w14:textId="77777777" w:rsidR="004543CC" w:rsidRPr="004543CC" w:rsidRDefault="004543CC" w:rsidP="004543CC"/>
    <w:p w14:paraId="35690F77" w14:textId="77777777" w:rsidR="004543CC" w:rsidRPr="004543CC" w:rsidRDefault="004543CC" w:rsidP="004543CC">
      <w:r w:rsidRPr="004543CC">
        <w:rPr>
          <w:b/>
          <w:bCs/>
          <w:u w:val="single"/>
        </w:rPr>
        <w:t>Réunions</w:t>
      </w:r>
      <w:r w:rsidRPr="004543CC">
        <w:t>.</w:t>
      </w:r>
    </w:p>
    <w:p w14:paraId="1A830766" w14:textId="77777777" w:rsidR="004543CC" w:rsidRPr="004543CC" w:rsidRDefault="004543CC" w:rsidP="004543CC"/>
    <w:p w14:paraId="2FBF8C41" w14:textId="77777777" w:rsidR="004543CC" w:rsidRPr="004543CC" w:rsidRDefault="004543CC" w:rsidP="007D5DAB">
      <w:pPr>
        <w:numPr>
          <w:ilvl w:val="0"/>
          <w:numId w:val="35"/>
        </w:numPr>
        <w:tabs>
          <w:tab w:val="num" w:pos="360"/>
        </w:tabs>
        <w:rPr>
          <w:b/>
        </w:rPr>
      </w:pPr>
      <w:r w:rsidRPr="004543CC">
        <w:rPr>
          <w:b/>
        </w:rPr>
        <w:t>Réunion de lancement.</w:t>
      </w:r>
    </w:p>
    <w:p w14:paraId="627455EE" w14:textId="77777777" w:rsidR="004543CC" w:rsidRPr="004543CC" w:rsidRDefault="004543CC" w:rsidP="004543CC"/>
    <w:p w14:paraId="24116DC5" w14:textId="77777777" w:rsidR="004543CC" w:rsidRPr="004543CC" w:rsidRDefault="004543CC" w:rsidP="004543CC">
      <w:r w:rsidRPr="004543CC">
        <w:t xml:space="preserve">La réunion de lancement est organisée par l’administration, en lien avec le titulaire, au ministère des Armées. Cette réunion a pour objectif notamment de présenter le contexte de ce contrat cadre ainsi que les objectifs à atteindre par le titulaire et son équipe. Celle-ci intervient, pour la première période, dans un délai maximum d’un (1) mois suivant la date de notification (T0) et pour la deuxième et la troisième période, dans un délai maximum d’un (1) mois suivant la date de reconduction de chaque période. </w:t>
      </w:r>
    </w:p>
    <w:p w14:paraId="4BACDE08" w14:textId="77777777" w:rsidR="004543CC" w:rsidRPr="004543CC" w:rsidRDefault="004543CC" w:rsidP="004543CC"/>
    <w:p w14:paraId="41CEACFA" w14:textId="77777777" w:rsidR="004543CC" w:rsidRPr="004543CC" w:rsidRDefault="004543CC" w:rsidP="004543CC">
      <w:r w:rsidRPr="004543CC">
        <w:t>Le titulaire rédige un compte-rendu de trois (3) pages maximum pour chacune des réunions mentionnées ci-dessus dans le délai indiqué à l’article 8 du présent CCP. Le compte-rendu récapitule les thématiques des deux (2) tables-rondes et des deux (2) études de fond attendues au titre de chaque période.</w:t>
      </w:r>
    </w:p>
    <w:p w14:paraId="30CEC505" w14:textId="77777777" w:rsidR="004543CC" w:rsidRPr="004543CC" w:rsidRDefault="004543CC" w:rsidP="004543CC"/>
    <w:p w14:paraId="07690E43" w14:textId="77777777" w:rsidR="004543CC" w:rsidRPr="004543CC" w:rsidRDefault="004543CC" w:rsidP="007D5DAB">
      <w:pPr>
        <w:numPr>
          <w:ilvl w:val="0"/>
          <w:numId w:val="35"/>
        </w:numPr>
        <w:tabs>
          <w:tab w:val="num" w:pos="360"/>
        </w:tabs>
        <w:rPr>
          <w:b/>
        </w:rPr>
      </w:pPr>
      <w:r w:rsidRPr="004543CC">
        <w:rPr>
          <w:b/>
        </w:rPr>
        <w:t xml:space="preserve"> Réunion d’étape.</w:t>
      </w:r>
    </w:p>
    <w:p w14:paraId="6454D1B7" w14:textId="77777777" w:rsidR="004543CC" w:rsidRPr="004543CC" w:rsidRDefault="004543CC" w:rsidP="004543CC"/>
    <w:p w14:paraId="24FE4E39" w14:textId="4C50031B" w:rsidR="004543CC" w:rsidRPr="004543CC" w:rsidRDefault="004543CC" w:rsidP="004543CC">
      <w:r w:rsidRPr="004543CC">
        <w:t xml:space="preserve">La réunion d’étape est organisée au ministère des Armées. Elle </w:t>
      </w:r>
      <w:r w:rsidR="007F34C1">
        <w:t xml:space="preserve">permet de faire un </w:t>
      </w:r>
      <w:r w:rsidRPr="004543CC">
        <w:t xml:space="preserve">bilan d’étape et de préparer les grandes échéances (séminaire international). Le titulaire participe à la réunion d’étape qui se tient chaque semestre, à savoir au plus tard à, T0/x + six (6) mois, avec T0/x correspondant à la date de la notification ou à la date de reconduction de la période considérée. </w:t>
      </w:r>
    </w:p>
    <w:p w14:paraId="4B0B9408" w14:textId="77777777" w:rsidR="004543CC" w:rsidRPr="004543CC" w:rsidRDefault="004543CC" w:rsidP="004543CC"/>
    <w:p w14:paraId="163AE102" w14:textId="77777777" w:rsidR="004543CC" w:rsidRPr="004543CC" w:rsidRDefault="004543CC" w:rsidP="004543CC">
      <w:r w:rsidRPr="004543CC">
        <w:t>Le titulaire rédige un compte-rendu de trois (3) pages maximum pour chacune des réunions mentionnées ci-dessus dans le délai indiqué à l’article 8 du CCP. Le compte-rendu de la deuxième réunion d’étape rappelle la thématique du séminaire de la période considérée.</w:t>
      </w:r>
    </w:p>
    <w:p w14:paraId="6BD6C4FE" w14:textId="77777777" w:rsidR="004543CC" w:rsidRPr="004543CC" w:rsidRDefault="004543CC" w:rsidP="004543CC"/>
    <w:p w14:paraId="2950381D" w14:textId="3E1E3AC8" w:rsidR="004543CC" w:rsidRPr="004543CC" w:rsidRDefault="004543CC" w:rsidP="007D5DAB">
      <w:pPr>
        <w:numPr>
          <w:ilvl w:val="0"/>
          <w:numId w:val="35"/>
        </w:numPr>
        <w:tabs>
          <w:tab w:val="num" w:pos="360"/>
        </w:tabs>
        <w:rPr>
          <w:b/>
        </w:rPr>
      </w:pPr>
      <w:r w:rsidRPr="004543CC">
        <w:rPr>
          <w:b/>
        </w:rPr>
        <w:t xml:space="preserve">Réunion de </w:t>
      </w:r>
      <w:r w:rsidR="0049024D">
        <w:rPr>
          <w:b/>
        </w:rPr>
        <w:t xml:space="preserve">bilan, puis de </w:t>
      </w:r>
      <w:r w:rsidRPr="004543CC">
        <w:rPr>
          <w:b/>
        </w:rPr>
        <w:t>clôture.</w:t>
      </w:r>
    </w:p>
    <w:p w14:paraId="0585837C" w14:textId="77777777" w:rsidR="004543CC" w:rsidRPr="004543CC" w:rsidRDefault="004543CC" w:rsidP="004543CC"/>
    <w:p w14:paraId="5C1E3F13" w14:textId="4E08D521" w:rsidR="0049024D" w:rsidRDefault="004543CC" w:rsidP="004543CC">
      <w:r w:rsidRPr="004543CC">
        <w:t>L</w:t>
      </w:r>
      <w:r w:rsidR="0049024D">
        <w:t>ors de chaque période, l</w:t>
      </w:r>
      <w:r w:rsidRPr="004543CC">
        <w:t xml:space="preserve">e titulaire participe à la réunion de </w:t>
      </w:r>
      <w:r w:rsidR="0049024D">
        <w:t xml:space="preserve">bilan de la période, puis pour </w:t>
      </w:r>
      <w:r w:rsidRPr="004543CC">
        <w:t xml:space="preserve">la dernière période du contrat </w:t>
      </w:r>
      <w:r w:rsidR="0049024D">
        <w:t xml:space="preserve">il s’agira d’une réunion de clôture. La réunion de bilan ou de clôture </w:t>
      </w:r>
      <w:r w:rsidRPr="004543CC">
        <w:t>se tient au plus tard à T</w:t>
      </w:r>
      <w:r w:rsidR="0049024D">
        <w:t>0/</w:t>
      </w:r>
      <w:r w:rsidRPr="004543CC">
        <w:t xml:space="preserve">x + onze (11) mois et vingt-et-un (21) jours. </w:t>
      </w:r>
    </w:p>
    <w:p w14:paraId="0FF8CFAB" w14:textId="089B501B" w:rsidR="0049024D" w:rsidRDefault="0049024D" w:rsidP="004543CC"/>
    <w:p w14:paraId="495CC671" w14:textId="01865B02" w:rsidR="0049024D" w:rsidRDefault="0049024D" w:rsidP="004543CC">
      <w:r>
        <w:t xml:space="preserve">La réunion de bilan a </w:t>
      </w:r>
      <w:r w:rsidRPr="004543CC">
        <w:t>pour objectif de présent</w:t>
      </w:r>
      <w:r>
        <w:t xml:space="preserve">er le compte-rendu du séminaire, </w:t>
      </w:r>
      <w:r w:rsidRPr="004543CC">
        <w:t>ainsi que l’ensem</w:t>
      </w:r>
      <w:r>
        <w:t>ble des travaux réalisés lors de la période</w:t>
      </w:r>
      <w:r w:rsidRPr="004543CC">
        <w:t>.</w:t>
      </w:r>
    </w:p>
    <w:p w14:paraId="6E11E271" w14:textId="6C348F31" w:rsidR="004543CC" w:rsidRPr="004543CC" w:rsidRDefault="0049024D" w:rsidP="004543CC">
      <w:r>
        <w:t xml:space="preserve">La </w:t>
      </w:r>
      <w:r w:rsidR="004543CC" w:rsidRPr="004543CC">
        <w:t>réunion</w:t>
      </w:r>
      <w:r>
        <w:t xml:space="preserve"> de clôture</w:t>
      </w:r>
      <w:r w:rsidR="004543CC" w:rsidRPr="004543CC">
        <w:t xml:space="preserve"> a pour objectif de présenter le compte-rendu du séminaire de la dernière période du contrat</w:t>
      </w:r>
      <w:r>
        <w:t>,</w:t>
      </w:r>
      <w:r w:rsidR="004543CC" w:rsidRPr="004543CC">
        <w:t xml:space="preserve"> ainsi que l’ensemble des travaux réalisés toutes périodes confondues.</w:t>
      </w:r>
    </w:p>
    <w:p w14:paraId="3F29044F" w14:textId="77777777" w:rsidR="004543CC" w:rsidRPr="004543CC" w:rsidRDefault="004543CC" w:rsidP="004543CC"/>
    <w:p w14:paraId="23971CE6" w14:textId="7B8814BC" w:rsidR="004543CC" w:rsidRPr="004543CC" w:rsidRDefault="004543CC" w:rsidP="004543CC">
      <w:r w:rsidRPr="004543CC">
        <w:lastRenderedPageBreak/>
        <w:t xml:space="preserve">Le titulaire rédige un compte-rendu de trois (3) pages maximum pour </w:t>
      </w:r>
      <w:r w:rsidR="0049024D">
        <w:t xml:space="preserve">chaque </w:t>
      </w:r>
      <w:r w:rsidRPr="004543CC">
        <w:t xml:space="preserve">réunion mentionnée ci-dessus dans le délai indiqué à l’article 8 du présent CCP. </w:t>
      </w:r>
    </w:p>
    <w:p w14:paraId="773C60FE" w14:textId="77777777" w:rsidR="004543CC" w:rsidRPr="004543CC" w:rsidRDefault="004543CC" w:rsidP="004543CC"/>
    <w:p w14:paraId="6261EE60" w14:textId="77777777" w:rsidR="004543CC" w:rsidRPr="004543CC" w:rsidRDefault="004543CC" w:rsidP="004543CC"/>
    <w:p w14:paraId="6202CDB0" w14:textId="3CF46367" w:rsidR="004543CC" w:rsidRDefault="004543CC" w:rsidP="004543CC">
      <w:pPr>
        <w:rPr>
          <w:b/>
          <w:bCs/>
        </w:rPr>
      </w:pPr>
      <w:r w:rsidRPr="004543CC">
        <w:rPr>
          <w:b/>
          <w:bCs/>
          <w:u w:val="single"/>
        </w:rPr>
        <w:t>Exigences relatives à la composition de l’équipe scientifique</w:t>
      </w:r>
      <w:r w:rsidRPr="004543CC">
        <w:rPr>
          <w:b/>
          <w:bCs/>
        </w:rPr>
        <w:t> :</w:t>
      </w:r>
    </w:p>
    <w:p w14:paraId="06963240" w14:textId="77777777" w:rsidR="00333A78" w:rsidRPr="004543CC" w:rsidRDefault="00333A78" w:rsidP="004543CC">
      <w:pPr>
        <w:rPr>
          <w:b/>
          <w:bCs/>
          <w:u w:val="single"/>
        </w:rPr>
      </w:pPr>
    </w:p>
    <w:p w14:paraId="2099B999" w14:textId="65371633" w:rsidR="004543CC" w:rsidRPr="004543CC" w:rsidRDefault="004543CC" w:rsidP="004543CC">
      <w:r w:rsidRPr="004543CC">
        <w:t>Le titulaire du contrat devra disposer de capacités scie</w:t>
      </w:r>
      <w:r w:rsidR="00804D31">
        <w:t xml:space="preserve">ntifiques et administratives, </w:t>
      </w:r>
      <w:r w:rsidRPr="004543CC">
        <w:t xml:space="preserve">permettant d’assurer le pilotage de l’Observatoire. </w:t>
      </w:r>
    </w:p>
    <w:p w14:paraId="4471E232" w14:textId="77777777" w:rsidR="004543CC" w:rsidRPr="004543CC" w:rsidRDefault="004543CC" w:rsidP="004543CC">
      <w:r w:rsidRPr="004543CC">
        <w:t xml:space="preserve">L’équipe scientifique devra être composée de chercheurs français et étrangers, de préférence russophones (et/ou maîtrisant d’autres langues de la zone couverte) et reconnus scientifiquement (publications, références académiques) avec de solides compétences sur les pays et thématiques de l’Observatoire.   </w:t>
      </w:r>
    </w:p>
    <w:p w14:paraId="222385B8" w14:textId="4ACE010B" w:rsidR="0000324D" w:rsidRPr="009B1874" w:rsidRDefault="0000324D" w:rsidP="00C7548A"/>
    <w:sectPr w:rsidR="0000324D" w:rsidRPr="009B1874" w:rsidSect="00D61A8B">
      <w:footerReference w:type="default" r:id="rId17"/>
      <w:headerReference w:type="first" r:id="rId18"/>
      <w:footerReference w:type="first" r:id="rId19"/>
      <w:pgSz w:w="11906" w:h="16838" w:code="9"/>
      <w:pgMar w:top="964" w:right="964" w:bottom="964" w:left="964" w:header="102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2E368" w14:textId="77777777" w:rsidR="009F78DF" w:rsidRDefault="009F78DF" w:rsidP="00C7548A">
      <w:r>
        <w:separator/>
      </w:r>
    </w:p>
  </w:endnote>
  <w:endnote w:type="continuationSeparator" w:id="0">
    <w:p w14:paraId="37F6D933" w14:textId="77777777" w:rsidR="009F78DF" w:rsidRDefault="009F78DF" w:rsidP="00C75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G Times (E1)">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Microsoft JhengHei"/>
    <w:panose1 w:val="02010601000101010101"/>
    <w:charset w:val="88"/>
    <w:family w:val="auto"/>
    <w:pitch w:val="variable"/>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432668"/>
      <w:docPartObj>
        <w:docPartGallery w:val="Page Numbers (Bottom of Page)"/>
        <w:docPartUnique/>
      </w:docPartObj>
    </w:sdtPr>
    <w:sdtEndPr/>
    <w:sdtContent>
      <w:sdt>
        <w:sdtPr>
          <w:id w:val="-1769616900"/>
          <w:docPartObj>
            <w:docPartGallery w:val="Page Numbers (Top of Page)"/>
            <w:docPartUnique/>
          </w:docPartObj>
        </w:sdtPr>
        <w:sdtEndPr/>
        <w:sdtContent>
          <w:p w14:paraId="6033BD8E" w14:textId="1BE2CBE6" w:rsidR="009F78DF" w:rsidRDefault="009F78DF">
            <w:pPr>
              <w:pStyle w:val="Pieddepage"/>
              <w:jc w:val="right"/>
            </w:pPr>
            <w:r>
              <w:rPr>
                <w:b/>
                <w:bCs/>
                <w:sz w:val="24"/>
                <w:szCs w:val="24"/>
              </w:rPr>
              <w:fldChar w:fldCharType="begin"/>
            </w:r>
            <w:r>
              <w:rPr>
                <w:b/>
                <w:bCs/>
              </w:rPr>
              <w:instrText>PAGE</w:instrText>
            </w:r>
            <w:r>
              <w:rPr>
                <w:b/>
                <w:bCs/>
                <w:sz w:val="24"/>
                <w:szCs w:val="24"/>
              </w:rPr>
              <w:fldChar w:fldCharType="separate"/>
            </w:r>
            <w:r w:rsidR="00CA186A">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CA186A">
              <w:rPr>
                <w:b/>
                <w:bCs/>
                <w:noProof/>
              </w:rPr>
              <w:t>37</w:t>
            </w:r>
            <w:r>
              <w:rPr>
                <w:b/>
                <w:bCs/>
                <w:sz w:val="24"/>
                <w:szCs w:val="24"/>
              </w:rPr>
              <w:fldChar w:fldCharType="end"/>
            </w:r>
          </w:p>
        </w:sdtContent>
      </w:sdt>
    </w:sdtContent>
  </w:sdt>
  <w:p w14:paraId="3BFBED91" w14:textId="77777777" w:rsidR="009F78DF" w:rsidRDefault="009F78DF" w:rsidP="00C754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0FCBF" w14:textId="44F79753" w:rsidR="009F78DF" w:rsidRPr="0024374B" w:rsidRDefault="009F78DF" w:rsidP="00C7548A">
    <w:pPr>
      <w:pStyle w:val="Paragraphestandard"/>
    </w:pPr>
    <w:r>
      <w:rPr>
        <w:rFonts w:ascii="Marianne" w:hAnsi="Marianne"/>
        <w:noProof/>
      </w:rPr>
      <w:drawing>
        <wp:anchor distT="0" distB="0" distL="114300" distR="114300" simplePos="0" relativeHeight="251665408" behindDoc="1" locked="0" layoutInCell="1" allowOverlap="1" wp14:anchorId="0C7558F4" wp14:editId="71D4C5B4">
          <wp:simplePos x="0" y="0"/>
          <wp:positionH relativeFrom="margin">
            <wp:posOffset>3606800</wp:posOffset>
          </wp:positionH>
          <wp:positionV relativeFrom="paragraph">
            <wp:posOffset>109220</wp:posOffset>
          </wp:positionV>
          <wp:extent cx="539750" cy="539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noProof/>
      </w:rPr>
      <w:drawing>
        <wp:anchor distT="0" distB="0" distL="114300" distR="114300" simplePos="0" relativeHeight="251662336" behindDoc="1" locked="0" layoutInCell="1" allowOverlap="1" wp14:anchorId="3ABAE31C" wp14:editId="013D0A0A">
          <wp:simplePos x="0" y="0"/>
          <wp:positionH relativeFrom="margin">
            <wp:posOffset>3452784</wp:posOffset>
          </wp:positionH>
          <wp:positionV relativeFrom="paragraph">
            <wp:posOffset>108585</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00699F47" wp14:editId="49BB244F">
          <wp:simplePos x="0" y="0"/>
          <wp:positionH relativeFrom="margin">
            <wp:posOffset>2321654</wp:posOffset>
          </wp:positionH>
          <wp:positionV relativeFrom="margin">
            <wp:posOffset>9111213</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48D120A" w14:textId="26E493DA" w:rsidR="009F78DF" w:rsidRPr="0024374B" w:rsidRDefault="009F78DF" w:rsidP="00C7548A">
    <w:pPr>
      <w:pStyle w:val="Paragraphestandard"/>
    </w:pPr>
    <w:r w:rsidRPr="0024374B">
      <w:t xml:space="preserve">60 boulevard du Général Martial </w:t>
    </w:r>
    <w:proofErr w:type="spellStart"/>
    <w:r w:rsidRPr="0024374B">
      <w:t>Valin</w:t>
    </w:r>
    <w:proofErr w:type="spellEnd"/>
    <w:r w:rsidRPr="0024374B">
      <w:t xml:space="preserve"> </w:t>
    </w:r>
  </w:p>
  <w:p w14:paraId="22F9DDA1" w14:textId="2B85BEDB" w:rsidR="009F78DF" w:rsidRPr="0024374B" w:rsidRDefault="009F78DF" w:rsidP="00C7548A">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08A2E" w14:textId="77777777" w:rsidR="009F78DF" w:rsidRDefault="009F78DF" w:rsidP="00C7548A">
      <w:r>
        <w:separator/>
      </w:r>
    </w:p>
  </w:footnote>
  <w:footnote w:type="continuationSeparator" w:id="0">
    <w:p w14:paraId="1EA59202" w14:textId="77777777" w:rsidR="009F78DF" w:rsidRDefault="009F78DF" w:rsidP="00C75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BF42E" w14:textId="0E97ADC7" w:rsidR="009F78DF" w:rsidRPr="00865300" w:rsidRDefault="009F78DF" w:rsidP="00C7548A">
    <w:pPr>
      <w:pStyle w:val="En-tte"/>
    </w:pPr>
    <w:r>
      <w:rPr>
        <w:noProof/>
      </w:rPr>
      <w:drawing>
        <wp:anchor distT="0" distB="0" distL="114300" distR="114300" simplePos="0" relativeHeight="251663360" behindDoc="1" locked="0" layoutInCell="1" allowOverlap="0" wp14:anchorId="663FC525" wp14:editId="5EDEBDE2">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7168620"/>
    <w:lvl w:ilvl="0">
      <w:numFmt w:val="decimal"/>
      <w:pStyle w:val="Tiret1"/>
      <w:lvlText w:val="*"/>
      <w:lvlJc w:val="left"/>
    </w:lvl>
  </w:abstractNum>
  <w:abstractNum w:abstractNumId="1" w15:restartNumberingAfterBreak="0">
    <w:nsid w:val="025F2097"/>
    <w:multiLevelType w:val="hybridMultilevel"/>
    <w:tmpl w:val="F3ACC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4863D4"/>
    <w:multiLevelType w:val="hybridMultilevel"/>
    <w:tmpl w:val="207800E6"/>
    <w:lvl w:ilvl="0" w:tplc="BF128AAA">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4B84516"/>
    <w:multiLevelType w:val="hybridMultilevel"/>
    <w:tmpl w:val="3A1A6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C956E0"/>
    <w:multiLevelType w:val="multilevel"/>
    <w:tmpl w:val="89D2DA7A"/>
    <w:lvl w:ilvl="0">
      <w:start w:val="4"/>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 w15:restartNumberingAfterBreak="0">
    <w:nsid w:val="0A465E9D"/>
    <w:multiLevelType w:val="hybridMultilevel"/>
    <w:tmpl w:val="E148459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496149"/>
    <w:multiLevelType w:val="multilevel"/>
    <w:tmpl w:val="16D43A46"/>
    <w:lvl w:ilvl="0">
      <w:start w:val="15"/>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EC4FE2"/>
    <w:multiLevelType w:val="hybridMultilevel"/>
    <w:tmpl w:val="9E3E5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546651"/>
    <w:multiLevelType w:val="hybridMultilevel"/>
    <w:tmpl w:val="F08E31FA"/>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DD608D"/>
    <w:multiLevelType w:val="hybridMultilevel"/>
    <w:tmpl w:val="8E18A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8A6C0D"/>
    <w:multiLevelType w:val="hybridMultilevel"/>
    <w:tmpl w:val="F4F63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445E72"/>
    <w:multiLevelType w:val="hybridMultilevel"/>
    <w:tmpl w:val="B694C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1AC7BC6"/>
    <w:multiLevelType w:val="hybridMultilevel"/>
    <w:tmpl w:val="00FAE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830828"/>
    <w:multiLevelType w:val="hybridMultilevel"/>
    <w:tmpl w:val="54328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6C1A69"/>
    <w:multiLevelType w:val="hybridMultilevel"/>
    <w:tmpl w:val="8A963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9A3190B"/>
    <w:multiLevelType w:val="hybridMultilevel"/>
    <w:tmpl w:val="E62CA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E73D9E"/>
    <w:multiLevelType w:val="hybridMultilevel"/>
    <w:tmpl w:val="526EA94E"/>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E565EA"/>
    <w:multiLevelType w:val="hybridMultilevel"/>
    <w:tmpl w:val="30F6C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EE4555"/>
    <w:multiLevelType w:val="multilevel"/>
    <w:tmpl w:val="4AA2A59E"/>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D87699"/>
    <w:multiLevelType w:val="multilevel"/>
    <w:tmpl w:val="87A8DFE0"/>
    <w:lvl w:ilvl="0">
      <w:start w:val="1"/>
      <w:numFmt w:val="bullet"/>
      <w:lvlText w:val=""/>
      <w:lvlJc w:val="left"/>
      <w:pPr>
        <w:tabs>
          <w:tab w:val="num" w:pos="1429"/>
        </w:tabs>
        <w:ind w:left="1429" w:hanging="720"/>
      </w:pPr>
      <w:rPr>
        <w:rFonts w:ascii="Wingdings" w:hAnsi="Wingdings" w:hint="default"/>
      </w:rPr>
    </w:lvl>
    <w:lvl w:ilvl="1">
      <w:start w:val="1"/>
      <w:numFmt w:val="decimal"/>
      <w:lvlText w:val="%2."/>
      <w:lvlJc w:val="left"/>
      <w:pPr>
        <w:tabs>
          <w:tab w:val="num" w:pos="2149"/>
        </w:tabs>
        <w:ind w:left="2149" w:hanging="720"/>
      </w:pPr>
      <w:rPr>
        <w:rFonts w:hint="default"/>
      </w:rPr>
    </w:lvl>
    <w:lvl w:ilvl="2">
      <w:start w:val="1"/>
      <w:numFmt w:val="bullet"/>
      <w:lvlText w:val=""/>
      <w:lvlJc w:val="left"/>
      <w:pPr>
        <w:tabs>
          <w:tab w:val="num" w:pos="2869"/>
        </w:tabs>
        <w:ind w:left="2869" w:hanging="720"/>
      </w:pPr>
      <w:rPr>
        <w:rFonts w:ascii="Wingdings" w:hAnsi="Wingdings" w:hint="default"/>
      </w:rPr>
    </w:lvl>
    <w:lvl w:ilvl="3">
      <w:start w:val="1"/>
      <w:numFmt w:val="decimal"/>
      <w:lvlText w:val="%4."/>
      <w:lvlJc w:val="left"/>
      <w:pPr>
        <w:tabs>
          <w:tab w:val="num" w:pos="3589"/>
        </w:tabs>
        <w:ind w:left="3589" w:hanging="720"/>
      </w:pPr>
      <w:rPr>
        <w:rFonts w:hint="default"/>
      </w:rPr>
    </w:lvl>
    <w:lvl w:ilvl="4">
      <w:start w:val="1"/>
      <w:numFmt w:val="decimal"/>
      <w:lvlText w:val="%5."/>
      <w:lvlJc w:val="left"/>
      <w:pPr>
        <w:tabs>
          <w:tab w:val="num" w:pos="4309"/>
        </w:tabs>
        <w:ind w:left="4309" w:hanging="720"/>
      </w:pPr>
      <w:rPr>
        <w:rFonts w:hint="default"/>
      </w:rPr>
    </w:lvl>
    <w:lvl w:ilvl="5">
      <w:start w:val="1"/>
      <w:numFmt w:val="decimal"/>
      <w:lvlText w:val="%6."/>
      <w:lvlJc w:val="left"/>
      <w:pPr>
        <w:tabs>
          <w:tab w:val="num" w:pos="5029"/>
        </w:tabs>
        <w:ind w:left="5029" w:hanging="720"/>
      </w:pPr>
      <w:rPr>
        <w:rFonts w:hint="default"/>
      </w:rPr>
    </w:lvl>
    <w:lvl w:ilvl="6">
      <w:start w:val="1"/>
      <w:numFmt w:val="decimal"/>
      <w:lvlText w:val="%7."/>
      <w:lvlJc w:val="left"/>
      <w:pPr>
        <w:tabs>
          <w:tab w:val="num" w:pos="5749"/>
        </w:tabs>
        <w:ind w:left="5749" w:hanging="720"/>
      </w:pPr>
      <w:rPr>
        <w:rFonts w:hint="default"/>
      </w:rPr>
    </w:lvl>
    <w:lvl w:ilvl="7">
      <w:start w:val="1"/>
      <w:numFmt w:val="decimal"/>
      <w:lvlText w:val="%8."/>
      <w:lvlJc w:val="left"/>
      <w:pPr>
        <w:tabs>
          <w:tab w:val="num" w:pos="6469"/>
        </w:tabs>
        <w:ind w:left="6469" w:hanging="720"/>
      </w:pPr>
      <w:rPr>
        <w:rFonts w:hint="default"/>
      </w:rPr>
    </w:lvl>
    <w:lvl w:ilvl="8">
      <w:start w:val="1"/>
      <w:numFmt w:val="decimal"/>
      <w:lvlText w:val="%9."/>
      <w:lvlJc w:val="left"/>
      <w:pPr>
        <w:tabs>
          <w:tab w:val="num" w:pos="7189"/>
        </w:tabs>
        <w:ind w:left="7189" w:hanging="720"/>
      </w:pPr>
      <w:rPr>
        <w:rFonts w:hint="default"/>
      </w:rPr>
    </w:lvl>
  </w:abstractNum>
  <w:abstractNum w:abstractNumId="27" w15:restartNumberingAfterBreak="0">
    <w:nsid w:val="33ED4EA6"/>
    <w:multiLevelType w:val="hybridMultilevel"/>
    <w:tmpl w:val="E9C84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7A20191"/>
    <w:multiLevelType w:val="hybridMultilevel"/>
    <w:tmpl w:val="7CC05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016848"/>
    <w:multiLevelType w:val="hybridMultilevel"/>
    <w:tmpl w:val="A064BA44"/>
    <w:lvl w:ilvl="0" w:tplc="36F0DE8E">
      <w:start w:val="1"/>
      <w:numFmt w:val="bullet"/>
      <w:pStyle w:val="Sous-titr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701EE8"/>
    <w:multiLevelType w:val="hybridMultilevel"/>
    <w:tmpl w:val="CC9E6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32" w15:restartNumberingAfterBreak="0">
    <w:nsid w:val="476061AE"/>
    <w:multiLevelType w:val="multilevel"/>
    <w:tmpl w:val="BF08184C"/>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E3632A2"/>
    <w:multiLevelType w:val="hybridMultilevel"/>
    <w:tmpl w:val="0E286B54"/>
    <w:lvl w:ilvl="0" w:tplc="040C000D">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5" w15:restartNumberingAfterBreak="0">
    <w:nsid w:val="4EAB3619"/>
    <w:multiLevelType w:val="singleLevel"/>
    <w:tmpl w:val="1E0ADECE"/>
    <w:lvl w:ilvl="0">
      <w:start w:val="8"/>
      <w:numFmt w:val="decimal"/>
      <w:pStyle w:val="numero"/>
      <w:lvlText w:val="(%1)"/>
      <w:lvlJc w:val="left"/>
      <w:pPr>
        <w:tabs>
          <w:tab w:val="num" w:pos="360"/>
        </w:tabs>
        <w:ind w:left="360" w:hanging="360"/>
      </w:pPr>
      <w:rPr>
        <w:rFonts w:hint="default"/>
        <w:i w:val="0"/>
        <w:iCs w:val="0"/>
      </w:rPr>
    </w:lvl>
  </w:abstractNum>
  <w:abstractNum w:abstractNumId="36"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DA20AA"/>
    <w:multiLevelType w:val="hybridMultilevel"/>
    <w:tmpl w:val="FCD2B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310669"/>
    <w:multiLevelType w:val="singleLevel"/>
    <w:tmpl w:val="A92A2818"/>
    <w:lvl w:ilvl="0">
      <w:start w:val="1"/>
      <w:numFmt w:val="decimal"/>
      <w:pStyle w:val="NomAnnexe"/>
      <w:lvlText w:val=" %1"/>
      <w:lvlJc w:val="left"/>
      <w:pPr>
        <w:tabs>
          <w:tab w:val="num" w:pos="720"/>
        </w:tabs>
        <w:ind w:left="720" w:hanging="720"/>
      </w:pPr>
      <w:rPr>
        <w:rFonts w:hint="default"/>
      </w:rPr>
    </w:lvl>
  </w:abstractNum>
  <w:abstractNum w:abstractNumId="39" w15:restartNumberingAfterBreak="0">
    <w:nsid w:val="5D530664"/>
    <w:multiLevelType w:val="hybridMultilevel"/>
    <w:tmpl w:val="95F2C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DE30C5D"/>
    <w:multiLevelType w:val="hybridMultilevel"/>
    <w:tmpl w:val="67187E30"/>
    <w:lvl w:ilvl="0" w:tplc="040C000D">
      <w:start w:val="1"/>
      <w:numFmt w:val="bullet"/>
      <w:lvlText w:val=""/>
      <w:lvlJc w:val="left"/>
      <w:pPr>
        <w:ind w:left="2487" w:hanging="360"/>
      </w:pPr>
      <w:rPr>
        <w:rFonts w:ascii="Wingdings" w:hAnsi="Wingdings"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41"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cs="Symbol" w:hint="default"/>
        <w:color w:val="auto"/>
        <w:sz w:val="18"/>
        <w:szCs w:val="18"/>
      </w:rPr>
    </w:lvl>
  </w:abstractNum>
  <w:abstractNum w:abstractNumId="4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43" w15:restartNumberingAfterBreak="0">
    <w:nsid w:val="72394C54"/>
    <w:multiLevelType w:val="hybridMultilevel"/>
    <w:tmpl w:val="07D01D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4360E26"/>
    <w:multiLevelType w:val="hybridMultilevel"/>
    <w:tmpl w:val="E83C0412"/>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5" w15:restartNumberingAfterBreak="0">
    <w:nsid w:val="760E54D8"/>
    <w:multiLevelType w:val="hybridMultilevel"/>
    <w:tmpl w:val="EE4C693E"/>
    <w:lvl w:ilvl="0" w:tplc="B1CA40D0">
      <w:numFmt w:val="bullet"/>
      <w:pStyle w:val="point-gaauche"/>
      <w:lvlText w:val=""/>
      <w:lvlJc w:val="left"/>
      <w:pPr>
        <w:tabs>
          <w:tab w:val="num" w:pos="794"/>
        </w:tabs>
        <w:ind w:left="794" w:hanging="510"/>
      </w:pPr>
      <w:rPr>
        <w:rFonts w:ascii="Symbol" w:hAnsi="Symbol" w:hint="default"/>
        <w:color w:val="auto"/>
        <w:sz w:val="24"/>
      </w:rPr>
    </w:lvl>
    <w:lvl w:ilvl="1" w:tplc="061A6D1C">
      <w:start w:val="1"/>
      <w:numFmt w:val="bullet"/>
      <w:lvlText w:val=""/>
      <w:lvlJc w:val="left"/>
      <w:pPr>
        <w:tabs>
          <w:tab w:val="num" w:pos="1440"/>
        </w:tabs>
        <w:ind w:left="1440" w:hanging="360"/>
      </w:pPr>
      <w:rPr>
        <w:rFonts w:ascii="Symbol" w:hAnsi="Symbol" w:hint="default"/>
        <w:color w:val="auto"/>
        <w:sz w:val="24"/>
      </w:rPr>
    </w:lvl>
    <w:lvl w:ilvl="2" w:tplc="93800414">
      <w:numFmt w:val="bullet"/>
      <w:lvlText w:val="-"/>
      <w:lvlJc w:val="left"/>
      <w:pPr>
        <w:tabs>
          <w:tab w:val="num" w:pos="2160"/>
        </w:tabs>
        <w:ind w:left="2140" w:hanging="340"/>
      </w:pPr>
      <w:rPr>
        <w:rFonts w:hint="default"/>
        <w:color w:val="auto"/>
        <w:sz w:val="24"/>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A064F4"/>
    <w:multiLevelType w:val="multilevel"/>
    <w:tmpl w:val="9022066E"/>
    <w:name w:val="CCAP_2024"/>
    <w:lvl w:ilvl="0">
      <w:start w:val="1"/>
      <w:numFmt w:val="decimal"/>
      <w:lvlText w:val="ARTICLE %1."/>
      <w:lvlJc w:val="left"/>
      <w:pPr>
        <w:ind w:left="0" w:firstLine="0"/>
      </w:pPr>
      <w:rPr>
        <w:rFonts w:ascii="Arial" w:hAnsi="Arial" w:hint="default"/>
        <w:b/>
        <w:i w:val="0"/>
        <w:color w:val="auto"/>
        <w:sz w:val="22"/>
      </w:rPr>
    </w:lvl>
    <w:lvl w:ilvl="1">
      <w:start w:val="1"/>
      <w:numFmt w:val="decimal"/>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284"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47" w15:restartNumberingAfterBreak="0">
    <w:nsid w:val="7F0E1DE5"/>
    <w:multiLevelType w:val="hybridMultilevel"/>
    <w:tmpl w:val="084EE2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38"/>
  </w:num>
  <w:num w:numId="4">
    <w:abstractNumId w:val="35"/>
  </w:num>
  <w:num w:numId="5">
    <w:abstractNumId w:val="41"/>
  </w:num>
  <w:num w:numId="6">
    <w:abstractNumId w:val="45"/>
  </w:num>
  <w:num w:numId="7">
    <w:abstractNumId w:val="0"/>
    <w:lvlOverride w:ilvl="0">
      <w:lvl w:ilvl="0">
        <w:start w:val="1"/>
        <w:numFmt w:val="bullet"/>
        <w:pStyle w:val="Tiret1"/>
        <w:lvlText w:val=""/>
        <w:legacy w:legacy="1" w:legacySpace="0" w:legacyIndent="284"/>
        <w:lvlJc w:val="left"/>
        <w:pPr>
          <w:ind w:left="568" w:hanging="284"/>
        </w:pPr>
        <w:rPr>
          <w:rFonts w:ascii="Symbol" w:hAnsi="Symbol" w:hint="default"/>
        </w:rPr>
      </w:lvl>
    </w:lvlOverride>
  </w:num>
  <w:num w:numId="8">
    <w:abstractNumId w:val="29"/>
  </w:num>
  <w:num w:numId="9">
    <w:abstractNumId w:val="14"/>
  </w:num>
  <w:num w:numId="10">
    <w:abstractNumId w:val="20"/>
  </w:num>
  <w:num w:numId="11">
    <w:abstractNumId w:val="33"/>
  </w:num>
  <w:num w:numId="12">
    <w:abstractNumId w:val="16"/>
  </w:num>
  <w:num w:numId="13">
    <w:abstractNumId w:val="37"/>
  </w:num>
  <w:num w:numId="14">
    <w:abstractNumId w:val="18"/>
  </w:num>
  <w:num w:numId="15">
    <w:abstractNumId w:val="3"/>
  </w:num>
  <w:num w:numId="16">
    <w:abstractNumId w:val="9"/>
  </w:num>
  <w:num w:numId="17">
    <w:abstractNumId w:val="28"/>
  </w:num>
  <w:num w:numId="18">
    <w:abstractNumId w:val="39"/>
  </w:num>
  <w:num w:numId="19">
    <w:abstractNumId w:val="47"/>
  </w:num>
  <w:num w:numId="20">
    <w:abstractNumId w:val="27"/>
  </w:num>
  <w:num w:numId="21">
    <w:abstractNumId w:val="19"/>
  </w:num>
  <w:num w:numId="22">
    <w:abstractNumId w:val="30"/>
  </w:num>
  <w:num w:numId="23">
    <w:abstractNumId w:val="11"/>
  </w:num>
  <w:num w:numId="24">
    <w:abstractNumId w:val="21"/>
  </w:num>
  <w:num w:numId="25">
    <w:abstractNumId w:val="12"/>
  </w:num>
  <w:num w:numId="26">
    <w:abstractNumId w:val="44"/>
  </w:num>
  <w:num w:numId="27">
    <w:abstractNumId w:val="1"/>
  </w:num>
  <w:num w:numId="28">
    <w:abstractNumId w:val="23"/>
  </w:num>
  <w:num w:numId="29">
    <w:abstractNumId w:val="10"/>
  </w:num>
  <w:num w:numId="30">
    <w:abstractNumId w:val="22"/>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
  </w:num>
  <w:num w:numId="38">
    <w:abstractNumId w:val="26"/>
  </w:num>
  <w:num w:numId="39">
    <w:abstractNumId w:val="5"/>
  </w:num>
  <w:num w:numId="40">
    <w:abstractNumId w:val="34"/>
  </w:num>
  <w:num w:numId="41">
    <w:abstractNumId w:val="40"/>
  </w:num>
  <w:num w:numId="42">
    <w:abstractNumId w:val="13"/>
  </w:num>
  <w:num w:numId="43">
    <w:abstractNumId w:val="25"/>
  </w:num>
  <w:num w:numId="44">
    <w:abstractNumId w:val="6"/>
  </w:num>
  <w:num w:numId="45">
    <w:abstractNumId w:val="7"/>
  </w:num>
  <w:num w:numId="46">
    <w:abstractNumId w:val="17"/>
  </w:num>
  <w:num w:numId="47">
    <w:abstractNumId w:val="15"/>
  </w:num>
  <w:num w:numId="48">
    <w:abstractNumId w:val="43"/>
  </w:num>
  <w:num w:numId="49">
    <w:abstractNumId w:val="36"/>
  </w:num>
  <w:num w:numId="50">
    <w:abstractNumId w:val="8"/>
  </w:num>
  <w:num w:numId="51">
    <w:abstractNumId w:val="32"/>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CZKOWSKI Corentin ATTACHE ADMI">
    <w15:presenceInfo w15:providerId="None" w15:userId="PACZKOWSKI Corentin ATTACHE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7AD"/>
    <w:rsid w:val="000031DB"/>
    <w:rsid w:val="0000324D"/>
    <w:rsid w:val="00003BDC"/>
    <w:rsid w:val="00003C20"/>
    <w:rsid w:val="000044B1"/>
    <w:rsid w:val="0000457C"/>
    <w:rsid w:val="00006526"/>
    <w:rsid w:val="00013851"/>
    <w:rsid w:val="0001557E"/>
    <w:rsid w:val="00015D31"/>
    <w:rsid w:val="00022149"/>
    <w:rsid w:val="00023319"/>
    <w:rsid w:val="000248E6"/>
    <w:rsid w:val="0002566A"/>
    <w:rsid w:val="00031399"/>
    <w:rsid w:val="0003271A"/>
    <w:rsid w:val="00032B80"/>
    <w:rsid w:val="0003427D"/>
    <w:rsid w:val="00034DA1"/>
    <w:rsid w:val="0003599A"/>
    <w:rsid w:val="00045A19"/>
    <w:rsid w:val="00050CFD"/>
    <w:rsid w:val="000537DC"/>
    <w:rsid w:val="00061839"/>
    <w:rsid w:val="00062C7C"/>
    <w:rsid w:val="000648C5"/>
    <w:rsid w:val="00072145"/>
    <w:rsid w:val="00074011"/>
    <w:rsid w:val="000762CE"/>
    <w:rsid w:val="000774F0"/>
    <w:rsid w:val="0008280A"/>
    <w:rsid w:val="00083348"/>
    <w:rsid w:val="00083782"/>
    <w:rsid w:val="00083951"/>
    <w:rsid w:val="00086E02"/>
    <w:rsid w:val="00090B44"/>
    <w:rsid w:val="00093459"/>
    <w:rsid w:val="00096ED4"/>
    <w:rsid w:val="00097A1D"/>
    <w:rsid w:val="00097B74"/>
    <w:rsid w:val="000A0DAA"/>
    <w:rsid w:val="000A2ECA"/>
    <w:rsid w:val="000A3D58"/>
    <w:rsid w:val="000A62B5"/>
    <w:rsid w:val="000A6532"/>
    <w:rsid w:val="000A66E1"/>
    <w:rsid w:val="000B123F"/>
    <w:rsid w:val="000B19DC"/>
    <w:rsid w:val="000B7969"/>
    <w:rsid w:val="000C09A3"/>
    <w:rsid w:val="000C3EE9"/>
    <w:rsid w:val="000C6025"/>
    <w:rsid w:val="000C6772"/>
    <w:rsid w:val="000D0223"/>
    <w:rsid w:val="000D335B"/>
    <w:rsid w:val="000D3F78"/>
    <w:rsid w:val="000D5857"/>
    <w:rsid w:val="000D6209"/>
    <w:rsid w:val="000E02C4"/>
    <w:rsid w:val="000E1CC0"/>
    <w:rsid w:val="000E2135"/>
    <w:rsid w:val="000E4F1D"/>
    <w:rsid w:val="000E57C2"/>
    <w:rsid w:val="000E6DEC"/>
    <w:rsid w:val="000F236D"/>
    <w:rsid w:val="000F2778"/>
    <w:rsid w:val="000F57AE"/>
    <w:rsid w:val="000F6AED"/>
    <w:rsid w:val="000F7506"/>
    <w:rsid w:val="000F7994"/>
    <w:rsid w:val="0010114F"/>
    <w:rsid w:val="00103207"/>
    <w:rsid w:val="001041FB"/>
    <w:rsid w:val="001055E1"/>
    <w:rsid w:val="00105735"/>
    <w:rsid w:val="0010723B"/>
    <w:rsid w:val="001108BA"/>
    <w:rsid w:val="00110CB9"/>
    <w:rsid w:val="00112147"/>
    <w:rsid w:val="00116675"/>
    <w:rsid w:val="00124254"/>
    <w:rsid w:val="00126CED"/>
    <w:rsid w:val="0012794E"/>
    <w:rsid w:val="0013133A"/>
    <w:rsid w:val="0013163D"/>
    <w:rsid w:val="00131F42"/>
    <w:rsid w:val="00133232"/>
    <w:rsid w:val="00140004"/>
    <w:rsid w:val="00145433"/>
    <w:rsid w:val="00152248"/>
    <w:rsid w:val="0015348B"/>
    <w:rsid w:val="001546F4"/>
    <w:rsid w:val="00156B27"/>
    <w:rsid w:val="001571C5"/>
    <w:rsid w:val="00160825"/>
    <w:rsid w:val="00160FD2"/>
    <w:rsid w:val="00162367"/>
    <w:rsid w:val="00162D41"/>
    <w:rsid w:val="001632BA"/>
    <w:rsid w:val="0016707C"/>
    <w:rsid w:val="00167E76"/>
    <w:rsid w:val="00174479"/>
    <w:rsid w:val="00174CDB"/>
    <w:rsid w:val="00174E21"/>
    <w:rsid w:val="00175BFF"/>
    <w:rsid w:val="001826D6"/>
    <w:rsid w:val="0018326A"/>
    <w:rsid w:val="00183AA3"/>
    <w:rsid w:val="00184EF1"/>
    <w:rsid w:val="00185428"/>
    <w:rsid w:val="00185537"/>
    <w:rsid w:val="00186323"/>
    <w:rsid w:val="00190B56"/>
    <w:rsid w:val="00194E9B"/>
    <w:rsid w:val="00195270"/>
    <w:rsid w:val="001A2250"/>
    <w:rsid w:val="001A50B9"/>
    <w:rsid w:val="001A56F9"/>
    <w:rsid w:val="001A6AB2"/>
    <w:rsid w:val="001B069B"/>
    <w:rsid w:val="001B28D8"/>
    <w:rsid w:val="001B4A19"/>
    <w:rsid w:val="001B4E67"/>
    <w:rsid w:val="001B5A23"/>
    <w:rsid w:val="001B734E"/>
    <w:rsid w:val="001C0481"/>
    <w:rsid w:val="001C0722"/>
    <w:rsid w:val="001C205A"/>
    <w:rsid w:val="001C564F"/>
    <w:rsid w:val="001C5A77"/>
    <w:rsid w:val="001D2720"/>
    <w:rsid w:val="001D3311"/>
    <w:rsid w:val="001E115F"/>
    <w:rsid w:val="001E2CBA"/>
    <w:rsid w:val="001E682F"/>
    <w:rsid w:val="001E73CB"/>
    <w:rsid w:val="001F213D"/>
    <w:rsid w:val="001F4617"/>
    <w:rsid w:val="001F6043"/>
    <w:rsid w:val="00200E1A"/>
    <w:rsid w:val="00203BD8"/>
    <w:rsid w:val="00203FE5"/>
    <w:rsid w:val="0020754D"/>
    <w:rsid w:val="00212D18"/>
    <w:rsid w:val="00214899"/>
    <w:rsid w:val="00214BDF"/>
    <w:rsid w:val="00214F04"/>
    <w:rsid w:val="00215CBA"/>
    <w:rsid w:val="00215EC0"/>
    <w:rsid w:val="00221B9E"/>
    <w:rsid w:val="002221C6"/>
    <w:rsid w:val="00225087"/>
    <w:rsid w:val="002274C3"/>
    <w:rsid w:val="00231439"/>
    <w:rsid w:val="00232EE1"/>
    <w:rsid w:val="0023549B"/>
    <w:rsid w:val="002361D3"/>
    <w:rsid w:val="002364B5"/>
    <w:rsid w:val="00240B44"/>
    <w:rsid w:val="00241878"/>
    <w:rsid w:val="0024374B"/>
    <w:rsid w:val="00246A7C"/>
    <w:rsid w:val="00246E92"/>
    <w:rsid w:val="002501DB"/>
    <w:rsid w:val="00251710"/>
    <w:rsid w:val="002522B8"/>
    <w:rsid w:val="002524AF"/>
    <w:rsid w:val="00254A93"/>
    <w:rsid w:val="00257D0E"/>
    <w:rsid w:val="0026020D"/>
    <w:rsid w:val="0026221D"/>
    <w:rsid w:val="002623F7"/>
    <w:rsid w:val="002647CF"/>
    <w:rsid w:val="00264E28"/>
    <w:rsid w:val="00267FE0"/>
    <w:rsid w:val="00270291"/>
    <w:rsid w:val="002724D7"/>
    <w:rsid w:val="002729D5"/>
    <w:rsid w:val="00272B7E"/>
    <w:rsid w:val="00277AED"/>
    <w:rsid w:val="00280956"/>
    <w:rsid w:val="00283FCE"/>
    <w:rsid w:val="00285147"/>
    <w:rsid w:val="00285CD6"/>
    <w:rsid w:val="00286479"/>
    <w:rsid w:val="00286D0F"/>
    <w:rsid w:val="00287FDE"/>
    <w:rsid w:val="00291D02"/>
    <w:rsid w:val="002936E3"/>
    <w:rsid w:val="00293E6D"/>
    <w:rsid w:val="0029461F"/>
    <w:rsid w:val="00295FBD"/>
    <w:rsid w:val="002973E2"/>
    <w:rsid w:val="002A78BC"/>
    <w:rsid w:val="002B186B"/>
    <w:rsid w:val="002B2952"/>
    <w:rsid w:val="002B2955"/>
    <w:rsid w:val="002B7314"/>
    <w:rsid w:val="002C060C"/>
    <w:rsid w:val="002C0DED"/>
    <w:rsid w:val="002C40CE"/>
    <w:rsid w:val="002D0D87"/>
    <w:rsid w:val="002D139C"/>
    <w:rsid w:val="002D446D"/>
    <w:rsid w:val="002D4C07"/>
    <w:rsid w:val="002D75C1"/>
    <w:rsid w:val="002E1144"/>
    <w:rsid w:val="002E139A"/>
    <w:rsid w:val="002E19E4"/>
    <w:rsid w:val="002E651F"/>
    <w:rsid w:val="002F267F"/>
    <w:rsid w:val="002F2CF9"/>
    <w:rsid w:val="002F3146"/>
    <w:rsid w:val="002F57D3"/>
    <w:rsid w:val="00300D48"/>
    <w:rsid w:val="00303072"/>
    <w:rsid w:val="00304B19"/>
    <w:rsid w:val="00304EDC"/>
    <w:rsid w:val="00305ED2"/>
    <w:rsid w:val="00306CC2"/>
    <w:rsid w:val="00311F5C"/>
    <w:rsid w:val="003174F5"/>
    <w:rsid w:val="00317F06"/>
    <w:rsid w:val="00320AAE"/>
    <w:rsid w:val="00321666"/>
    <w:rsid w:val="0032356C"/>
    <w:rsid w:val="0032742E"/>
    <w:rsid w:val="00327989"/>
    <w:rsid w:val="00327DAB"/>
    <w:rsid w:val="00333A78"/>
    <w:rsid w:val="00340F63"/>
    <w:rsid w:val="00341046"/>
    <w:rsid w:val="00342957"/>
    <w:rsid w:val="00343933"/>
    <w:rsid w:val="00346025"/>
    <w:rsid w:val="00346C33"/>
    <w:rsid w:val="00350008"/>
    <w:rsid w:val="003508AA"/>
    <w:rsid w:val="00351166"/>
    <w:rsid w:val="003511D6"/>
    <w:rsid w:val="00352174"/>
    <w:rsid w:val="0035342D"/>
    <w:rsid w:val="0035393B"/>
    <w:rsid w:val="00355DFF"/>
    <w:rsid w:val="00355EF8"/>
    <w:rsid w:val="00356E0A"/>
    <w:rsid w:val="00360B8E"/>
    <w:rsid w:val="00360D5D"/>
    <w:rsid w:val="003628DF"/>
    <w:rsid w:val="003662C4"/>
    <w:rsid w:val="00366B1B"/>
    <w:rsid w:val="00371451"/>
    <w:rsid w:val="0037147F"/>
    <w:rsid w:val="00374FAB"/>
    <w:rsid w:val="00377A0B"/>
    <w:rsid w:val="0038227B"/>
    <w:rsid w:val="00385307"/>
    <w:rsid w:val="00385FAD"/>
    <w:rsid w:val="00386F48"/>
    <w:rsid w:val="0039067D"/>
    <w:rsid w:val="00391C95"/>
    <w:rsid w:val="003926F5"/>
    <w:rsid w:val="0039564A"/>
    <w:rsid w:val="003957B9"/>
    <w:rsid w:val="003961CC"/>
    <w:rsid w:val="00397A80"/>
    <w:rsid w:val="003A088B"/>
    <w:rsid w:val="003A1AE6"/>
    <w:rsid w:val="003A2ECB"/>
    <w:rsid w:val="003A39B9"/>
    <w:rsid w:val="003A43A9"/>
    <w:rsid w:val="003A570A"/>
    <w:rsid w:val="003B04E8"/>
    <w:rsid w:val="003B206B"/>
    <w:rsid w:val="003B6075"/>
    <w:rsid w:val="003B7C16"/>
    <w:rsid w:val="003C0248"/>
    <w:rsid w:val="003C3301"/>
    <w:rsid w:val="003C4E1A"/>
    <w:rsid w:val="003C51F3"/>
    <w:rsid w:val="003C55E0"/>
    <w:rsid w:val="003C670A"/>
    <w:rsid w:val="003D2086"/>
    <w:rsid w:val="003D36C9"/>
    <w:rsid w:val="003D3CDC"/>
    <w:rsid w:val="003D4D5D"/>
    <w:rsid w:val="003E6D3A"/>
    <w:rsid w:val="003F04FC"/>
    <w:rsid w:val="003F3865"/>
    <w:rsid w:val="003F3F08"/>
    <w:rsid w:val="003F66C2"/>
    <w:rsid w:val="003F69C3"/>
    <w:rsid w:val="003F720D"/>
    <w:rsid w:val="0040014A"/>
    <w:rsid w:val="004006F4"/>
    <w:rsid w:val="00400786"/>
    <w:rsid w:val="00405B86"/>
    <w:rsid w:val="004061D6"/>
    <w:rsid w:val="00412062"/>
    <w:rsid w:val="00412163"/>
    <w:rsid w:val="004125D2"/>
    <w:rsid w:val="00412D31"/>
    <w:rsid w:val="00412EB7"/>
    <w:rsid w:val="00415A88"/>
    <w:rsid w:val="004200A0"/>
    <w:rsid w:val="00420B9A"/>
    <w:rsid w:val="0042223D"/>
    <w:rsid w:val="004226AF"/>
    <w:rsid w:val="00425B4F"/>
    <w:rsid w:val="00425F41"/>
    <w:rsid w:val="004318EB"/>
    <w:rsid w:val="004323BF"/>
    <w:rsid w:val="00434D4E"/>
    <w:rsid w:val="00437957"/>
    <w:rsid w:val="0044172F"/>
    <w:rsid w:val="00442AB1"/>
    <w:rsid w:val="004508FC"/>
    <w:rsid w:val="004531CA"/>
    <w:rsid w:val="004543CC"/>
    <w:rsid w:val="00454982"/>
    <w:rsid w:val="00456A83"/>
    <w:rsid w:val="00456C5B"/>
    <w:rsid w:val="00456E49"/>
    <w:rsid w:val="00456E78"/>
    <w:rsid w:val="00465ECE"/>
    <w:rsid w:val="004726AC"/>
    <w:rsid w:val="004730A6"/>
    <w:rsid w:val="004735BC"/>
    <w:rsid w:val="004747F4"/>
    <w:rsid w:val="00474D0C"/>
    <w:rsid w:val="0047681E"/>
    <w:rsid w:val="00477486"/>
    <w:rsid w:val="00482800"/>
    <w:rsid w:val="00482CC0"/>
    <w:rsid w:val="00482E0A"/>
    <w:rsid w:val="0048380A"/>
    <w:rsid w:val="0049024D"/>
    <w:rsid w:val="004926C9"/>
    <w:rsid w:val="00493459"/>
    <w:rsid w:val="0049355E"/>
    <w:rsid w:val="004946FB"/>
    <w:rsid w:val="004A09D2"/>
    <w:rsid w:val="004A3041"/>
    <w:rsid w:val="004A7162"/>
    <w:rsid w:val="004B58F8"/>
    <w:rsid w:val="004C15D7"/>
    <w:rsid w:val="004C36BA"/>
    <w:rsid w:val="004C4F4E"/>
    <w:rsid w:val="004C696F"/>
    <w:rsid w:val="004E2202"/>
    <w:rsid w:val="004E314E"/>
    <w:rsid w:val="004E3E8F"/>
    <w:rsid w:val="004F08BD"/>
    <w:rsid w:val="004F1CA5"/>
    <w:rsid w:val="004F2FE9"/>
    <w:rsid w:val="004F3618"/>
    <w:rsid w:val="004F40DA"/>
    <w:rsid w:val="004F5166"/>
    <w:rsid w:val="004F6B44"/>
    <w:rsid w:val="004F6E5E"/>
    <w:rsid w:val="004F74B0"/>
    <w:rsid w:val="00501067"/>
    <w:rsid w:val="00502868"/>
    <w:rsid w:val="00503CA4"/>
    <w:rsid w:val="00505BF6"/>
    <w:rsid w:val="00505DE5"/>
    <w:rsid w:val="0051148A"/>
    <w:rsid w:val="00512771"/>
    <w:rsid w:val="00512A9D"/>
    <w:rsid w:val="00515366"/>
    <w:rsid w:val="00516EC0"/>
    <w:rsid w:val="005230DB"/>
    <w:rsid w:val="00524AD6"/>
    <w:rsid w:val="00531A9B"/>
    <w:rsid w:val="0053371E"/>
    <w:rsid w:val="00536086"/>
    <w:rsid w:val="00541C3C"/>
    <w:rsid w:val="005423EE"/>
    <w:rsid w:val="0054256C"/>
    <w:rsid w:val="00542708"/>
    <w:rsid w:val="00546278"/>
    <w:rsid w:val="005468F1"/>
    <w:rsid w:val="00547140"/>
    <w:rsid w:val="00547151"/>
    <w:rsid w:val="00552018"/>
    <w:rsid w:val="00552993"/>
    <w:rsid w:val="0055648B"/>
    <w:rsid w:val="005577C3"/>
    <w:rsid w:val="0056129C"/>
    <w:rsid w:val="00562D49"/>
    <w:rsid w:val="00563B64"/>
    <w:rsid w:val="00564C26"/>
    <w:rsid w:val="0057045A"/>
    <w:rsid w:val="00571E74"/>
    <w:rsid w:val="00574FD2"/>
    <w:rsid w:val="00583F9D"/>
    <w:rsid w:val="00585069"/>
    <w:rsid w:val="0058541D"/>
    <w:rsid w:val="00590AB1"/>
    <w:rsid w:val="005923C0"/>
    <w:rsid w:val="005A05F4"/>
    <w:rsid w:val="005A068D"/>
    <w:rsid w:val="005A18D9"/>
    <w:rsid w:val="005A26FA"/>
    <w:rsid w:val="005A3C9E"/>
    <w:rsid w:val="005A3EEE"/>
    <w:rsid w:val="005A7502"/>
    <w:rsid w:val="005B031C"/>
    <w:rsid w:val="005B0583"/>
    <w:rsid w:val="005B11C1"/>
    <w:rsid w:val="005B1CE1"/>
    <w:rsid w:val="005B34C9"/>
    <w:rsid w:val="005B655C"/>
    <w:rsid w:val="005B7102"/>
    <w:rsid w:val="005C2332"/>
    <w:rsid w:val="005C51D5"/>
    <w:rsid w:val="005C62EF"/>
    <w:rsid w:val="005C78C8"/>
    <w:rsid w:val="005D1089"/>
    <w:rsid w:val="005D256F"/>
    <w:rsid w:val="005D3BE9"/>
    <w:rsid w:val="005D4785"/>
    <w:rsid w:val="005D5016"/>
    <w:rsid w:val="005D7DBF"/>
    <w:rsid w:val="005E00D4"/>
    <w:rsid w:val="005E00EC"/>
    <w:rsid w:val="005E3AF0"/>
    <w:rsid w:val="005E3F4A"/>
    <w:rsid w:val="005E42D6"/>
    <w:rsid w:val="005E632F"/>
    <w:rsid w:val="005E7572"/>
    <w:rsid w:val="005E7D96"/>
    <w:rsid w:val="005F172E"/>
    <w:rsid w:val="005F5BF1"/>
    <w:rsid w:val="005F6D57"/>
    <w:rsid w:val="00600FE8"/>
    <w:rsid w:val="006021D5"/>
    <w:rsid w:val="00602484"/>
    <w:rsid w:val="00603B0E"/>
    <w:rsid w:val="00607320"/>
    <w:rsid w:val="006073E5"/>
    <w:rsid w:val="00607864"/>
    <w:rsid w:val="00607B6F"/>
    <w:rsid w:val="0061298B"/>
    <w:rsid w:val="00613497"/>
    <w:rsid w:val="00613573"/>
    <w:rsid w:val="0061361F"/>
    <w:rsid w:val="006150AA"/>
    <w:rsid w:val="006228FD"/>
    <w:rsid w:val="00623D92"/>
    <w:rsid w:val="00625522"/>
    <w:rsid w:val="00625F08"/>
    <w:rsid w:val="00630631"/>
    <w:rsid w:val="00631875"/>
    <w:rsid w:val="00632341"/>
    <w:rsid w:val="00635221"/>
    <w:rsid w:val="006377D5"/>
    <w:rsid w:val="006435B6"/>
    <w:rsid w:val="0064444B"/>
    <w:rsid w:val="00644B55"/>
    <w:rsid w:val="006512C8"/>
    <w:rsid w:val="00651CC5"/>
    <w:rsid w:val="00656971"/>
    <w:rsid w:val="00657C56"/>
    <w:rsid w:val="0066096C"/>
    <w:rsid w:val="00665871"/>
    <w:rsid w:val="00667431"/>
    <w:rsid w:val="00670AA8"/>
    <w:rsid w:val="006715AC"/>
    <w:rsid w:val="006754AE"/>
    <w:rsid w:val="00676A86"/>
    <w:rsid w:val="00676C9E"/>
    <w:rsid w:val="0067791E"/>
    <w:rsid w:val="00677D22"/>
    <w:rsid w:val="00680526"/>
    <w:rsid w:val="00681271"/>
    <w:rsid w:val="00686CBE"/>
    <w:rsid w:val="00690C52"/>
    <w:rsid w:val="00692F49"/>
    <w:rsid w:val="00695E48"/>
    <w:rsid w:val="00697F35"/>
    <w:rsid w:val="006A018F"/>
    <w:rsid w:val="006A021D"/>
    <w:rsid w:val="006A14F5"/>
    <w:rsid w:val="006A4A5D"/>
    <w:rsid w:val="006A6D24"/>
    <w:rsid w:val="006B1DA5"/>
    <w:rsid w:val="006C0E5D"/>
    <w:rsid w:val="006C24B8"/>
    <w:rsid w:val="006C2D4C"/>
    <w:rsid w:val="006D12B2"/>
    <w:rsid w:val="006D158B"/>
    <w:rsid w:val="006D26A8"/>
    <w:rsid w:val="006D3B84"/>
    <w:rsid w:val="006D4CFA"/>
    <w:rsid w:val="006D5A85"/>
    <w:rsid w:val="006D6F0A"/>
    <w:rsid w:val="006E7878"/>
    <w:rsid w:val="006F0D59"/>
    <w:rsid w:val="006F3324"/>
    <w:rsid w:val="006F3527"/>
    <w:rsid w:val="006F40B4"/>
    <w:rsid w:val="0070278F"/>
    <w:rsid w:val="00703D15"/>
    <w:rsid w:val="00704FDE"/>
    <w:rsid w:val="00706315"/>
    <w:rsid w:val="00710842"/>
    <w:rsid w:val="00714819"/>
    <w:rsid w:val="00715603"/>
    <w:rsid w:val="007208BF"/>
    <w:rsid w:val="007272BD"/>
    <w:rsid w:val="00727A11"/>
    <w:rsid w:val="00732926"/>
    <w:rsid w:val="00736DF3"/>
    <w:rsid w:val="007409C4"/>
    <w:rsid w:val="00743198"/>
    <w:rsid w:val="0074576B"/>
    <w:rsid w:val="00745A69"/>
    <w:rsid w:val="00746EE5"/>
    <w:rsid w:val="00750BC4"/>
    <w:rsid w:val="0075308C"/>
    <w:rsid w:val="00754CD3"/>
    <w:rsid w:val="0075771B"/>
    <w:rsid w:val="00761E67"/>
    <w:rsid w:val="0076250D"/>
    <w:rsid w:val="007631A7"/>
    <w:rsid w:val="007638EA"/>
    <w:rsid w:val="00764305"/>
    <w:rsid w:val="00771BFD"/>
    <w:rsid w:val="00775C1A"/>
    <w:rsid w:val="00782E6B"/>
    <w:rsid w:val="007904F0"/>
    <w:rsid w:val="00791DC5"/>
    <w:rsid w:val="00792050"/>
    <w:rsid w:val="0079570A"/>
    <w:rsid w:val="007957AF"/>
    <w:rsid w:val="007A111D"/>
    <w:rsid w:val="007A483D"/>
    <w:rsid w:val="007A5EB4"/>
    <w:rsid w:val="007A6EDE"/>
    <w:rsid w:val="007B1930"/>
    <w:rsid w:val="007B2255"/>
    <w:rsid w:val="007B412B"/>
    <w:rsid w:val="007B5386"/>
    <w:rsid w:val="007C1673"/>
    <w:rsid w:val="007C58E8"/>
    <w:rsid w:val="007D0DD5"/>
    <w:rsid w:val="007D498D"/>
    <w:rsid w:val="007D5DAB"/>
    <w:rsid w:val="007D6390"/>
    <w:rsid w:val="007D7985"/>
    <w:rsid w:val="007E7576"/>
    <w:rsid w:val="007F07FC"/>
    <w:rsid w:val="007F13BA"/>
    <w:rsid w:val="007F1CFC"/>
    <w:rsid w:val="007F34C1"/>
    <w:rsid w:val="0080347F"/>
    <w:rsid w:val="00804D31"/>
    <w:rsid w:val="008134FD"/>
    <w:rsid w:val="00816E3D"/>
    <w:rsid w:val="0081720C"/>
    <w:rsid w:val="0081799B"/>
    <w:rsid w:val="00822A07"/>
    <w:rsid w:val="00823D73"/>
    <w:rsid w:val="0083255B"/>
    <w:rsid w:val="00834559"/>
    <w:rsid w:val="008350D4"/>
    <w:rsid w:val="0083565B"/>
    <w:rsid w:val="008366DC"/>
    <w:rsid w:val="00837658"/>
    <w:rsid w:val="008419F8"/>
    <w:rsid w:val="00844AA9"/>
    <w:rsid w:val="00850DC1"/>
    <w:rsid w:val="008528A7"/>
    <w:rsid w:val="008533C3"/>
    <w:rsid w:val="00854CEA"/>
    <w:rsid w:val="00854D6E"/>
    <w:rsid w:val="00864244"/>
    <w:rsid w:val="00865300"/>
    <w:rsid w:val="0086723A"/>
    <w:rsid w:val="0087414F"/>
    <w:rsid w:val="008745EC"/>
    <w:rsid w:val="00874DFF"/>
    <w:rsid w:val="00875868"/>
    <w:rsid w:val="0087653A"/>
    <w:rsid w:val="008765A4"/>
    <w:rsid w:val="008767D8"/>
    <w:rsid w:val="0088141A"/>
    <w:rsid w:val="00882F24"/>
    <w:rsid w:val="00884D11"/>
    <w:rsid w:val="0088557E"/>
    <w:rsid w:val="00885F9C"/>
    <w:rsid w:val="00887F7B"/>
    <w:rsid w:val="00891E40"/>
    <w:rsid w:val="00895E83"/>
    <w:rsid w:val="00896161"/>
    <w:rsid w:val="008A4445"/>
    <w:rsid w:val="008A4E75"/>
    <w:rsid w:val="008A55B3"/>
    <w:rsid w:val="008A6BB9"/>
    <w:rsid w:val="008B0309"/>
    <w:rsid w:val="008B08BF"/>
    <w:rsid w:val="008B160D"/>
    <w:rsid w:val="008B6690"/>
    <w:rsid w:val="008C19EC"/>
    <w:rsid w:val="008C3F0C"/>
    <w:rsid w:val="008C444B"/>
    <w:rsid w:val="008C7BA8"/>
    <w:rsid w:val="008D3DA6"/>
    <w:rsid w:val="008D4818"/>
    <w:rsid w:val="008D6D76"/>
    <w:rsid w:val="008E103E"/>
    <w:rsid w:val="008E2540"/>
    <w:rsid w:val="008E2566"/>
    <w:rsid w:val="008E25F9"/>
    <w:rsid w:val="008E3EB8"/>
    <w:rsid w:val="008E4DB9"/>
    <w:rsid w:val="008F0788"/>
    <w:rsid w:val="008F3DA0"/>
    <w:rsid w:val="008F3E02"/>
    <w:rsid w:val="008F4191"/>
    <w:rsid w:val="008F4AF1"/>
    <w:rsid w:val="008F5379"/>
    <w:rsid w:val="008F5918"/>
    <w:rsid w:val="008F6A51"/>
    <w:rsid w:val="0090007F"/>
    <w:rsid w:val="00900875"/>
    <w:rsid w:val="00901BAD"/>
    <w:rsid w:val="0090388E"/>
    <w:rsid w:val="00903A79"/>
    <w:rsid w:val="00904A82"/>
    <w:rsid w:val="00904CA7"/>
    <w:rsid w:val="009056F8"/>
    <w:rsid w:val="00911C16"/>
    <w:rsid w:val="0092014C"/>
    <w:rsid w:val="00926B91"/>
    <w:rsid w:val="00931FA4"/>
    <w:rsid w:val="0093586E"/>
    <w:rsid w:val="009367B2"/>
    <w:rsid w:val="009378B6"/>
    <w:rsid w:val="00942735"/>
    <w:rsid w:val="0094492C"/>
    <w:rsid w:val="00947832"/>
    <w:rsid w:val="00952A6F"/>
    <w:rsid w:val="0095607B"/>
    <w:rsid w:val="009563DB"/>
    <w:rsid w:val="00956ACE"/>
    <w:rsid w:val="009600BE"/>
    <w:rsid w:val="009610A8"/>
    <w:rsid w:val="00963DFF"/>
    <w:rsid w:val="00965E92"/>
    <w:rsid w:val="00966469"/>
    <w:rsid w:val="00966D05"/>
    <w:rsid w:val="00967564"/>
    <w:rsid w:val="00971825"/>
    <w:rsid w:val="00971F45"/>
    <w:rsid w:val="00972C03"/>
    <w:rsid w:val="00973FE3"/>
    <w:rsid w:val="00974880"/>
    <w:rsid w:val="00974A31"/>
    <w:rsid w:val="00975291"/>
    <w:rsid w:val="0098085A"/>
    <w:rsid w:val="00983096"/>
    <w:rsid w:val="00984FFB"/>
    <w:rsid w:val="00987048"/>
    <w:rsid w:val="0099310B"/>
    <w:rsid w:val="00994409"/>
    <w:rsid w:val="009949CF"/>
    <w:rsid w:val="009955AA"/>
    <w:rsid w:val="009A24B1"/>
    <w:rsid w:val="009A574F"/>
    <w:rsid w:val="009A5F29"/>
    <w:rsid w:val="009A735B"/>
    <w:rsid w:val="009B0709"/>
    <w:rsid w:val="009B0B58"/>
    <w:rsid w:val="009B0E24"/>
    <w:rsid w:val="009B1874"/>
    <w:rsid w:val="009B43C5"/>
    <w:rsid w:val="009B5151"/>
    <w:rsid w:val="009C1209"/>
    <w:rsid w:val="009C2084"/>
    <w:rsid w:val="009C2FCB"/>
    <w:rsid w:val="009C4B44"/>
    <w:rsid w:val="009C6E01"/>
    <w:rsid w:val="009D1D5C"/>
    <w:rsid w:val="009D27FE"/>
    <w:rsid w:val="009D3A82"/>
    <w:rsid w:val="009D3DD3"/>
    <w:rsid w:val="009D506F"/>
    <w:rsid w:val="009E3CF1"/>
    <w:rsid w:val="009E4240"/>
    <w:rsid w:val="009E43F0"/>
    <w:rsid w:val="009E637A"/>
    <w:rsid w:val="009E69CD"/>
    <w:rsid w:val="009E731E"/>
    <w:rsid w:val="009F0692"/>
    <w:rsid w:val="009F32B7"/>
    <w:rsid w:val="009F3A88"/>
    <w:rsid w:val="009F4187"/>
    <w:rsid w:val="009F4EB1"/>
    <w:rsid w:val="009F78DF"/>
    <w:rsid w:val="00A00016"/>
    <w:rsid w:val="00A00386"/>
    <w:rsid w:val="00A0140D"/>
    <w:rsid w:val="00A0353A"/>
    <w:rsid w:val="00A03877"/>
    <w:rsid w:val="00A0478C"/>
    <w:rsid w:val="00A057BC"/>
    <w:rsid w:val="00A06700"/>
    <w:rsid w:val="00A10246"/>
    <w:rsid w:val="00A11C26"/>
    <w:rsid w:val="00A1461F"/>
    <w:rsid w:val="00A14BEA"/>
    <w:rsid w:val="00A24E52"/>
    <w:rsid w:val="00A278FE"/>
    <w:rsid w:val="00A30444"/>
    <w:rsid w:val="00A36258"/>
    <w:rsid w:val="00A3670A"/>
    <w:rsid w:val="00A43B49"/>
    <w:rsid w:val="00A45231"/>
    <w:rsid w:val="00A45517"/>
    <w:rsid w:val="00A47563"/>
    <w:rsid w:val="00A52A17"/>
    <w:rsid w:val="00A62A20"/>
    <w:rsid w:val="00A6426F"/>
    <w:rsid w:val="00A64A77"/>
    <w:rsid w:val="00A6566C"/>
    <w:rsid w:val="00A65BC8"/>
    <w:rsid w:val="00A83E88"/>
    <w:rsid w:val="00A861B7"/>
    <w:rsid w:val="00A8668C"/>
    <w:rsid w:val="00A87FAB"/>
    <w:rsid w:val="00A92C49"/>
    <w:rsid w:val="00A9407C"/>
    <w:rsid w:val="00A967CA"/>
    <w:rsid w:val="00AA2436"/>
    <w:rsid w:val="00AA2953"/>
    <w:rsid w:val="00AA77EC"/>
    <w:rsid w:val="00AA7911"/>
    <w:rsid w:val="00AB0500"/>
    <w:rsid w:val="00AB117E"/>
    <w:rsid w:val="00AB26D7"/>
    <w:rsid w:val="00AB28D4"/>
    <w:rsid w:val="00AB38F3"/>
    <w:rsid w:val="00AB6648"/>
    <w:rsid w:val="00AC111A"/>
    <w:rsid w:val="00AC3298"/>
    <w:rsid w:val="00AC3718"/>
    <w:rsid w:val="00AC4532"/>
    <w:rsid w:val="00AC4C60"/>
    <w:rsid w:val="00AC5130"/>
    <w:rsid w:val="00AC58A7"/>
    <w:rsid w:val="00AC5AFD"/>
    <w:rsid w:val="00AD07F4"/>
    <w:rsid w:val="00AD13CC"/>
    <w:rsid w:val="00AD23B0"/>
    <w:rsid w:val="00AE26D8"/>
    <w:rsid w:val="00AE3013"/>
    <w:rsid w:val="00AE53DE"/>
    <w:rsid w:val="00AE6C72"/>
    <w:rsid w:val="00AF7628"/>
    <w:rsid w:val="00B020E6"/>
    <w:rsid w:val="00B038C3"/>
    <w:rsid w:val="00B04E09"/>
    <w:rsid w:val="00B05A38"/>
    <w:rsid w:val="00B06A46"/>
    <w:rsid w:val="00B07187"/>
    <w:rsid w:val="00B109DC"/>
    <w:rsid w:val="00B12D3C"/>
    <w:rsid w:val="00B135F2"/>
    <w:rsid w:val="00B140D7"/>
    <w:rsid w:val="00B14307"/>
    <w:rsid w:val="00B173B5"/>
    <w:rsid w:val="00B202E1"/>
    <w:rsid w:val="00B20A76"/>
    <w:rsid w:val="00B20D34"/>
    <w:rsid w:val="00B23955"/>
    <w:rsid w:val="00B32AE5"/>
    <w:rsid w:val="00B32CB7"/>
    <w:rsid w:val="00B33A48"/>
    <w:rsid w:val="00B33BD6"/>
    <w:rsid w:val="00B34F63"/>
    <w:rsid w:val="00B36DCB"/>
    <w:rsid w:val="00B36F21"/>
    <w:rsid w:val="00B402E0"/>
    <w:rsid w:val="00B429F1"/>
    <w:rsid w:val="00B436AC"/>
    <w:rsid w:val="00B4381E"/>
    <w:rsid w:val="00B5069E"/>
    <w:rsid w:val="00B52D43"/>
    <w:rsid w:val="00B54250"/>
    <w:rsid w:val="00B55678"/>
    <w:rsid w:val="00B558C6"/>
    <w:rsid w:val="00B56016"/>
    <w:rsid w:val="00B57E66"/>
    <w:rsid w:val="00B60165"/>
    <w:rsid w:val="00B616B4"/>
    <w:rsid w:val="00B70FEA"/>
    <w:rsid w:val="00B7106F"/>
    <w:rsid w:val="00B71456"/>
    <w:rsid w:val="00B71F6D"/>
    <w:rsid w:val="00B725A1"/>
    <w:rsid w:val="00B75DB2"/>
    <w:rsid w:val="00B856EC"/>
    <w:rsid w:val="00B870A3"/>
    <w:rsid w:val="00B90431"/>
    <w:rsid w:val="00B90A1C"/>
    <w:rsid w:val="00B913A0"/>
    <w:rsid w:val="00B93967"/>
    <w:rsid w:val="00B943E9"/>
    <w:rsid w:val="00BA160C"/>
    <w:rsid w:val="00BA24E2"/>
    <w:rsid w:val="00BA53A0"/>
    <w:rsid w:val="00BB0105"/>
    <w:rsid w:val="00BB028D"/>
    <w:rsid w:val="00BB11CA"/>
    <w:rsid w:val="00BB3C13"/>
    <w:rsid w:val="00BC0620"/>
    <w:rsid w:val="00BC1D25"/>
    <w:rsid w:val="00BC408D"/>
    <w:rsid w:val="00BC70FA"/>
    <w:rsid w:val="00BD4890"/>
    <w:rsid w:val="00BD4B5D"/>
    <w:rsid w:val="00BD5599"/>
    <w:rsid w:val="00BE236F"/>
    <w:rsid w:val="00BE629B"/>
    <w:rsid w:val="00BF1024"/>
    <w:rsid w:val="00BF16FE"/>
    <w:rsid w:val="00BF4D90"/>
    <w:rsid w:val="00BF5D8B"/>
    <w:rsid w:val="00BF75B7"/>
    <w:rsid w:val="00C02516"/>
    <w:rsid w:val="00C06443"/>
    <w:rsid w:val="00C066F0"/>
    <w:rsid w:val="00C11F65"/>
    <w:rsid w:val="00C156CE"/>
    <w:rsid w:val="00C17514"/>
    <w:rsid w:val="00C23A73"/>
    <w:rsid w:val="00C326EE"/>
    <w:rsid w:val="00C372DD"/>
    <w:rsid w:val="00C40187"/>
    <w:rsid w:val="00C41270"/>
    <w:rsid w:val="00C41877"/>
    <w:rsid w:val="00C42AB8"/>
    <w:rsid w:val="00C4444E"/>
    <w:rsid w:val="00C4695F"/>
    <w:rsid w:val="00C46D63"/>
    <w:rsid w:val="00C512F1"/>
    <w:rsid w:val="00C53615"/>
    <w:rsid w:val="00C54129"/>
    <w:rsid w:val="00C57AC3"/>
    <w:rsid w:val="00C60EE9"/>
    <w:rsid w:val="00C61164"/>
    <w:rsid w:val="00C6538D"/>
    <w:rsid w:val="00C66E79"/>
    <w:rsid w:val="00C71594"/>
    <w:rsid w:val="00C7300A"/>
    <w:rsid w:val="00C73C88"/>
    <w:rsid w:val="00C7548A"/>
    <w:rsid w:val="00C81018"/>
    <w:rsid w:val="00C83C9E"/>
    <w:rsid w:val="00C849CA"/>
    <w:rsid w:val="00C858E4"/>
    <w:rsid w:val="00C87870"/>
    <w:rsid w:val="00C87D4A"/>
    <w:rsid w:val="00C914E8"/>
    <w:rsid w:val="00C9317E"/>
    <w:rsid w:val="00C973E4"/>
    <w:rsid w:val="00CA186A"/>
    <w:rsid w:val="00CA3C8A"/>
    <w:rsid w:val="00CA3EF3"/>
    <w:rsid w:val="00CA40C7"/>
    <w:rsid w:val="00CA4770"/>
    <w:rsid w:val="00CA6891"/>
    <w:rsid w:val="00CA71E7"/>
    <w:rsid w:val="00CA78CE"/>
    <w:rsid w:val="00CB041D"/>
    <w:rsid w:val="00CB1E9B"/>
    <w:rsid w:val="00CB39BD"/>
    <w:rsid w:val="00CC0007"/>
    <w:rsid w:val="00CC3761"/>
    <w:rsid w:val="00CC540B"/>
    <w:rsid w:val="00CC6AFC"/>
    <w:rsid w:val="00CD007F"/>
    <w:rsid w:val="00CD11EB"/>
    <w:rsid w:val="00CD1CAC"/>
    <w:rsid w:val="00CD2F9D"/>
    <w:rsid w:val="00CD502D"/>
    <w:rsid w:val="00CD7C3F"/>
    <w:rsid w:val="00CE0E69"/>
    <w:rsid w:val="00CE3556"/>
    <w:rsid w:val="00CE3A1E"/>
    <w:rsid w:val="00CE627B"/>
    <w:rsid w:val="00CE6B43"/>
    <w:rsid w:val="00CF12A4"/>
    <w:rsid w:val="00CF6996"/>
    <w:rsid w:val="00D01BF0"/>
    <w:rsid w:val="00D02A24"/>
    <w:rsid w:val="00D03C59"/>
    <w:rsid w:val="00D06089"/>
    <w:rsid w:val="00D07075"/>
    <w:rsid w:val="00D07615"/>
    <w:rsid w:val="00D07CE1"/>
    <w:rsid w:val="00D11270"/>
    <w:rsid w:val="00D114BE"/>
    <w:rsid w:val="00D139F7"/>
    <w:rsid w:val="00D166AE"/>
    <w:rsid w:val="00D17C63"/>
    <w:rsid w:val="00D219E0"/>
    <w:rsid w:val="00D21AC3"/>
    <w:rsid w:val="00D2255D"/>
    <w:rsid w:val="00D22E1D"/>
    <w:rsid w:val="00D26541"/>
    <w:rsid w:val="00D269F9"/>
    <w:rsid w:val="00D351AE"/>
    <w:rsid w:val="00D36A60"/>
    <w:rsid w:val="00D44612"/>
    <w:rsid w:val="00D44E84"/>
    <w:rsid w:val="00D45B9B"/>
    <w:rsid w:val="00D478B9"/>
    <w:rsid w:val="00D532B1"/>
    <w:rsid w:val="00D60065"/>
    <w:rsid w:val="00D60161"/>
    <w:rsid w:val="00D60E5B"/>
    <w:rsid w:val="00D61A8B"/>
    <w:rsid w:val="00D628CF"/>
    <w:rsid w:val="00D647F0"/>
    <w:rsid w:val="00D668F1"/>
    <w:rsid w:val="00D72803"/>
    <w:rsid w:val="00D7287D"/>
    <w:rsid w:val="00D77C81"/>
    <w:rsid w:val="00D81F0F"/>
    <w:rsid w:val="00D86C2E"/>
    <w:rsid w:val="00D8764F"/>
    <w:rsid w:val="00D90A5A"/>
    <w:rsid w:val="00D937BE"/>
    <w:rsid w:val="00DA12E4"/>
    <w:rsid w:val="00DA1752"/>
    <w:rsid w:val="00DA5F8D"/>
    <w:rsid w:val="00DA7175"/>
    <w:rsid w:val="00DA72C9"/>
    <w:rsid w:val="00DA7FFB"/>
    <w:rsid w:val="00DB023A"/>
    <w:rsid w:val="00DB43E4"/>
    <w:rsid w:val="00DB5012"/>
    <w:rsid w:val="00DB6085"/>
    <w:rsid w:val="00DC1512"/>
    <w:rsid w:val="00DC186B"/>
    <w:rsid w:val="00DC2D43"/>
    <w:rsid w:val="00DC4572"/>
    <w:rsid w:val="00DC5FD9"/>
    <w:rsid w:val="00DC6885"/>
    <w:rsid w:val="00DC7115"/>
    <w:rsid w:val="00DC76B9"/>
    <w:rsid w:val="00DD4187"/>
    <w:rsid w:val="00DD480B"/>
    <w:rsid w:val="00DE5499"/>
    <w:rsid w:val="00DE64F4"/>
    <w:rsid w:val="00DE7A6A"/>
    <w:rsid w:val="00DF5551"/>
    <w:rsid w:val="00DF5826"/>
    <w:rsid w:val="00E0466C"/>
    <w:rsid w:val="00E04C1E"/>
    <w:rsid w:val="00E04EE3"/>
    <w:rsid w:val="00E055C3"/>
    <w:rsid w:val="00E128AA"/>
    <w:rsid w:val="00E170A9"/>
    <w:rsid w:val="00E22797"/>
    <w:rsid w:val="00E2504B"/>
    <w:rsid w:val="00E267D9"/>
    <w:rsid w:val="00E27958"/>
    <w:rsid w:val="00E337EE"/>
    <w:rsid w:val="00E33E75"/>
    <w:rsid w:val="00E346FE"/>
    <w:rsid w:val="00E34CDE"/>
    <w:rsid w:val="00E366DB"/>
    <w:rsid w:val="00E37493"/>
    <w:rsid w:val="00E3752B"/>
    <w:rsid w:val="00E37655"/>
    <w:rsid w:val="00E41A23"/>
    <w:rsid w:val="00E42912"/>
    <w:rsid w:val="00E44B10"/>
    <w:rsid w:val="00E45B56"/>
    <w:rsid w:val="00E46CF7"/>
    <w:rsid w:val="00E55A35"/>
    <w:rsid w:val="00E56BBD"/>
    <w:rsid w:val="00E60817"/>
    <w:rsid w:val="00E60A84"/>
    <w:rsid w:val="00E612E0"/>
    <w:rsid w:val="00E626C4"/>
    <w:rsid w:val="00E628B3"/>
    <w:rsid w:val="00E6310B"/>
    <w:rsid w:val="00E6433D"/>
    <w:rsid w:val="00E643AD"/>
    <w:rsid w:val="00E71AA0"/>
    <w:rsid w:val="00E80F33"/>
    <w:rsid w:val="00E83075"/>
    <w:rsid w:val="00E84BD4"/>
    <w:rsid w:val="00E85775"/>
    <w:rsid w:val="00E927E6"/>
    <w:rsid w:val="00E955D7"/>
    <w:rsid w:val="00E9591F"/>
    <w:rsid w:val="00E959BD"/>
    <w:rsid w:val="00E96CD1"/>
    <w:rsid w:val="00E96FD4"/>
    <w:rsid w:val="00EA0197"/>
    <w:rsid w:val="00EA2883"/>
    <w:rsid w:val="00EA3F80"/>
    <w:rsid w:val="00EA7B1E"/>
    <w:rsid w:val="00EB0454"/>
    <w:rsid w:val="00EB2370"/>
    <w:rsid w:val="00EB3138"/>
    <w:rsid w:val="00EC01B0"/>
    <w:rsid w:val="00EC3006"/>
    <w:rsid w:val="00ED275E"/>
    <w:rsid w:val="00ED2C67"/>
    <w:rsid w:val="00ED3AA1"/>
    <w:rsid w:val="00ED6658"/>
    <w:rsid w:val="00ED6EA4"/>
    <w:rsid w:val="00ED7103"/>
    <w:rsid w:val="00ED79E4"/>
    <w:rsid w:val="00EE5096"/>
    <w:rsid w:val="00EE7BE8"/>
    <w:rsid w:val="00EF00EC"/>
    <w:rsid w:val="00EF124B"/>
    <w:rsid w:val="00EF2EC4"/>
    <w:rsid w:val="00EF54B8"/>
    <w:rsid w:val="00EF58B7"/>
    <w:rsid w:val="00EF65AE"/>
    <w:rsid w:val="00EF7E5B"/>
    <w:rsid w:val="00F00841"/>
    <w:rsid w:val="00F0153C"/>
    <w:rsid w:val="00F050A1"/>
    <w:rsid w:val="00F10C00"/>
    <w:rsid w:val="00F167C6"/>
    <w:rsid w:val="00F20B77"/>
    <w:rsid w:val="00F24A3B"/>
    <w:rsid w:val="00F26590"/>
    <w:rsid w:val="00F324F8"/>
    <w:rsid w:val="00F3303A"/>
    <w:rsid w:val="00F346D9"/>
    <w:rsid w:val="00F363B1"/>
    <w:rsid w:val="00F374D8"/>
    <w:rsid w:val="00F40259"/>
    <w:rsid w:val="00F40BB9"/>
    <w:rsid w:val="00F42C49"/>
    <w:rsid w:val="00F530B5"/>
    <w:rsid w:val="00F5340F"/>
    <w:rsid w:val="00F64BA2"/>
    <w:rsid w:val="00F70130"/>
    <w:rsid w:val="00F73E52"/>
    <w:rsid w:val="00F7579A"/>
    <w:rsid w:val="00F77014"/>
    <w:rsid w:val="00F82A93"/>
    <w:rsid w:val="00F82CDC"/>
    <w:rsid w:val="00F83A35"/>
    <w:rsid w:val="00F83E2A"/>
    <w:rsid w:val="00F85060"/>
    <w:rsid w:val="00F91CEE"/>
    <w:rsid w:val="00F96555"/>
    <w:rsid w:val="00F96ABB"/>
    <w:rsid w:val="00F97196"/>
    <w:rsid w:val="00FA0713"/>
    <w:rsid w:val="00FA0DCE"/>
    <w:rsid w:val="00FA1F38"/>
    <w:rsid w:val="00FA4195"/>
    <w:rsid w:val="00FA5735"/>
    <w:rsid w:val="00FA6ACA"/>
    <w:rsid w:val="00FB1114"/>
    <w:rsid w:val="00FB2BBD"/>
    <w:rsid w:val="00FB4B98"/>
    <w:rsid w:val="00FB7984"/>
    <w:rsid w:val="00FC03EC"/>
    <w:rsid w:val="00FC4D3B"/>
    <w:rsid w:val="00FC5474"/>
    <w:rsid w:val="00FC5EE5"/>
    <w:rsid w:val="00FC6972"/>
    <w:rsid w:val="00FC6AED"/>
    <w:rsid w:val="00FD135F"/>
    <w:rsid w:val="00FD15FF"/>
    <w:rsid w:val="00FD2C0E"/>
    <w:rsid w:val="00FD3451"/>
    <w:rsid w:val="00FD3C76"/>
    <w:rsid w:val="00FD3E64"/>
    <w:rsid w:val="00FD41D3"/>
    <w:rsid w:val="00FD4D04"/>
    <w:rsid w:val="00FD63F0"/>
    <w:rsid w:val="00FE0F65"/>
    <w:rsid w:val="00FE1C9C"/>
    <w:rsid w:val="00FE3012"/>
    <w:rsid w:val="00FE3A28"/>
    <w:rsid w:val="00FE4BF0"/>
    <w:rsid w:val="00FE64B8"/>
    <w:rsid w:val="00FE7AD4"/>
    <w:rsid w:val="00FF3913"/>
    <w:rsid w:val="00FF4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8B64342"/>
  <w15:chartTrackingRefBased/>
  <w15:docId w15:val="{2CF2C65E-E5D6-4C50-A01C-849FC52E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456"/>
    <w:pPr>
      <w:jc w:val="both"/>
    </w:pPr>
    <w:rPr>
      <w:rFonts w:ascii="Arial" w:hAnsi="Arial"/>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E85775"/>
    <w:pPr>
      <w:keepNext/>
      <w:numPr>
        <w:numId w:val="1"/>
      </w:numPr>
      <w:spacing w:before="360" w:after="120"/>
      <w:outlineLvl w:val="0"/>
    </w:pPr>
    <w:rPr>
      <w:rFonts w:ascii="Times New Roman" w:eastAsia="Times New Roman" w:hAnsi="Times New Roman"/>
      <w:b/>
      <w:bCs/>
      <w:caps/>
      <w:kern w:val="28"/>
      <w:szCs w:val="24"/>
      <w:lang w:val="x-none" w:eastAsia="x-none"/>
    </w:rPr>
  </w:style>
  <w:style w:type="paragraph" w:styleId="Titre2">
    <w:name w:val="heading 2"/>
    <w:aliases w:val="Titre 2 a)"/>
    <w:basedOn w:val="Normal"/>
    <w:next w:val="Normal"/>
    <w:link w:val="Titre2Car"/>
    <w:uiPriority w:val="9"/>
    <w:qFormat/>
    <w:rsid w:val="000F7994"/>
    <w:pPr>
      <w:numPr>
        <w:ilvl w:val="1"/>
      </w:numPr>
      <w:outlineLvl w:val="1"/>
    </w:pPr>
    <w:rPr>
      <w:rFonts w:eastAsia="Times New Roman" w:cs="Arial"/>
      <w:b/>
      <w:bCs/>
      <w:lang w:val="x-none" w:eastAsia="x-none"/>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qFormat/>
    <w:rsid w:val="00E85775"/>
    <w:pPr>
      <w:keepNext/>
      <w:numPr>
        <w:ilvl w:val="2"/>
        <w:numId w:val="1"/>
      </w:numPr>
      <w:spacing w:before="60" w:after="60" w:line="240" w:lineRule="atLeast"/>
      <w:ind w:right="-68"/>
      <w:outlineLvl w:val="2"/>
    </w:pPr>
    <w:rPr>
      <w:rFonts w:ascii="Times New Roman" w:eastAsia="Times New Roman" w:hAnsi="Times New Roman"/>
      <w:color w:val="0000FF"/>
      <w:sz w:val="22"/>
      <w:szCs w:val="22"/>
      <w:lang w:val="x-none" w:eastAsia="x-none"/>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qFormat/>
    <w:rsid w:val="00E85775"/>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rsid w:val="00E85775"/>
    <w:pPr>
      <w:keepNext/>
      <w:numPr>
        <w:ilvl w:val="4"/>
        <w:numId w:val="1"/>
      </w:numPr>
      <w:outlineLvl w:val="4"/>
    </w:pPr>
    <w:rPr>
      <w:rFonts w:ascii="Times New Roman" w:eastAsia="Times New Roman" w:hAnsi="Times New Roman"/>
      <w:b/>
      <w:bCs/>
      <w:sz w:val="22"/>
      <w:szCs w:val="22"/>
    </w:rPr>
  </w:style>
  <w:style w:type="paragraph" w:styleId="Titre6">
    <w:name w:val="heading 6"/>
    <w:aliases w:val="Titre 3 a)"/>
    <w:basedOn w:val="Normal"/>
    <w:next w:val="Normal"/>
    <w:link w:val="Titre6Car"/>
    <w:qFormat/>
    <w:rsid w:val="00D36A60"/>
    <w:pPr>
      <w:keepNext/>
      <w:numPr>
        <w:ilvl w:val="1"/>
      </w:numPr>
      <w:outlineLvl w:val="5"/>
    </w:pPr>
    <w:rPr>
      <w:rFonts w:eastAsia="Times New Roman" w:cs="Arial"/>
      <w:b/>
      <w:bCs/>
      <w:lang w:val="x-none" w:eastAsia="x-none"/>
    </w:rPr>
  </w:style>
  <w:style w:type="paragraph" w:styleId="Titre7">
    <w:name w:val="heading 7"/>
    <w:aliases w:val="Annexe2"/>
    <w:basedOn w:val="Normal"/>
    <w:next w:val="Normal"/>
    <w:link w:val="Titre7Car"/>
    <w:rsid w:val="00E85775"/>
    <w:pPr>
      <w:keepNext/>
      <w:numPr>
        <w:ilvl w:val="6"/>
        <w:numId w:val="1"/>
      </w:numPr>
      <w:tabs>
        <w:tab w:val="left" w:pos="1390"/>
      </w:tabs>
      <w:spacing w:line="240" w:lineRule="atLeast"/>
      <w:ind w:right="-99"/>
      <w:jc w:val="center"/>
      <w:outlineLvl w:val="6"/>
    </w:pPr>
    <w:rPr>
      <w:rFonts w:ascii="Times New Roman" w:eastAsia="Times New Roman" w:hAnsi="Times New Roman"/>
      <w:b/>
      <w:bCs/>
    </w:rPr>
  </w:style>
  <w:style w:type="paragraph" w:styleId="Titre8">
    <w:name w:val="heading 8"/>
    <w:aliases w:val="Annexe3,Titre_8,T8,Enum3,Figure,c,Table Title,(T,9t,Titre 8 CS,Titre général,Titre 8 word"/>
    <w:basedOn w:val="Normal"/>
    <w:next w:val="Normal"/>
    <w:link w:val="Titre8Car"/>
    <w:rsid w:val="00E85775"/>
    <w:pPr>
      <w:keepNext/>
      <w:numPr>
        <w:ilvl w:val="7"/>
        <w:numId w:val="1"/>
      </w:numPr>
      <w:spacing w:before="2040"/>
      <w:outlineLvl w:val="7"/>
    </w:pPr>
    <w:rPr>
      <w:rFonts w:eastAsia="Times New Roman" w:cs="Arial"/>
      <w:b/>
      <w:bCs/>
      <w:smallCaps/>
      <w:noProof/>
      <w:spacing w:val="-20"/>
      <w:sz w:val="16"/>
      <w:szCs w:val="16"/>
    </w:rPr>
  </w:style>
  <w:style w:type="paragraph" w:styleId="Titre9">
    <w:name w:val="heading 9"/>
    <w:aliases w:val="Annexe4,T_Annex,Titre_9,T9,liste 1,Annexes,Table,t,Table Name,(T1,Titre 9 CS,Titre Annexe"/>
    <w:basedOn w:val="Normal"/>
    <w:next w:val="Normal"/>
    <w:link w:val="Titre9Car"/>
    <w:rsid w:val="00E85775"/>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E85775"/>
    <w:rPr>
      <w:rFonts w:ascii="Times New Roman" w:eastAsia="Times New Roman" w:hAnsi="Times New Roman"/>
      <w:b/>
      <w:bCs/>
      <w:caps/>
      <w:kern w:val="28"/>
      <w:szCs w:val="24"/>
      <w:lang w:val="x-none" w:eastAsia="x-none"/>
    </w:rPr>
  </w:style>
  <w:style w:type="character" w:customStyle="1" w:styleId="Titre2Car">
    <w:name w:val="Titre 2 Car"/>
    <w:aliases w:val="Titre 2 a) Car"/>
    <w:basedOn w:val="Policepardfaut"/>
    <w:link w:val="Titre2"/>
    <w:rsid w:val="000F7994"/>
    <w:rPr>
      <w:rFonts w:ascii="Arial" w:eastAsia="Times New Roman" w:hAnsi="Arial" w:cs="Arial"/>
      <w:b/>
      <w:bCs/>
      <w:lang w:val="x-none" w:eastAsia="x-none"/>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E85775"/>
    <w:rPr>
      <w:rFonts w:ascii="Times New Roman" w:eastAsia="Times New Roman" w:hAnsi="Times New Roman"/>
      <w:color w:val="0000FF"/>
      <w:sz w:val="22"/>
      <w:szCs w:val="22"/>
      <w:lang w:val="x-none" w:eastAsia="x-none"/>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E85775"/>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rsid w:val="00E85775"/>
    <w:rPr>
      <w:rFonts w:ascii="Times New Roman" w:eastAsia="Times New Roman" w:hAnsi="Times New Roman"/>
      <w:b/>
      <w:bCs/>
      <w:sz w:val="22"/>
      <w:szCs w:val="22"/>
    </w:rPr>
  </w:style>
  <w:style w:type="character" w:customStyle="1" w:styleId="Titre6Car">
    <w:name w:val="Titre 6 Car"/>
    <w:aliases w:val="Titre 3 a) Car"/>
    <w:basedOn w:val="Policepardfaut"/>
    <w:link w:val="Titre6"/>
    <w:rsid w:val="00D36A60"/>
    <w:rPr>
      <w:rFonts w:ascii="Arial" w:eastAsia="Times New Roman" w:hAnsi="Arial" w:cs="Arial"/>
      <w:b/>
      <w:bCs/>
      <w:lang w:val="x-none" w:eastAsia="x-none"/>
    </w:rPr>
  </w:style>
  <w:style w:type="character" w:customStyle="1" w:styleId="Titre7Car">
    <w:name w:val="Titre 7 Car"/>
    <w:aliases w:val="Annexe2 Car"/>
    <w:basedOn w:val="Policepardfaut"/>
    <w:link w:val="Titre7"/>
    <w:rsid w:val="00E85775"/>
    <w:rPr>
      <w:rFonts w:ascii="Times New Roman" w:eastAsia="Times New Roman" w:hAnsi="Times New Roman"/>
      <w:b/>
      <w:bCs/>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E85775"/>
    <w:rPr>
      <w:rFonts w:ascii="Arial" w:eastAsia="Times New Roman" w:hAnsi="Arial" w:cs="Arial"/>
      <w:b/>
      <w:bCs/>
      <w:smallCaps/>
      <w:noProof/>
      <w:spacing w:val="-20"/>
      <w:sz w:val="16"/>
      <w:szCs w:val="16"/>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E85775"/>
    <w:rPr>
      <w:rFonts w:eastAsia="Times New Roman" w:cs="Times"/>
      <w:b/>
      <w:bCs/>
      <w:sz w:val="26"/>
      <w:szCs w:val="26"/>
    </w:rPr>
  </w:style>
  <w:style w:type="numbering" w:customStyle="1" w:styleId="Aucuneliste1">
    <w:name w:val="Aucune liste1"/>
    <w:next w:val="Aucuneliste"/>
    <w:uiPriority w:val="99"/>
    <w:semiHidden/>
    <w:unhideWhenUsed/>
    <w:rsid w:val="00E85775"/>
  </w:style>
  <w:style w:type="paragraph" w:customStyle="1" w:styleId="Titredocument">
    <w:name w:val="Titre document"/>
    <w:basedOn w:val="Normal"/>
    <w:rsid w:val="00E85775"/>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aliases w:val="Body Text,Corps de texte 1"/>
    <w:basedOn w:val="Normal"/>
    <w:link w:val="CorpsdetexteCar"/>
    <w:rsid w:val="00E85775"/>
    <w:pPr>
      <w:spacing w:line="240" w:lineRule="atLeast"/>
      <w:ind w:right="-12"/>
      <w:jc w:val="center"/>
    </w:pPr>
    <w:rPr>
      <w:rFonts w:ascii="Times New Roman" w:eastAsia="Times New Roman" w:hAnsi="Times New Roman"/>
      <w:b/>
      <w:bCs/>
      <w:lang w:val="x-none" w:eastAsia="x-none"/>
    </w:rPr>
  </w:style>
  <w:style w:type="character" w:customStyle="1" w:styleId="CorpsdetexteCar">
    <w:name w:val="Corps de texte Car"/>
    <w:aliases w:val="Body Text Car,Corps de texte 1 Car"/>
    <w:basedOn w:val="Policepardfaut"/>
    <w:link w:val="Corpsdetexte"/>
    <w:rsid w:val="00E85775"/>
    <w:rPr>
      <w:rFonts w:ascii="Times New Roman" w:eastAsia="Times New Roman" w:hAnsi="Times New Roman"/>
      <w:b/>
      <w:bCs/>
      <w:lang w:val="x-none" w:eastAsia="x-none"/>
    </w:rPr>
  </w:style>
  <w:style w:type="paragraph" w:customStyle="1" w:styleId="NormalDGA">
    <w:name w:val="Normal DGA"/>
    <w:basedOn w:val="Normal"/>
    <w:link w:val="NormalDGACar"/>
    <w:rsid w:val="00E85775"/>
    <w:rPr>
      <w:rFonts w:ascii="Times New Roman" w:eastAsia="Times New Roman" w:hAnsi="Times New Roman"/>
      <w:sz w:val="22"/>
      <w:szCs w:val="22"/>
    </w:rPr>
  </w:style>
  <w:style w:type="character" w:customStyle="1" w:styleId="NormalDGACar">
    <w:name w:val="Normal DGA Car"/>
    <w:link w:val="NormalDGA"/>
    <w:locked/>
    <w:rsid w:val="00E85775"/>
    <w:rPr>
      <w:rFonts w:ascii="Times New Roman" w:eastAsia="Times New Roman" w:hAnsi="Times New Roman"/>
      <w:sz w:val="22"/>
      <w:szCs w:val="22"/>
    </w:rPr>
  </w:style>
  <w:style w:type="paragraph" w:customStyle="1" w:styleId="textnorm">
    <w:name w:val="textnorm"/>
    <w:basedOn w:val="Normal"/>
    <w:rsid w:val="00E85775"/>
    <w:rPr>
      <w:rFonts w:ascii="Times New Roman" w:eastAsia="Times New Roman" w:hAnsi="Times New Roman"/>
      <w:sz w:val="22"/>
    </w:rPr>
  </w:style>
  <w:style w:type="character" w:customStyle="1" w:styleId="PieddepageCar">
    <w:name w:val="Pied de page Car"/>
    <w:basedOn w:val="Policepardfaut"/>
    <w:link w:val="Pieddepage"/>
    <w:uiPriority w:val="99"/>
    <w:rsid w:val="00E85775"/>
    <w:rPr>
      <w:rFonts w:ascii="Arial" w:hAnsi="Arial"/>
      <w:sz w:val="24"/>
    </w:rPr>
  </w:style>
  <w:style w:type="paragraph" w:styleId="Retraitcorpsdetexte">
    <w:name w:val="Body Text Indent"/>
    <w:basedOn w:val="Normal"/>
    <w:link w:val="RetraitcorpsdetexteCar"/>
    <w:rsid w:val="00E85775"/>
    <w:pPr>
      <w:ind w:left="2124"/>
    </w:pPr>
    <w:rPr>
      <w:rFonts w:ascii="Times New Roman" w:eastAsia="Times New Roman" w:hAnsi="Times New Roman"/>
    </w:rPr>
  </w:style>
  <w:style w:type="character" w:customStyle="1" w:styleId="RetraitcorpsdetexteCar">
    <w:name w:val="Retrait corps de texte Car"/>
    <w:basedOn w:val="Policepardfaut"/>
    <w:link w:val="Retraitcorpsdetexte"/>
    <w:rsid w:val="00E85775"/>
    <w:rPr>
      <w:rFonts w:ascii="Times New Roman" w:eastAsia="Times New Roman" w:hAnsi="Times New Roman"/>
      <w:sz w:val="24"/>
    </w:rPr>
  </w:style>
  <w:style w:type="paragraph" w:styleId="Explorateurdedocuments">
    <w:name w:val="Document Map"/>
    <w:basedOn w:val="Normal"/>
    <w:link w:val="ExplorateurdedocumentsCar"/>
    <w:semiHidden/>
    <w:rsid w:val="00E85775"/>
    <w:pPr>
      <w:shd w:val="clear" w:color="auto" w:fill="000080"/>
    </w:pPr>
    <w:rPr>
      <w:rFonts w:ascii="Tahoma" w:eastAsia="Times New Roman" w:hAnsi="Tahoma"/>
    </w:rPr>
  </w:style>
  <w:style w:type="character" w:customStyle="1" w:styleId="ExplorateurdedocumentsCar">
    <w:name w:val="Explorateur de documents Car"/>
    <w:basedOn w:val="Policepardfaut"/>
    <w:link w:val="Explorateurdedocuments"/>
    <w:semiHidden/>
    <w:rsid w:val="00E85775"/>
    <w:rPr>
      <w:rFonts w:ascii="Tahoma" w:eastAsia="Times New Roman" w:hAnsi="Tahoma"/>
      <w:sz w:val="24"/>
      <w:shd w:val="clear" w:color="auto" w:fill="000080"/>
    </w:rPr>
  </w:style>
  <w:style w:type="paragraph" w:styleId="TM1">
    <w:name w:val="toc 1"/>
    <w:basedOn w:val="Normal"/>
    <w:next w:val="Normal"/>
    <w:autoRedefine/>
    <w:uiPriority w:val="39"/>
    <w:rsid w:val="00524AD6"/>
    <w:pPr>
      <w:tabs>
        <w:tab w:val="right" w:leader="dot" w:pos="9968"/>
      </w:tabs>
    </w:pPr>
    <w:rPr>
      <w:rFonts w:asciiTheme="majorHAnsi" w:hAnsiTheme="majorHAnsi"/>
      <w:b/>
      <w:bCs/>
      <w:caps/>
      <w:sz w:val="24"/>
      <w:szCs w:val="24"/>
    </w:rPr>
  </w:style>
  <w:style w:type="paragraph" w:styleId="Retraitcorpsdetexte3">
    <w:name w:val="Body Text Indent 3"/>
    <w:basedOn w:val="Normal"/>
    <w:link w:val="Retraitcorpsdetexte3Car"/>
    <w:rsid w:val="00E85775"/>
    <w:pPr>
      <w:spacing w:after="120"/>
      <w:ind w:left="283"/>
    </w:pPr>
    <w:rPr>
      <w:rFonts w:ascii="Times New Roman" w:eastAsia="Times New Roman" w:hAnsi="Times New Roman"/>
      <w:sz w:val="16"/>
      <w:szCs w:val="16"/>
    </w:rPr>
  </w:style>
  <w:style w:type="character" w:customStyle="1" w:styleId="Retraitcorpsdetexte3Car">
    <w:name w:val="Retrait corps de texte 3 Car"/>
    <w:basedOn w:val="Policepardfaut"/>
    <w:link w:val="Retraitcorpsdetexte3"/>
    <w:rsid w:val="00E85775"/>
    <w:rPr>
      <w:rFonts w:ascii="Times New Roman" w:eastAsia="Times New Roman" w:hAnsi="Times New Roman"/>
      <w:sz w:val="16"/>
      <w:szCs w:val="16"/>
    </w:rPr>
  </w:style>
  <w:style w:type="paragraph" w:customStyle="1" w:styleId="Normal1">
    <w:name w:val="Normal1"/>
    <w:basedOn w:val="Normal"/>
    <w:rsid w:val="00E85775"/>
    <w:pPr>
      <w:widowControl w:val="0"/>
    </w:pPr>
    <w:rPr>
      <w:rFonts w:ascii="Times New Roman" w:eastAsia="Times New Roman" w:hAnsi="Times New Roman"/>
      <w:sz w:val="22"/>
    </w:rPr>
  </w:style>
  <w:style w:type="paragraph" w:styleId="Corpsdetexte2">
    <w:name w:val="Body Text 2"/>
    <w:basedOn w:val="Normal"/>
    <w:link w:val="Corpsdetexte2Car"/>
    <w:rsid w:val="00E85775"/>
    <w:pPr>
      <w:spacing w:after="120" w:line="480" w:lineRule="auto"/>
    </w:pPr>
    <w:rPr>
      <w:rFonts w:ascii="Times New Roman" w:eastAsia="Times New Roman" w:hAnsi="Times New Roman"/>
    </w:rPr>
  </w:style>
  <w:style w:type="character" w:customStyle="1" w:styleId="Corpsdetexte2Car">
    <w:name w:val="Corps de texte 2 Car"/>
    <w:basedOn w:val="Policepardfaut"/>
    <w:link w:val="Corpsdetexte2"/>
    <w:rsid w:val="00E85775"/>
    <w:rPr>
      <w:rFonts w:ascii="Times New Roman" w:eastAsia="Times New Roman" w:hAnsi="Times New Roman"/>
      <w:sz w:val="24"/>
    </w:rPr>
  </w:style>
  <w:style w:type="paragraph" w:styleId="Retraitcorpsdetexte2">
    <w:name w:val="Body Text Indent 2"/>
    <w:basedOn w:val="Normal"/>
    <w:link w:val="Retraitcorpsdetexte2Car"/>
    <w:rsid w:val="00E85775"/>
    <w:pPr>
      <w:ind w:left="1065" w:hanging="360"/>
    </w:pPr>
    <w:rPr>
      <w:rFonts w:ascii="Times New Roman" w:eastAsia="Times New Roman" w:hAnsi="Times New Roman"/>
      <w:color w:val="0000FF"/>
    </w:rPr>
  </w:style>
  <w:style w:type="character" w:customStyle="1" w:styleId="Retraitcorpsdetexte2Car">
    <w:name w:val="Retrait corps de texte 2 Car"/>
    <w:basedOn w:val="Policepardfaut"/>
    <w:link w:val="Retraitcorpsdetexte2"/>
    <w:rsid w:val="00E85775"/>
    <w:rPr>
      <w:rFonts w:ascii="Times New Roman" w:eastAsia="Times New Roman" w:hAnsi="Times New Roman"/>
      <w:color w:val="0000FF"/>
      <w:sz w:val="24"/>
    </w:rPr>
  </w:style>
  <w:style w:type="paragraph" w:customStyle="1" w:styleId="PA">
    <w:name w:val="PA"/>
    <w:rsid w:val="00E85775"/>
    <w:pPr>
      <w:suppressAutoHyphens/>
      <w:spacing w:before="240" w:line="240" w:lineRule="atLeast"/>
      <w:jc w:val="both"/>
    </w:pPr>
    <w:rPr>
      <w:rFonts w:ascii="CG Times (E1)" w:eastAsia="Times New Roman" w:hAnsi="CG Times (E1)"/>
      <w:sz w:val="24"/>
      <w:lang w:eastAsia="ar-SA"/>
    </w:rPr>
  </w:style>
  <w:style w:type="paragraph" w:customStyle="1" w:styleId="SStandard">
    <w:name w:val="S Standard"/>
    <w:rsid w:val="00E85775"/>
    <w:pPr>
      <w:widowControl w:val="0"/>
      <w:suppressAutoHyphens/>
      <w:autoSpaceDE w:val="0"/>
      <w:spacing w:before="360"/>
      <w:ind w:firstLine="1134"/>
      <w:jc w:val="both"/>
    </w:pPr>
    <w:rPr>
      <w:rFonts w:ascii="Courier" w:eastAsia="Times New Roman" w:hAnsi="Courier"/>
      <w:sz w:val="24"/>
      <w:szCs w:val="24"/>
      <w:lang w:eastAsia="ar-SA"/>
    </w:rPr>
  </w:style>
  <w:style w:type="character" w:customStyle="1" w:styleId="WW8Num11z0">
    <w:name w:val="WW8Num11z0"/>
    <w:rsid w:val="00E85775"/>
    <w:rPr>
      <w:rFonts w:ascii="Symbol" w:hAnsi="Symbol"/>
    </w:rPr>
  </w:style>
  <w:style w:type="character" w:styleId="Numrodepage">
    <w:name w:val="page number"/>
    <w:basedOn w:val="Policepardfaut"/>
    <w:rsid w:val="00E85775"/>
  </w:style>
  <w:style w:type="paragraph" w:customStyle="1" w:styleId="Style1">
    <w:name w:val="Style1"/>
    <w:basedOn w:val="Normal"/>
    <w:rsid w:val="00E85775"/>
    <w:rPr>
      <w:rFonts w:ascii="Times New Roman" w:eastAsia="Times New Roman" w:hAnsi="Times New Roman"/>
    </w:rPr>
  </w:style>
  <w:style w:type="paragraph" w:styleId="Listepuces">
    <w:name w:val="List Bullet"/>
    <w:basedOn w:val="Normal"/>
    <w:rsid w:val="00E85775"/>
    <w:pPr>
      <w:keepLines/>
      <w:numPr>
        <w:numId w:val="2"/>
      </w:numPr>
    </w:pPr>
    <w:rPr>
      <w:rFonts w:eastAsia="Times New Roman"/>
    </w:rPr>
  </w:style>
  <w:style w:type="paragraph" w:customStyle="1" w:styleId="Enum1">
    <w:name w:val="Enum1"/>
    <w:basedOn w:val="Normal"/>
    <w:rsid w:val="00E85775"/>
    <w:pPr>
      <w:numPr>
        <w:numId w:val="5"/>
      </w:numPr>
      <w:spacing w:before="60"/>
    </w:pPr>
    <w:rPr>
      <w:rFonts w:ascii="Times New Roman" w:eastAsia="Times New Roman" w:hAnsi="Times New Roman"/>
      <w:szCs w:val="24"/>
    </w:rPr>
  </w:style>
  <w:style w:type="paragraph" w:customStyle="1" w:styleId="NomAnnexe">
    <w:name w:val="Nom Annexe"/>
    <w:basedOn w:val="Titre1"/>
    <w:rsid w:val="00E85775"/>
    <w:pPr>
      <w:keepNext w:val="0"/>
      <w:numPr>
        <w:numId w:val="3"/>
      </w:numPr>
      <w:tabs>
        <w:tab w:val="left" w:pos="3402"/>
      </w:tabs>
    </w:pPr>
    <w:rPr>
      <w:rFonts w:ascii="Arial" w:hAnsi="Arial" w:cs="Arial"/>
      <w:b w:val="0"/>
      <w:bCs w:val="0"/>
      <w:caps w:val="0"/>
      <w:kern w:val="0"/>
      <w:sz w:val="36"/>
      <w:szCs w:val="36"/>
      <w:u w:val="single"/>
      <w:lang w:val="fr-FR" w:eastAsia="fr-FR"/>
    </w:rPr>
  </w:style>
  <w:style w:type="paragraph" w:customStyle="1" w:styleId="point-gaauche">
    <w:name w:val="point-gaauche"/>
    <w:basedOn w:val="Normal"/>
    <w:rsid w:val="00E85775"/>
    <w:pPr>
      <w:numPr>
        <w:numId w:val="6"/>
      </w:numPr>
      <w:spacing w:before="120" w:after="120"/>
    </w:pPr>
    <w:rPr>
      <w:rFonts w:ascii="Times New Roman" w:eastAsia="Times New Roman" w:hAnsi="Times New Roman"/>
      <w:sz w:val="22"/>
      <w:szCs w:val="22"/>
    </w:rPr>
  </w:style>
  <w:style w:type="paragraph" w:styleId="TM2">
    <w:name w:val="toc 2"/>
    <w:basedOn w:val="Normal"/>
    <w:next w:val="Normal"/>
    <w:autoRedefine/>
    <w:uiPriority w:val="39"/>
    <w:rsid w:val="00524AD6"/>
    <w:pPr>
      <w:tabs>
        <w:tab w:val="right" w:leader="dot" w:pos="9968"/>
      </w:tabs>
    </w:pPr>
    <w:rPr>
      <w:rFonts w:asciiTheme="minorHAnsi" w:hAnsiTheme="minorHAnsi" w:cstheme="minorHAnsi"/>
      <w:b/>
      <w:bCs/>
    </w:rPr>
  </w:style>
  <w:style w:type="paragraph" w:styleId="TM3">
    <w:name w:val="toc 3"/>
    <w:basedOn w:val="Normal"/>
    <w:next w:val="Normal"/>
    <w:autoRedefine/>
    <w:uiPriority w:val="39"/>
    <w:rsid w:val="00E85775"/>
    <w:pPr>
      <w:ind w:left="200"/>
    </w:pPr>
    <w:rPr>
      <w:rFonts w:asciiTheme="minorHAnsi" w:hAnsiTheme="minorHAnsi" w:cstheme="minorHAnsi"/>
    </w:rPr>
  </w:style>
  <w:style w:type="paragraph" w:styleId="TM4">
    <w:name w:val="toc 4"/>
    <w:basedOn w:val="Normal"/>
    <w:next w:val="Normal"/>
    <w:autoRedefine/>
    <w:uiPriority w:val="39"/>
    <w:rsid w:val="00E85775"/>
    <w:pPr>
      <w:ind w:left="400"/>
    </w:pPr>
    <w:rPr>
      <w:rFonts w:asciiTheme="minorHAnsi" w:hAnsiTheme="minorHAnsi" w:cstheme="minorHAnsi"/>
    </w:rPr>
  </w:style>
  <w:style w:type="character" w:customStyle="1" w:styleId="NomalCar">
    <w:name w:val="Nomal Car"/>
    <w:locked/>
    <w:rsid w:val="00E85775"/>
    <w:rPr>
      <w:b/>
      <w:bCs/>
      <w:sz w:val="24"/>
      <w:szCs w:val="24"/>
      <w:lang w:val="fr-FR" w:eastAsia="fr-FR"/>
    </w:rPr>
  </w:style>
  <w:style w:type="paragraph" w:styleId="Lgende">
    <w:name w:val="caption"/>
    <w:basedOn w:val="Normal"/>
    <w:next w:val="Normal"/>
    <w:rsid w:val="00E85775"/>
    <w:pPr>
      <w:spacing w:before="120" w:after="120"/>
    </w:pPr>
    <w:rPr>
      <w:rFonts w:ascii="Times New Roman" w:eastAsia="Times New Roman" w:hAnsi="Times New Roman"/>
      <w:b/>
      <w:bCs/>
    </w:rPr>
  </w:style>
  <w:style w:type="character" w:styleId="Marquedecommentaire">
    <w:name w:val="annotation reference"/>
    <w:uiPriority w:val="99"/>
    <w:semiHidden/>
    <w:rsid w:val="00E85775"/>
    <w:rPr>
      <w:sz w:val="16"/>
      <w:szCs w:val="16"/>
    </w:rPr>
  </w:style>
  <w:style w:type="paragraph" w:styleId="Commentaire">
    <w:name w:val="annotation text"/>
    <w:basedOn w:val="Normal"/>
    <w:link w:val="CommentaireCar"/>
    <w:uiPriority w:val="99"/>
    <w:semiHidden/>
    <w:rsid w:val="00E85775"/>
    <w:rPr>
      <w:rFonts w:ascii="Times New Roman" w:eastAsia="Times New Roman" w:hAnsi="Times New Roman"/>
    </w:rPr>
  </w:style>
  <w:style w:type="character" w:customStyle="1" w:styleId="CommentaireCar">
    <w:name w:val="Commentaire Car"/>
    <w:basedOn w:val="Policepardfaut"/>
    <w:link w:val="Commentaire"/>
    <w:uiPriority w:val="99"/>
    <w:semiHidden/>
    <w:rsid w:val="00E85775"/>
    <w:rPr>
      <w:rFonts w:ascii="Times New Roman" w:eastAsia="Times New Roman" w:hAnsi="Times New Roman"/>
    </w:rPr>
  </w:style>
  <w:style w:type="paragraph" w:styleId="Corpsdetexte3">
    <w:name w:val="Body Text 3"/>
    <w:basedOn w:val="Normal"/>
    <w:link w:val="Corpsdetexte3Car"/>
    <w:rsid w:val="00E85775"/>
    <w:rPr>
      <w:rFonts w:ascii="Times New Roman" w:eastAsia="Times New Roman" w:hAnsi="Times New Roman"/>
    </w:rPr>
  </w:style>
  <w:style w:type="character" w:customStyle="1" w:styleId="Corpsdetexte3Car">
    <w:name w:val="Corps de texte 3 Car"/>
    <w:basedOn w:val="Policepardfaut"/>
    <w:link w:val="Corpsdetexte3"/>
    <w:rsid w:val="00E85775"/>
    <w:rPr>
      <w:rFonts w:ascii="Times New Roman" w:eastAsia="Times New Roman" w:hAnsi="Times New Roman"/>
    </w:rPr>
  </w:style>
  <w:style w:type="paragraph" w:customStyle="1" w:styleId="Lettreretrait">
    <w:name w:val="Lettre retrait"/>
    <w:basedOn w:val="Normal"/>
    <w:rsid w:val="00E85775"/>
    <w:pPr>
      <w:ind w:hanging="284"/>
    </w:pPr>
    <w:rPr>
      <w:rFonts w:ascii="Times New Roman" w:eastAsia="Times New Roman" w:hAnsi="Times New Roman"/>
      <w:b/>
      <w:bCs/>
      <w:sz w:val="28"/>
      <w:szCs w:val="28"/>
    </w:rPr>
  </w:style>
  <w:style w:type="paragraph" w:styleId="Notedebasdepage">
    <w:name w:val="footnote text"/>
    <w:basedOn w:val="Normal"/>
    <w:link w:val="NotedebasdepageCar"/>
    <w:uiPriority w:val="99"/>
    <w:semiHidden/>
    <w:rsid w:val="00E85775"/>
    <w:pPr>
      <w:spacing w:before="120" w:after="120"/>
    </w:pPr>
    <w:rPr>
      <w:rFonts w:ascii="Times New Roman" w:eastAsia="Times New Roman" w:hAnsi="Times New Roman"/>
    </w:rPr>
  </w:style>
  <w:style w:type="character" w:customStyle="1" w:styleId="NotedebasdepageCar">
    <w:name w:val="Note de bas de page Car"/>
    <w:basedOn w:val="Policepardfaut"/>
    <w:link w:val="Notedebasdepage"/>
    <w:uiPriority w:val="99"/>
    <w:semiHidden/>
    <w:rsid w:val="00E85775"/>
    <w:rPr>
      <w:rFonts w:ascii="Times New Roman" w:eastAsia="Times New Roman" w:hAnsi="Times New Roman"/>
    </w:rPr>
  </w:style>
  <w:style w:type="paragraph" w:customStyle="1" w:styleId="Nomal">
    <w:name w:val="Nomal"/>
    <w:basedOn w:val="Normal"/>
    <w:rsid w:val="00E85775"/>
    <w:pPr>
      <w:tabs>
        <w:tab w:val="left" w:pos="12474"/>
      </w:tabs>
      <w:spacing w:before="120" w:after="120"/>
      <w:ind w:left="1760"/>
      <w:jc w:val="center"/>
    </w:pPr>
    <w:rPr>
      <w:rFonts w:ascii="Times New Roman" w:eastAsia="Times New Roman" w:hAnsi="Times New Roman"/>
      <w:b/>
      <w:bCs/>
      <w:szCs w:val="24"/>
    </w:rPr>
  </w:style>
  <w:style w:type="character" w:customStyle="1" w:styleId="Titre2CarCar">
    <w:name w:val="Titre 2 Car Car"/>
    <w:locked/>
    <w:rsid w:val="00E85775"/>
    <w:rPr>
      <w:rFonts w:ascii="Arial" w:hAnsi="Arial" w:cs="Arial"/>
      <w:b/>
      <w:bCs/>
      <w:caps/>
      <w:color w:val="FF00FF"/>
      <w:sz w:val="32"/>
    </w:rPr>
  </w:style>
  <w:style w:type="character" w:customStyle="1" w:styleId="Titre3CarCar">
    <w:name w:val="Titre 3 Car Car"/>
    <w:locked/>
    <w:rsid w:val="00E85775"/>
    <w:rPr>
      <w:rFonts w:ascii="Arial" w:hAnsi="Arial" w:cs="Arial"/>
      <w:b/>
      <w:bCs/>
      <w:caps/>
      <w:color w:val="0000FF"/>
      <w:szCs w:val="28"/>
      <w:u w:val="single"/>
    </w:rPr>
  </w:style>
  <w:style w:type="character" w:customStyle="1" w:styleId="Titre5CarCar">
    <w:name w:val="Titre 5 Car Car"/>
    <w:locked/>
    <w:rsid w:val="00E85775"/>
    <w:rPr>
      <w:rFonts w:ascii="Arial" w:hAnsi="Arial" w:cs="Arial"/>
      <w:b/>
      <w:bCs/>
      <w:i/>
      <w:iCs/>
      <w:lang w:val="fr-FR" w:eastAsia="fr-FR" w:bidi="ar-SA"/>
    </w:rPr>
  </w:style>
  <w:style w:type="paragraph" w:customStyle="1" w:styleId="TITRECENTRE">
    <w:name w:val="TITRE CENTRE"/>
    <w:basedOn w:val="Normal"/>
    <w:rsid w:val="00E85775"/>
    <w:pPr>
      <w:spacing w:before="120" w:after="120"/>
      <w:jc w:val="center"/>
    </w:pPr>
    <w:rPr>
      <w:rFonts w:ascii="Times New Roman" w:eastAsia="Times New Roman" w:hAnsi="Times New Roman"/>
      <w:b/>
      <w:bCs/>
      <w:sz w:val="26"/>
      <w:szCs w:val="26"/>
    </w:rPr>
  </w:style>
  <w:style w:type="paragraph" w:customStyle="1" w:styleId="numero">
    <w:name w:val="numero"/>
    <w:basedOn w:val="Titre1"/>
    <w:rsid w:val="00E85775"/>
    <w:pPr>
      <w:numPr>
        <w:numId w:val="4"/>
      </w:numPr>
      <w:tabs>
        <w:tab w:val="left" w:pos="3402"/>
        <w:tab w:val="right" w:pos="7371"/>
      </w:tabs>
      <w:spacing w:before="60" w:after="0"/>
      <w:ind w:left="3345"/>
    </w:pPr>
    <w:rPr>
      <w:rFonts w:ascii="Arial" w:hAnsi="Arial" w:cs="Arial"/>
      <w:i/>
      <w:iCs/>
      <w:caps w:val="0"/>
      <w:kern w:val="0"/>
      <w:sz w:val="22"/>
      <w:szCs w:val="22"/>
      <w:lang w:val="fr-FR" w:eastAsia="fr-FR"/>
    </w:rPr>
  </w:style>
  <w:style w:type="paragraph" w:customStyle="1" w:styleId="StyleAvant0ptAprs0pt">
    <w:name w:val="Style Avant : 0 pt Après : 0 pt"/>
    <w:basedOn w:val="Normal"/>
    <w:semiHidden/>
    <w:rsid w:val="00E85775"/>
    <w:pPr>
      <w:ind w:left="284"/>
    </w:pPr>
    <w:rPr>
      <w:rFonts w:ascii="Times New Roman" w:eastAsia="Times New Roman" w:hAnsi="Times New Roman"/>
      <w:sz w:val="22"/>
      <w:szCs w:val="22"/>
    </w:rPr>
  </w:style>
  <w:style w:type="paragraph" w:customStyle="1" w:styleId="ParagrapheModle">
    <w:name w:val="Paragraphe Modèle"/>
    <w:basedOn w:val="Normal"/>
    <w:rsid w:val="00E85775"/>
    <w:pPr>
      <w:spacing w:before="240"/>
    </w:pPr>
    <w:rPr>
      <w:rFonts w:ascii="Times New Roman" w:eastAsia="Times New Roman" w:hAnsi="Times New Roman"/>
      <w:sz w:val="22"/>
      <w:szCs w:val="22"/>
    </w:rPr>
  </w:style>
  <w:style w:type="paragraph" w:customStyle="1" w:styleId="Typededocument">
    <w:name w:val="Type de document"/>
    <w:basedOn w:val="ParagrapheModle"/>
    <w:next w:val="ParagrapheModle"/>
    <w:semiHidden/>
    <w:rsid w:val="00E85775"/>
    <w:pPr>
      <w:jc w:val="center"/>
    </w:pPr>
    <w:rPr>
      <w:b/>
      <w:bCs/>
      <w:caps/>
      <w:spacing w:val="20"/>
      <w:sz w:val="24"/>
      <w:szCs w:val="24"/>
    </w:rPr>
  </w:style>
  <w:style w:type="paragraph" w:customStyle="1" w:styleId="StyleAvant0ptAprs3pt">
    <w:name w:val="Style Avant : 0 pt Après : 3 pt"/>
    <w:basedOn w:val="Normal"/>
    <w:rsid w:val="00E85775"/>
    <w:pPr>
      <w:spacing w:after="60"/>
      <w:ind w:left="397"/>
    </w:pPr>
    <w:rPr>
      <w:rFonts w:ascii="Times New Roman" w:eastAsia="Times New Roman" w:hAnsi="Times New Roman"/>
      <w:sz w:val="22"/>
      <w:szCs w:val="22"/>
    </w:rPr>
  </w:style>
  <w:style w:type="paragraph" w:customStyle="1" w:styleId="Normalgras">
    <w:name w:val="Normal + gras"/>
    <w:basedOn w:val="Titre3"/>
    <w:rsid w:val="00E85775"/>
    <w:pPr>
      <w:keepNext w:val="0"/>
      <w:keepLines/>
      <w:numPr>
        <w:ilvl w:val="0"/>
        <w:numId w:val="0"/>
      </w:numPr>
      <w:spacing w:line="240" w:lineRule="auto"/>
      <w:ind w:right="0"/>
    </w:pPr>
    <w:rPr>
      <w:b/>
      <w:bCs/>
      <w:color w:val="auto"/>
      <w:lang w:val="fr-FR" w:eastAsia="fr-FR"/>
    </w:rPr>
  </w:style>
  <w:style w:type="paragraph" w:customStyle="1" w:styleId="StyleAvant0pt">
    <w:name w:val="Style Avant : 0 pt"/>
    <w:basedOn w:val="Normal"/>
    <w:rsid w:val="00E85775"/>
    <w:pPr>
      <w:spacing w:after="120"/>
      <w:ind w:left="284"/>
    </w:pPr>
    <w:rPr>
      <w:rFonts w:ascii="Times New Roman" w:eastAsia="Times New Roman" w:hAnsi="Times New Roman"/>
      <w:sz w:val="22"/>
      <w:szCs w:val="22"/>
    </w:rPr>
  </w:style>
  <w:style w:type="paragraph" w:styleId="Textedebulles">
    <w:name w:val="Balloon Text"/>
    <w:basedOn w:val="Normal"/>
    <w:link w:val="TextedebullesCar"/>
    <w:semiHidden/>
    <w:rsid w:val="00E85775"/>
    <w:pPr>
      <w:spacing w:before="120" w:after="120"/>
    </w:pPr>
    <w:rPr>
      <w:rFonts w:ascii="Tahoma" w:eastAsia="Times New Roman" w:hAnsi="Tahoma" w:cs="Tahoma"/>
      <w:sz w:val="16"/>
      <w:szCs w:val="16"/>
    </w:rPr>
  </w:style>
  <w:style w:type="character" w:customStyle="1" w:styleId="TextedebullesCar">
    <w:name w:val="Texte de bulles Car"/>
    <w:basedOn w:val="Policepardfaut"/>
    <w:link w:val="Textedebulles"/>
    <w:semiHidden/>
    <w:rsid w:val="00E85775"/>
    <w:rPr>
      <w:rFonts w:ascii="Tahoma" w:eastAsia="Times New Roman" w:hAnsi="Tahoma" w:cs="Tahoma"/>
      <w:sz w:val="16"/>
      <w:szCs w:val="16"/>
    </w:rPr>
  </w:style>
  <w:style w:type="paragraph" w:customStyle="1" w:styleId="Texte2">
    <w:name w:val="Texte2"/>
    <w:rsid w:val="00E85775"/>
    <w:pPr>
      <w:ind w:left="1134"/>
    </w:pPr>
    <w:rPr>
      <w:rFonts w:ascii="Times New Roman" w:eastAsia="Times New Roman" w:hAnsi="Times New Roman"/>
      <w:sz w:val="24"/>
      <w:szCs w:val="24"/>
    </w:rPr>
  </w:style>
  <w:style w:type="paragraph" w:customStyle="1" w:styleId="StyleRetraitAutomatiqueAvant0ptAprs0pt">
    <w:name w:val="Style Retrait + Automatique Avant : 0 pt Après : 0 pt"/>
    <w:basedOn w:val="Normal"/>
    <w:rsid w:val="00E85775"/>
    <w:pPr>
      <w:ind w:left="283" w:hanging="567"/>
    </w:pPr>
    <w:rPr>
      <w:rFonts w:eastAsia="Times New Roman" w:cs="Arial"/>
      <w:b/>
      <w:bCs/>
      <w:sz w:val="28"/>
      <w:szCs w:val="28"/>
    </w:rPr>
  </w:style>
  <w:style w:type="paragraph" w:customStyle="1" w:styleId="commentairepuce">
    <w:name w:val="commentaire puce"/>
    <w:basedOn w:val="Normal"/>
    <w:rsid w:val="00E85775"/>
    <w:pPr>
      <w:spacing w:before="120" w:after="120"/>
      <w:ind w:left="567" w:hanging="1134"/>
    </w:pPr>
    <w:rPr>
      <w:rFonts w:ascii="Times New Roman" w:eastAsia="Times New Roman" w:hAnsi="Times New Roman"/>
      <w:i/>
      <w:iCs/>
      <w:sz w:val="22"/>
      <w:szCs w:val="22"/>
    </w:rPr>
  </w:style>
  <w:style w:type="paragraph" w:customStyle="1" w:styleId="StyleTitre1Gauche">
    <w:name w:val="Style Titre 1 + Gauche"/>
    <w:basedOn w:val="Titre1"/>
    <w:rsid w:val="00E85775"/>
    <w:pPr>
      <w:keepNext w:val="0"/>
      <w:numPr>
        <w:numId w:val="0"/>
      </w:numPr>
      <w:tabs>
        <w:tab w:val="num" w:pos="360"/>
        <w:tab w:val="left" w:pos="3402"/>
      </w:tabs>
      <w:ind w:left="1134" w:hanging="360"/>
    </w:pPr>
    <w:rPr>
      <w:rFonts w:ascii="Arial" w:hAnsi="Arial" w:cs="Arial"/>
      <w:caps w:val="0"/>
      <w:kern w:val="0"/>
      <w:sz w:val="36"/>
      <w:szCs w:val="36"/>
      <w:u w:val="single"/>
      <w:lang w:val="fr-FR" w:eastAsia="fr-FR"/>
    </w:rPr>
  </w:style>
  <w:style w:type="paragraph" w:customStyle="1" w:styleId="Rub3">
    <w:name w:val="Rub3"/>
    <w:basedOn w:val="Normal"/>
    <w:next w:val="Normal"/>
    <w:rsid w:val="00E85775"/>
    <w:pPr>
      <w:tabs>
        <w:tab w:val="left" w:pos="709"/>
      </w:tabs>
      <w:suppressAutoHyphens/>
    </w:pPr>
    <w:rPr>
      <w:rFonts w:ascii="Times New Roman" w:eastAsia="Times New Roman" w:hAnsi="Times New Roman"/>
      <w:b/>
      <w:i/>
      <w:lang w:eastAsia="ar-SA"/>
    </w:rPr>
  </w:style>
  <w:style w:type="paragraph" w:styleId="NormalWeb">
    <w:name w:val="Normal (Web)"/>
    <w:basedOn w:val="Normal"/>
    <w:rsid w:val="00E85775"/>
    <w:pPr>
      <w:spacing w:before="100" w:after="119"/>
    </w:pPr>
    <w:rPr>
      <w:rFonts w:ascii="Arial Unicode MS" w:eastAsia="Arial Unicode MS" w:hAnsi="Arial Unicode MS" w:cs="Arial Unicode MS"/>
      <w:szCs w:val="24"/>
      <w:lang w:eastAsia="ar-SA"/>
    </w:rPr>
  </w:style>
  <w:style w:type="paragraph" w:customStyle="1" w:styleId="Titre1Domi">
    <w:name w:val="Titre 1 Domi"/>
    <w:basedOn w:val="Titre1"/>
    <w:next w:val="Normal"/>
    <w:autoRedefine/>
    <w:rsid w:val="00E85775"/>
    <w:pPr>
      <w:numPr>
        <w:numId w:val="0"/>
      </w:numPr>
      <w:shd w:val="clear" w:color="auto" w:fill="FFFFFF"/>
      <w:suppressAutoHyphens/>
      <w:spacing w:before="0"/>
    </w:pPr>
    <w:rPr>
      <w:rFonts w:ascii="Arial" w:hAnsi="Arial" w:cs="Arial"/>
      <w:color w:val="000000"/>
      <w:sz w:val="28"/>
      <w:u w:val="single"/>
      <w:lang w:val="fr-FR" w:eastAsia="fr-FR"/>
    </w:rPr>
  </w:style>
  <w:style w:type="paragraph" w:customStyle="1" w:styleId="Titre3Domi">
    <w:name w:val="Titre 3 Domi"/>
    <w:basedOn w:val="Titre3"/>
    <w:autoRedefine/>
    <w:rsid w:val="00E85775"/>
    <w:pPr>
      <w:keepNext w:val="0"/>
      <w:framePr w:hSpace="141" w:wrap="around" w:vAnchor="text" w:hAnchor="margin" w:y="107"/>
      <w:numPr>
        <w:ilvl w:val="0"/>
        <w:numId w:val="0"/>
      </w:numPr>
      <w:tabs>
        <w:tab w:val="left" w:pos="2127"/>
      </w:tabs>
      <w:suppressAutoHyphens/>
      <w:spacing w:before="0" w:after="120" w:line="240" w:lineRule="auto"/>
      <w:ind w:right="0"/>
      <w:jc w:val="center"/>
      <w:outlineLvl w:val="9"/>
    </w:pPr>
    <w:rPr>
      <w:rFonts w:eastAsia="Arial Unicode MS"/>
      <w:b/>
      <w:bCs/>
      <w:color w:val="auto"/>
      <w:sz w:val="24"/>
      <w:szCs w:val="24"/>
      <w:lang w:val="fr-FR" w:eastAsia="fr-FR"/>
    </w:rPr>
  </w:style>
  <w:style w:type="paragraph" w:styleId="Date">
    <w:name w:val="Date"/>
    <w:basedOn w:val="Corpsdetexte"/>
    <w:link w:val="DateCar"/>
    <w:rsid w:val="00E85775"/>
    <w:pPr>
      <w:spacing w:before="120" w:after="120" w:line="240" w:lineRule="auto"/>
      <w:ind w:right="0"/>
    </w:pPr>
    <w:rPr>
      <w:b w:val="0"/>
      <w:bCs w:val="0"/>
      <w:sz w:val="24"/>
      <w:lang w:val="fr-FR" w:eastAsia="fr-FR"/>
    </w:rPr>
  </w:style>
  <w:style w:type="character" w:customStyle="1" w:styleId="DateCar">
    <w:name w:val="Date Car"/>
    <w:basedOn w:val="Policepardfaut"/>
    <w:link w:val="Date"/>
    <w:rsid w:val="00E85775"/>
    <w:rPr>
      <w:rFonts w:ascii="Times New Roman" w:eastAsia="Times New Roman" w:hAnsi="Times New Roman"/>
      <w:sz w:val="24"/>
    </w:rPr>
  </w:style>
  <w:style w:type="character" w:styleId="Appelnotedebasdep">
    <w:name w:val="footnote reference"/>
    <w:uiPriority w:val="99"/>
    <w:semiHidden/>
    <w:rsid w:val="00E85775"/>
    <w:rPr>
      <w:vertAlign w:val="superscript"/>
    </w:rPr>
  </w:style>
  <w:style w:type="paragraph" w:styleId="Listepuces2">
    <w:name w:val="List Bullet 2"/>
    <w:basedOn w:val="Listepuces"/>
    <w:autoRedefine/>
    <w:rsid w:val="00E85775"/>
    <w:pPr>
      <w:keepLines w:val="0"/>
      <w:numPr>
        <w:numId w:val="0"/>
      </w:numPr>
      <w:tabs>
        <w:tab w:val="num" w:pos="360"/>
      </w:tabs>
      <w:spacing w:before="60" w:after="60"/>
      <w:ind w:left="993" w:hanging="283"/>
    </w:pPr>
    <w:rPr>
      <w:rFonts w:ascii="Times New Roman" w:hAnsi="Times New Roman"/>
      <w:sz w:val="24"/>
      <w:szCs w:val="24"/>
    </w:rPr>
  </w:style>
  <w:style w:type="paragraph" w:customStyle="1" w:styleId="western">
    <w:name w:val="western"/>
    <w:basedOn w:val="Normal"/>
    <w:rsid w:val="00E85775"/>
    <w:pPr>
      <w:spacing w:before="100"/>
    </w:pPr>
    <w:rPr>
      <w:rFonts w:eastAsia="Arial Unicode MS" w:cs="Arial"/>
      <w:b/>
      <w:bCs/>
      <w:szCs w:val="24"/>
      <w:lang w:eastAsia="ar-SA"/>
    </w:rPr>
  </w:style>
  <w:style w:type="paragraph" w:styleId="TM5">
    <w:name w:val="toc 5"/>
    <w:basedOn w:val="Normal"/>
    <w:next w:val="Normal"/>
    <w:autoRedefine/>
    <w:uiPriority w:val="39"/>
    <w:rsid w:val="00E85775"/>
    <w:pPr>
      <w:ind w:left="600"/>
    </w:pPr>
    <w:rPr>
      <w:rFonts w:asciiTheme="minorHAnsi" w:hAnsiTheme="minorHAnsi" w:cstheme="minorHAnsi"/>
    </w:rPr>
  </w:style>
  <w:style w:type="paragraph" w:styleId="TM6">
    <w:name w:val="toc 6"/>
    <w:basedOn w:val="Normal"/>
    <w:next w:val="Normal"/>
    <w:autoRedefine/>
    <w:uiPriority w:val="39"/>
    <w:rsid w:val="00E85775"/>
    <w:pPr>
      <w:ind w:left="800"/>
    </w:pPr>
    <w:rPr>
      <w:rFonts w:asciiTheme="minorHAnsi" w:hAnsiTheme="minorHAnsi" w:cstheme="minorHAnsi"/>
    </w:rPr>
  </w:style>
  <w:style w:type="paragraph" w:styleId="TM7">
    <w:name w:val="toc 7"/>
    <w:basedOn w:val="Normal"/>
    <w:next w:val="Normal"/>
    <w:autoRedefine/>
    <w:uiPriority w:val="39"/>
    <w:rsid w:val="00E85775"/>
    <w:pPr>
      <w:ind w:left="1000"/>
    </w:pPr>
    <w:rPr>
      <w:rFonts w:asciiTheme="minorHAnsi" w:hAnsiTheme="minorHAnsi" w:cstheme="minorHAnsi"/>
    </w:rPr>
  </w:style>
  <w:style w:type="paragraph" w:styleId="TM8">
    <w:name w:val="toc 8"/>
    <w:basedOn w:val="Normal"/>
    <w:next w:val="Normal"/>
    <w:autoRedefine/>
    <w:uiPriority w:val="39"/>
    <w:rsid w:val="00E85775"/>
    <w:pPr>
      <w:ind w:left="1200"/>
    </w:pPr>
    <w:rPr>
      <w:rFonts w:asciiTheme="minorHAnsi" w:hAnsiTheme="minorHAnsi" w:cstheme="minorHAnsi"/>
    </w:rPr>
  </w:style>
  <w:style w:type="paragraph" w:styleId="TM9">
    <w:name w:val="toc 9"/>
    <w:basedOn w:val="Normal"/>
    <w:next w:val="Normal"/>
    <w:autoRedefine/>
    <w:uiPriority w:val="39"/>
    <w:rsid w:val="00E85775"/>
    <w:pPr>
      <w:ind w:left="1400"/>
    </w:pPr>
    <w:rPr>
      <w:rFonts w:asciiTheme="minorHAnsi" w:hAnsiTheme="minorHAnsi" w:cstheme="minorHAnsi"/>
    </w:rPr>
  </w:style>
  <w:style w:type="paragraph" w:customStyle="1" w:styleId="Tiret1">
    <w:name w:val="Tiret 1"/>
    <w:basedOn w:val="Corpsdetexte"/>
    <w:rsid w:val="00E85775"/>
    <w:pPr>
      <w:numPr>
        <w:numId w:val="7"/>
      </w:numPr>
      <w:spacing w:before="60" w:after="60" w:line="240" w:lineRule="auto"/>
      <w:ind w:right="0"/>
      <w:jc w:val="both"/>
    </w:pPr>
    <w:rPr>
      <w:b w:val="0"/>
      <w:bCs w:val="0"/>
      <w:sz w:val="24"/>
      <w:lang w:val="fr-FR" w:eastAsia="fr-FR"/>
    </w:rPr>
  </w:style>
  <w:style w:type="table" w:styleId="Grilledutableau">
    <w:name w:val="Table Grid"/>
    <w:basedOn w:val="TableauNormal"/>
    <w:uiPriority w:val="59"/>
    <w:rsid w:val="00E857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aliases w:val="Titre 1 a)"/>
    <w:basedOn w:val="Normal"/>
    <w:next w:val="Normal"/>
    <w:link w:val="TitreCar"/>
    <w:qFormat/>
    <w:rsid w:val="00096ED4"/>
    <w:rPr>
      <w:rFonts w:eastAsia="Times New Roman" w:cs="Arial"/>
      <w:b/>
      <w:bCs/>
      <w:kern w:val="28"/>
      <w:sz w:val="22"/>
      <w:szCs w:val="24"/>
    </w:rPr>
  </w:style>
  <w:style w:type="character" w:customStyle="1" w:styleId="TitreCar">
    <w:name w:val="Titre Car"/>
    <w:aliases w:val="Titre 1 a) Car"/>
    <w:basedOn w:val="Policepardfaut"/>
    <w:link w:val="Titre"/>
    <w:rsid w:val="00096ED4"/>
    <w:rPr>
      <w:rFonts w:ascii="Arial" w:eastAsia="Times New Roman" w:hAnsi="Arial" w:cs="Arial"/>
      <w:b/>
      <w:bCs/>
      <w:kern w:val="28"/>
      <w:sz w:val="22"/>
      <w:szCs w:val="24"/>
    </w:rPr>
  </w:style>
  <w:style w:type="paragraph" w:styleId="En-ttedetabledesmatires">
    <w:name w:val="TOC Heading"/>
    <w:basedOn w:val="Titre1"/>
    <w:next w:val="Normal"/>
    <w:uiPriority w:val="39"/>
    <w:unhideWhenUsed/>
    <w:qFormat/>
    <w:rsid w:val="00E85775"/>
    <w:pPr>
      <w:keepLines/>
      <w:numPr>
        <w:numId w:val="0"/>
      </w:numPr>
      <w:spacing w:before="480" w:after="0" w:line="276" w:lineRule="auto"/>
      <w:outlineLvl w:val="9"/>
    </w:pPr>
    <w:rPr>
      <w:rFonts w:ascii="Cambria" w:hAnsi="Cambria"/>
      <w:caps w:val="0"/>
      <w:color w:val="365F91"/>
      <w:kern w:val="0"/>
      <w:sz w:val="28"/>
      <w:szCs w:val="28"/>
      <w:lang w:val="fr-FR" w:eastAsia="fr-FR"/>
    </w:rPr>
  </w:style>
  <w:style w:type="paragraph" w:styleId="Sous-titre">
    <w:name w:val="Subtitle"/>
    <w:basedOn w:val="Normal"/>
    <w:next w:val="Normal"/>
    <w:link w:val="Sous-titreCar"/>
    <w:rsid w:val="00E85775"/>
    <w:pPr>
      <w:numPr>
        <w:numId w:val="8"/>
      </w:numPr>
      <w:spacing w:before="120"/>
      <w:outlineLvl w:val="1"/>
    </w:pPr>
    <w:rPr>
      <w:rFonts w:ascii="Times New Roman" w:eastAsia="Times New Roman" w:hAnsi="Times New Roman"/>
      <w:szCs w:val="24"/>
      <w:u w:val="single"/>
    </w:rPr>
  </w:style>
  <w:style w:type="character" w:customStyle="1" w:styleId="Sous-titreCar">
    <w:name w:val="Sous-titre Car"/>
    <w:basedOn w:val="Policepardfaut"/>
    <w:link w:val="Sous-titre"/>
    <w:rsid w:val="00E85775"/>
    <w:rPr>
      <w:rFonts w:ascii="Times New Roman" w:eastAsia="Times New Roman" w:hAnsi="Times New Roman"/>
      <w:szCs w:val="24"/>
      <w:u w:val="single"/>
    </w:rPr>
  </w:style>
  <w:style w:type="paragraph" w:styleId="Objetducommentaire">
    <w:name w:val="annotation subject"/>
    <w:basedOn w:val="Commentaire"/>
    <w:next w:val="Commentaire"/>
    <w:link w:val="ObjetducommentaireCar"/>
    <w:rsid w:val="00E85775"/>
    <w:rPr>
      <w:b/>
      <w:bCs/>
    </w:rPr>
  </w:style>
  <w:style w:type="character" w:customStyle="1" w:styleId="ObjetducommentaireCar">
    <w:name w:val="Objet du commentaire Car"/>
    <w:basedOn w:val="CommentaireCar"/>
    <w:link w:val="Objetducommentaire"/>
    <w:rsid w:val="00E85775"/>
    <w:rPr>
      <w:rFonts w:ascii="Times New Roman" w:eastAsia="Times New Roman" w:hAnsi="Times New Roman"/>
      <w:b/>
      <w:bCs/>
    </w:rPr>
  </w:style>
  <w:style w:type="paragraph" w:styleId="Paragraphedeliste">
    <w:name w:val="List Paragraph"/>
    <w:aliases w:val="Puces,01_List Paragraph,STYLE_001,Puces 1,liste,Nota bas de page,List Paragraph (numbered (a)),Lapis Bulleted List,Bullets,References,Liste 1,List Paragraph nowy,Numbered List Paragraph,Dot pt,F5 List Paragraph,EC,List_Paragraph"/>
    <w:basedOn w:val="Normal"/>
    <w:link w:val="ParagraphedelisteCar"/>
    <w:uiPriority w:val="34"/>
    <w:qFormat/>
    <w:rsid w:val="00E85775"/>
    <w:pPr>
      <w:spacing w:before="60" w:line="312" w:lineRule="auto"/>
      <w:ind w:left="720"/>
      <w:contextualSpacing/>
    </w:pPr>
    <w:rPr>
      <w:rFonts w:eastAsia="Times New Roman"/>
      <w:lang w:eastAsia="en-US"/>
    </w:rPr>
  </w:style>
  <w:style w:type="character" w:styleId="lev">
    <w:name w:val="Strong"/>
    <w:uiPriority w:val="22"/>
    <w:qFormat/>
    <w:rsid w:val="00E85775"/>
    <w:rPr>
      <w:b/>
      <w:bCs/>
    </w:rPr>
  </w:style>
  <w:style w:type="paragraph" w:customStyle="1" w:styleId="Default">
    <w:name w:val="Default"/>
    <w:rsid w:val="009B1874"/>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9B1874"/>
    <w:pPr>
      <w:spacing w:line="241" w:lineRule="atLeast"/>
    </w:pPr>
    <w:rPr>
      <w:color w:val="auto"/>
    </w:rPr>
  </w:style>
  <w:style w:type="paragraph" w:customStyle="1" w:styleId="Pa5">
    <w:name w:val="Pa5"/>
    <w:basedOn w:val="Default"/>
    <w:next w:val="Default"/>
    <w:uiPriority w:val="99"/>
    <w:rsid w:val="009B1874"/>
    <w:pPr>
      <w:spacing w:line="241" w:lineRule="atLeast"/>
    </w:pPr>
    <w:rPr>
      <w:color w:val="auto"/>
    </w:rPr>
  </w:style>
  <w:style w:type="character" w:customStyle="1" w:styleId="A0">
    <w:name w:val="A0"/>
    <w:uiPriority w:val="99"/>
    <w:rsid w:val="009B1874"/>
    <w:rPr>
      <w:color w:val="000000"/>
      <w:sz w:val="18"/>
      <w:szCs w:val="18"/>
    </w:rPr>
  </w:style>
  <w:style w:type="paragraph" w:customStyle="1" w:styleId="Pa0">
    <w:name w:val="Pa0"/>
    <w:basedOn w:val="Default"/>
    <w:next w:val="Default"/>
    <w:uiPriority w:val="99"/>
    <w:rsid w:val="009B1874"/>
    <w:pPr>
      <w:spacing w:line="241" w:lineRule="atLeast"/>
    </w:pPr>
    <w:rPr>
      <w:color w:val="auto"/>
    </w:rPr>
  </w:style>
  <w:style w:type="character" w:customStyle="1" w:styleId="A1">
    <w:name w:val="A1"/>
    <w:uiPriority w:val="99"/>
    <w:rsid w:val="009B1874"/>
    <w:rPr>
      <w:b/>
      <w:bCs/>
      <w:color w:val="000000"/>
      <w:sz w:val="12"/>
      <w:szCs w:val="12"/>
    </w:rPr>
  </w:style>
  <w:style w:type="paragraph" w:customStyle="1" w:styleId="Pa1">
    <w:name w:val="Pa1"/>
    <w:basedOn w:val="Default"/>
    <w:next w:val="Default"/>
    <w:uiPriority w:val="99"/>
    <w:rsid w:val="009B1874"/>
    <w:pPr>
      <w:spacing w:line="241" w:lineRule="atLeast"/>
    </w:pPr>
    <w:rPr>
      <w:color w:val="auto"/>
    </w:rPr>
  </w:style>
  <w:style w:type="paragraph" w:customStyle="1" w:styleId="Pa2">
    <w:name w:val="Pa2"/>
    <w:basedOn w:val="Default"/>
    <w:next w:val="Default"/>
    <w:uiPriority w:val="99"/>
    <w:rsid w:val="009B1874"/>
    <w:pPr>
      <w:spacing w:line="241" w:lineRule="atLeast"/>
    </w:pPr>
    <w:rPr>
      <w:color w:val="auto"/>
    </w:rPr>
  </w:style>
  <w:style w:type="character" w:customStyle="1" w:styleId="A2">
    <w:name w:val="A2"/>
    <w:uiPriority w:val="99"/>
    <w:rsid w:val="009B1874"/>
    <w:rPr>
      <w:color w:val="000000"/>
      <w:sz w:val="18"/>
      <w:szCs w:val="18"/>
    </w:rPr>
  </w:style>
  <w:style w:type="character" w:customStyle="1" w:styleId="A4">
    <w:name w:val="A4"/>
    <w:uiPriority w:val="99"/>
    <w:rsid w:val="009B1874"/>
    <w:rPr>
      <w:color w:val="000000"/>
      <w:sz w:val="12"/>
      <w:szCs w:val="12"/>
    </w:rPr>
  </w:style>
  <w:style w:type="character" w:customStyle="1" w:styleId="A6">
    <w:name w:val="A6"/>
    <w:uiPriority w:val="99"/>
    <w:rsid w:val="009B1874"/>
    <w:rPr>
      <w:b/>
      <w:bCs/>
      <w:color w:val="000000"/>
      <w:sz w:val="18"/>
      <w:szCs w:val="18"/>
      <w:u w:val="single"/>
    </w:rPr>
  </w:style>
  <w:style w:type="paragraph" w:customStyle="1" w:styleId="Pa3">
    <w:name w:val="Pa3"/>
    <w:basedOn w:val="Default"/>
    <w:next w:val="Default"/>
    <w:uiPriority w:val="99"/>
    <w:rsid w:val="009B1874"/>
    <w:pPr>
      <w:spacing w:line="241" w:lineRule="atLeast"/>
    </w:pPr>
    <w:rPr>
      <w:color w:val="auto"/>
    </w:rPr>
  </w:style>
  <w:style w:type="character" w:customStyle="1" w:styleId="A5">
    <w:name w:val="A5"/>
    <w:uiPriority w:val="99"/>
    <w:rsid w:val="009B1874"/>
    <w:rPr>
      <w:b/>
      <w:bCs/>
      <w:color w:val="000000"/>
      <w:sz w:val="16"/>
      <w:szCs w:val="16"/>
    </w:rPr>
  </w:style>
  <w:style w:type="paragraph" w:customStyle="1" w:styleId="Pa8">
    <w:name w:val="Pa8"/>
    <w:basedOn w:val="Default"/>
    <w:next w:val="Default"/>
    <w:uiPriority w:val="99"/>
    <w:rsid w:val="009B1874"/>
    <w:pPr>
      <w:spacing w:line="241" w:lineRule="atLeast"/>
    </w:pPr>
    <w:rPr>
      <w:color w:val="auto"/>
    </w:rPr>
  </w:style>
  <w:style w:type="character" w:customStyle="1" w:styleId="A12">
    <w:name w:val="A12"/>
    <w:uiPriority w:val="99"/>
    <w:rsid w:val="009B1874"/>
    <w:rPr>
      <w:i/>
      <w:iCs/>
      <w:color w:val="000000"/>
      <w:sz w:val="15"/>
      <w:szCs w:val="15"/>
      <w:u w:val="single"/>
    </w:rPr>
  </w:style>
  <w:style w:type="character" w:customStyle="1" w:styleId="A13">
    <w:name w:val="A13"/>
    <w:uiPriority w:val="99"/>
    <w:rsid w:val="009B1874"/>
    <w:rPr>
      <w:color w:val="000000"/>
      <w:sz w:val="15"/>
      <w:szCs w:val="15"/>
    </w:rPr>
  </w:style>
  <w:style w:type="paragraph" w:customStyle="1" w:styleId="Pa9">
    <w:name w:val="Pa9"/>
    <w:basedOn w:val="Default"/>
    <w:next w:val="Default"/>
    <w:uiPriority w:val="99"/>
    <w:rsid w:val="009B1874"/>
    <w:pPr>
      <w:spacing w:line="241" w:lineRule="atLeast"/>
    </w:pPr>
    <w:rPr>
      <w:color w:val="auto"/>
    </w:rPr>
  </w:style>
  <w:style w:type="character" w:styleId="Emphaseintense">
    <w:name w:val="Intense Emphasis"/>
    <w:basedOn w:val="Policepardfaut"/>
    <w:uiPriority w:val="21"/>
    <w:qFormat/>
    <w:rsid w:val="003F04FC"/>
    <w:rPr>
      <w:i/>
      <w:iCs/>
      <w:color w:val="4472C4" w:themeColor="accent1"/>
    </w:rPr>
  </w:style>
  <w:style w:type="character" w:styleId="Accentuation">
    <w:name w:val="Emphasis"/>
    <w:basedOn w:val="Policepardfaut"/>
    <w:uiPriority w:val="20"/>
    <w:qFormat/>
    <w:rsid w:val="008E3EB8"/>
    <w:rPr>
      <w:i/>
      <w:iCs/>
    </w:rPr>
  </w:style>
  <w:style w:type="paragraph" w:customStyle="1" w:styleId="CharChar1">
    <w:name w:val="Char Char1"/>
    <w:basedOn w:val="Normal"/>
    <w:rsid w:val="00F324F8"/>
    <w:pPr>
      <w:spacing w:after="160" w:line="240" w:lineRule="exact"/>
      <w:jc w:val="left"/>
    </w:pPr>
    <w:rPr>
      <w:rFonts w:ascii="Tahoma" w:eastAsia="Times New Roman" w:hAnsi="Tahoma"/>
      <w:sz w:val="24"/>
      <w:szCs w:val="24"/>
      <w:lang w:val="en-US" w:eastAsia="en-US"/>
    </w:rPr>
  </w:style>
  <w:style w:type="character" w:styleId="Emphaseple">
    <w:name w:val="Subtle Emphasis"/>
    <w:basedOn w:val="Policepardfaut"/>
    <w:uiPriority w:val="19"/>
    <w:qFormat/>
    <w:rsid w:val="00D269F9"/>
    <w:rPr>
      <w:i/>
      <w:iCs/>
      <w:color w:val="404040" w:themeColor="text1" w:themeTint="BF"/>
    </w:rPr>
  </w:style>
  <w:style w:type="table" w:customStyle="1" w:styleId="Grilledutableau1">
    <w:name w:val="Grille du tableau1"/>
    <w:basedOn w:val="TableauNormal"/>
    <w:next w:val="Grilledutableau"/>
    <w:rsid w:val="009D3DD3"/>
    <w:rPr>
      <w:rFonts w:ascii="Times New Roman" w:eastAsia="PMingLiU"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
    <w:name w:val="Aucun"/>
    <w:rsid w:val="005E632F"/>
  </w:style>
  <w:style w:type="paragraph" w:styleId="Rvision">
    <w:name w:val="Revision"/>
    <w:hidden/>
    <w:uiPriority w:val="99"/>
    <w:semiHidden/>
    <w:rsid w:val="00241878"/>
    <w:rPr>
      <w:rFonts w:ascii="Arial" w:hAnsi="Arial"/>
    </w:rPr>
  </w:style>
  <w:style w:type="character" w:customStyle="1" w:styleId="ParagraphedelisteCar">
    <w:name w:val="Paragraphe de liste Car"/>
    <w:aliases w:val="Puces Car,01_List Paragraph Car,STYLE_001 Car,Puces 1 Car,liste Car,Nota bas de page Car,List Paragraph (numbered (a)) Car,Lapis Bulleted List Car,Bullets Car,References Car,Liste 1 Car,List Paragraph nowy Car,Dot pt Car,EC Car"/>
    <w:link w:val="Paragraphedeliste"/>
    <w:uiPriority w:val="34"/>
    <w:qFormat/>
    <w:rsid w:val="00966D05"/>
    <w:rPr>
      <w:rFonts w:ascii="Arial" w:eastAsia="Times New Roman" w:hAnsi="Arial"/>
      <w:lang w:eastAsia="en-US"/>
    </w:rPr>
  </w:style>
  <w:style w:type="character" w:customStyle="1" w:styleId="En-tteCar">
    <w:name w:val="En-tête Car"/>
    <w:basedOn w:val="Policepardfaut"/>
    <w:link w:val="En-tte"/>
    <w:rsid w:val="00174479"/>
    <w:rPr>
      <w:rFonts w:ascii="Arial" w:hAnsi="Arial"/>
    </w:rPr>
  </w:style>
  <w:style w:type="table" w:customStyle="1" w:styleId="Grilledutableau2">
    <w:name w:val="Grille du tableau2"/>
    <w:basedOn w:val="TableauNormal"/>
    <w:next w:val="Grilledutableau"/>
    <w:uiPriority w:val="59"/>
    <w:rsid w:val="004543C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522384">
      <w:bodyDiv w:val="1"/>
      <w:marLeft w:val="0"/>
      <w:marRight w:val="0"/>
      <w:marTop w:val="0"/>
      <w:marBottom w:val="0"/>
      <w:divBdr>
        <w:top w:val="none" w:sz="0" w:space="0" w:color="auto"/>
        <w:left w:val="none" w:sz="0" w:space="0" w:color="auto"/>
        <w:bottom w:val="none" w:sz="0" w:space="0" w:color="auto"/>
        <w:right w:val="none" w:sz="0" w:space="0" w:color="auto"/>
      </w:divBdr>
    </w:div>
    <w:div w:id="1545292925">
      <w:bodyDiv w:val="1"/>
      <w:marLeft w:val="0"/>
      <w:marRight w:val="0"/>
      <w:marTop w:val="0"/>
      <w:marBottom w:val="0"/>
      <w:divBdr>
        <w:top w:val="none" w:sz="0" w:space="0" w:color="auto"/>
        <w:left w:val="none" w:sz="0" w:space="0" w:color="auto"/>
        <w:bottom w:val="none" w:sz="0" w:space="0" w:color="auto"/>
        <w:right w:val="none" w:sz="0" w:space="0" w:color="auto"/>
      </w:divBdr>
    </w:div>
    <w:div w:id="1569346568">
      <w:bodyDiv w:val="1"/>
      <w:marLeft w:val="0"/>
      <w:marRight w:val="0"/>
      <w:marTop w:val="0"/>
      <w:marBottom w:val="0"/>
      <w:divBdr>
        <w:top w:val="none" w:sz="0" w:space="0" w:color="auto"/>
        <w:left w:val="none" w:sz="0" w:space="0" w:color="auto"/>
        <w:bottom w:val="none" w:sz="0" w:space="0" w:color="auto"/>
        <w:right w:val="none" w:sz="0" w:space="0" w:color="auto"/>
      </w:divBdr>
    </w:div>
    <w:div w:id="1759597753">
      <w:bodyDiv w:val="1"/>
      <w:marLeft w:val="0"/>
      <w:marRight w:val="0"/>
      <w:marTop w:val="0"/>
      <w:marBottom w:val="0"/>
      <w:divBdr>
        <w:top w:val="none" w:sz="0" w:space="0" w:color="auto"/>
        <w:left w:val="none" w:sz="0" w:space="0" w:color="auto"/>
        <w:bottom w:val="none" w:sz="0" w:space="0" w:color="auto"/>
        <w:right w:val="none" w:sz="0" w:space="0" w:color="auto"/>
      </w:divBdr>
    </w:div>
    <w:div w:id="1866285580">
      <w:bodyDiv w:val="1"/>
      <w:marLeft w:val="0"/>
      <w:marRight w:val="0"/>
      <w:marTop w:val="0"/>
      <w:marBottom w:val="0"/>
      <w:divBdr>
        <w:top w:val="none" w:sz="0" w:space="0" w:color="auto"/>
        <w:left w:val="none" w:sz="0" w:space="0" w:color="auto"/>
        <w:bottom w:val="none" w:sz="0" w:space="0" w:color="auto"/>
        <w:right w:val="none" w:sz="0" w:space="0" w:color="auto"/>
      </w:divBdr>
    </w:div>
    <w:div w:id="1874658689">
      <w:bodyDiv w:val="1"/>
      <w:marLeft w:val="0"/>
      <w:marRight w:val="0"/>
      <w:marTop w:val="0"/>
      <w:marBottom w:val="0"/>
      <w:divBdr>
        <w:top w:val="none" w:sz="0" w:space="0" w:color="auto"/>
        <w:left w:val="none" w:sz="0" w:space="0" w:color="auto"/>
        <w:bottom w:val="none" w:sz="0" w:space="0" w:color="auto"/>
        <w:right w:val="none" w:sz="0" w:space="0" w:color="auto"/>
      </w:divBdr>
    </w:div>
    <w:div w:id="198130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Texte.do?cidTexte=JORFTEXT000024892134"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sga-sdpamg-bfin-fournisseurs.contact.fct@intradef.gouv.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inarm.mediateur-entreprises.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c.frin\Desktop\Relecture\Corentin\DAF_2025_000458%20%20OBS%202025%2004%20Russie,%20Europe%20Orientale,%20Asie%20centrale,%20Caucase\sga-sdpamg-bpi-exe.contact.fct@intradef.gouv.fr" TargetMode="External"/><Relationship Id="rId5" Type="http://schemas.openxmlformats.org/officeDocument/2006/relationships/numbering" Target="numbering.xml"/><Relationship Id="rId15" Type="http://schemas.openxmlformats.org/officeDocument/2006/relationships/hyperlink" Target="https://www.legifrance.gouv.fr/affichCode.do;jsessionid=B9A04DE23A73F1D05B4726E0DCF57D29.tplgfr28s_1?idSectionTA=LEGISCTA000006165407&amp;cidTexte=LEGITEXT000006070719&amp;dateTexte=20181123"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B9A04DE23A73F1D05B4726E0DCF57D29.tplgfr28s_1?idSectionTA=LEGISCTA000006165356&amp;cidTexte=LEGITEXT000006070719&amp;dateTexte=20181123"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12828-FD8E-4762-913A-7E2903D3A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21BB9-3BB6-407D-95CA-215A8839E3CD}">
  <ds:schemaRefs>
    <ds:schemaRef ds:uri="http://schemas.microsoft.com/sharepoint/v3/contenttype/forms"/>
  </ds:schemaRefs>
</ds:datastoreItem>
</file>

<file path=customXml/itemProps3.xml><?xml version="1.0" encoding="utf-8"?>
<ds:datastoreItem xmlns:ds="http://schemas.openxmlformats.org/officeDocument/2006/customXml" ds:itemID="{C5E42BDD-312E-4650-A517-4DC0807F98B1}">
  <ds:schemaRefs>
    <ds:schemaRef ds:uri="http://schemas.openxmlformats.org/package/2006/metadata/core-properties"/>
    <ds:schemaRef ds:uri="http://schemas.microsoft.com/office/2006/documentManagement/types"/>
    <ds:schemaRef ds:uri="http://purl.org/dc/terms/"/>
    <ds:schemaRef ds:uri="http://purl.org/dc/dcmitype/"/>
    <ds:schemaRef ds:uri="347c3cc3-4efd-470a-a8bf-9e6fcb399319"/>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1DF8D94-B9F0-49E8-BB5D-FE81317F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37</Pages>
  <Words>16413</Words>
  <Characters>98916</Characters>
  <Application>Microsoft Office Word</Application>
  <DocSecurity>0</DocSecurity>
  <Lines>824</Lines>
  <Paragraphs>230</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115099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corentin.paczkowski@intradef.gouv.fr</dc:creator>
  <cp:keywords/>
  <dc:description/>
  <cp:lastModifiedBy>PACZKOWSKI Corentin ATTACHE ADMI</cp:lastModifiedBy>
  <cp:revision>11</cp:revision>
  <cp:lastPrinted>2025-06-30T14:56:00Z</cp:lastPrinted>
  <dcterms:created xsi:type="dcterms:W3CDTF">2025-06-19T07:37:00Z</dcterms:created>
  <dcterms:modified xsi:type="dcterms:W3CDTF">2025-06-30T14:56:00Z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